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4B270" w14:textId="77777777" w:rsidR="00E13CE3" w:rsidRPr="000E60D6" w:rsidRDefault="0088603C" w:rsidP="00E13CE3">
      <w:pPr>
        <w:pStyle w:val="ListParagraph"/>
        <w:jc w:val="center"/>
        <w:rPr>
          <w:rFonts w:ascii="Times New Roman" w:hAnsi="Times New Roman"/>
          <w:b/>
          <w:color w:val="000000" w:themeColor="text1"/>
          <w:sz w:val="20"/>
          <w:szCs w:val="20"/>
        </w:rPr>
      </w:pPr>
      <w:r w:rsidRPr="000E60D6">
        <w:rPr>
          <w:rFonts w:ascii="Times New Roman" w:hAnsi="Times New Roman"/>
          <w:b/>
          <w:color w:val="000000" w:themeColor="text1"/>
          <w:sz w:val="20"/>
          <w:szCs w:val="20"/>
        </w:rPr>
        <w:t>Annex II</w:t>
      </w:r>
      <w:r w:rsidR="000E60D6" w:rsidRPr="000E60D6">
        <w:rPr>
          <w:rFonts w:ascii="Times New Roman" w:hAnsi="Times New Roman"/>
          <w:b/>
          <w:color w:val="000000" w:themeColor="text1"/>
          <w:sz w:val="20"/>
          <w:szCs w:val="20"/>
        </w:rPr>
        <w:t xml:space="preserve">: </w:t>
      </w:r>
      <w:r w:rsidR="00E13CE3" w:rsidRPr="000E60D6">
        <w:rPr>
          <w:rFonts w:ascii="Times New Roman" w:hAnsi="Times New Roman"/>
          <w:b/>
          <w:color w:val="000000" w:themeColor="text1"/>
          <w:sz w:val="20"/>
          <w:szCs w:val="20"/>
        </w:rPr>
        <w:t>Instructions</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70B755F4" w14:textId="77777777" w:rsidR="00421CDC" w:rsidRPr="00D92B3C" w:rsidRDefault="001D258F">
      <w:pPr>
        <w:pStyle w:val="TOC2"/>
        <w:rPr>
          <w:lang w:val="en-GB" w:eastAsia="en-GB"/>
        </w:rPr>
      </w:pPr>
      <w:r w:rsidRPr="00D92B3C">
        <w:rPr>
          <w:rFonts w:ascii="Times New Roman" w:hAnsi="Times New Roman" w:cs="Times New Roman"/>
          <w:bCs/>
          <w:color w:val="000000" w:themeColor="text1"/>
          <w:sz w:val="20"/>
          <w:szCs w:val="20"/>
          <w:lang w:val="en-GB"/>
        </w:rPr>
        <w:fldChar w:fldCharType="begin"/>
      </w:r>
      <w:r w:rsidR="00C673AC" w:rsidRPr="00D92B3C">
        <w:rPr>
          <w:rFonts w:ascii="Times New Roman" w:hAnsi="Times New Roman" w:cs="Times New Roman"/>
          <w:bCs/>
          <w:color w:val="000000" w:themeColor="text1"/>
          <w:sz w:val="20"/>
          <w:szCs w:val="20"/>
          <w:lang w:val="en-GB"/>
        </w:rPr>
        <w:instrText xml:space="preserve"> TOC \o "1-3" \h \z \t "Numbered tile level 1,1,Numbered title level 2,2" </w:instrText>
      </w:r>
      <w:r w:rsidRPr="00D92B3C">
        <w:rPr>
          <w:rFonts w:ascii="Times New Roman" w:hAnsi="Times New Roman" w:cs="Times New Roman"/>
          <w:bCs/>
          <w:color w:val="000000" w:themeColor="text1"/>
          <w:sz w:val="20"/>
          <w:szCs w:val="20"/>
          <w:lang w:val="en-GB"/>
        </w:rPr>
        <w:fldChar w:fldCharType="separate"/>
      </w:r>
      <w:hyperlink w:anchor="_Toc509909032" w:history="1">
        <w:r w:rsidR="00421CDC" w:rsidRPr="00D92B3C">
          <w:rPr>
            <w:rStyle w:val="Hyperlink"/>
            <w:rFonts w:ascii="Times New Roman" w:hAnsi="Times New Roman" w:cs="Times New Roman"/>
            <w:lang w:val="en-GB"/>
          </w:rPr>
          <w:t>I.</w:t>
        </w:r>
        <w:r w:rsidR="00421CDC" w:rsidRPr="00D92B3C">
          <w:rPr>
            <w:lang w:val="en-GB" w:eastAsia="en-GB"/>
          </w:rPr>
          <w:tab/>
        </w:r>
        <w:r w:rsidR="00421CDC" w:rsidRPr="00D92B3C">
          <w:rPr>
            <w:rStyle w:val="Hyperlink"/>
            <w:rFonts w:ascii="Times New Roman" w:hAnsi="Times New Roman" w:cs="Times New Roman"/>
            <w:lang w:val="en-GB"/>
          </w:rPr>
          <w:t>General instructions</w:t>
        </w:r>
        <w:r w:rsidR="00421CDC" w:rsidRPr="00D92B3C">
          <w:rPr>
            <w:webHidden/>
            <w:lang w:val="en-GB"/>
          </w:rPr>
          <w:tab/>
        </w:r>
        <w:r w:rsidRPr="00D92B3C">
          <w:rPr>
            <w:webHidden/>
            <w:lang w:val="en-GB"/>
          </w:rPr>
          <w:fldChar w:fldCharType="begin"/>
        </w:r>
        <w:r w:rsidR="00421CDC" w:rsidRPr="00D92B3C">
          <w:rPr>
            <w:webHidden/>
            <w:lang w:val="en-GB"/>
          </w:rPr>
          <w:instrText xml:space="preserve"> PAGEREF _Toc509909032 \h </w:instrText>
        </w:r>
        <w:r w:rsidRPr="00D92B3C">
          <w:rPr>
            <w:webHidden/>
            <w:lang w:val="en-GB"/>
          </w:rPr>
        </w:r>
        <w:r w:rsidRPr="00D92B3C">
          <w:rPr>
            <w:webHidden/>
            <w:lang w:val="en-GB"/>
          </w:rPr>
          <w:fldChar w:fldCharType="separate"/>
        </w:r>
        <w:r w:rsidR="00274771">
          <w:rPr>
            <w:webHidden/>
            <w:lang w:val="en-GB"/>
          </w:rPr>
          <w:t>2</w:t>
        </w:r>
        <w:r w:rsidRPr="00D92B3C">
          <w:rPr>
            <w:webHidden/>
            <w:lang w:val="en-GB"/>
          </w:rPr>
          <w:fldChar w:fldCharType="end"/>
        </w:r>
      </w:hyperlink>
    </w:p>
    <w:p w14:paraId="4469724B" w14:textId="77777777" w:rsidR="00421CDC" w:rsidRPr="00D92B3C" w:rsidRDefault="001E7C5B">
      <w:pPr>
        <w:pStyle w:val="TOC2"/>
        <w:rPr>
          <w:lang w:val="en-GB" w:eastAsia="en-GB"/>
        </w:rPr>
      </w:pPr>
      <w:hyperlink w:anchor="_Toc509909033" w:history="1">
        <w:r w:rsidR="00421CDC" w:rsidRPr="00D92B3C">
          <w:rPr>
            <w:rStyle w:val="Hyperlink"/>
            <w:rFonts w:ascii="Times New Roman" w:hAnsi="Times New Roman" w:cs="Times New Roman"/>
            <w:lang w:val="en-GB"/>
          </w:rPr>
          <w:t>I.1</w:t>
        </w:r>
        <w:r w:rsidR="00421CDC" w:rsidRPr="00D92B3C">
          <w:rPr>
            <w:lang w:val="en-GB" w:eastAsia="en-GB"/>
          </w:rPr>
          <w:tab/>
        </w:r>
        <w:r w:rsidR="00421CDC" w:rsidRPr="00D92B3C">
          <w:rPr>
            <w:rStyle w:val="Hyperlink"/>
            <w:rFonts w:ascii="Times New Roman" w:hAnsi="Times New Roman" w:cs="Times New Roman"/>
            <w:lang w:val="en-GB"/>
          </w:rPr>
          <w:t>Structure</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_Toc509909033 \h </w:instrText>
        </w:r>
        <w:r w:rsidR="001D258F" w:rsidRPr="00D92B3C">
          <w:rPr>
            <w:webHidden/>
            <w:lang w:val="en-GB"/>
          </w:rPr>
        </w:r>
        <w:r w:rsidR="001D258F" w:rsidRPr="00D92B3C">
          <w:rPr>
            <w:webHidden/>
            <w:lang w:val="en-GB"/>
          </w:rPr>
          <w:fldChar w:fldCharType="separate"/>
        </w:r>
        <w:r w:rsidR="00274771">
          <w:rPr>
            <w:webHidden/>
            <w:lang w:val="en-GB"/>
          </w:rPr>
          <w:t>2</w:t>
        </w:r>
        <w:r w:rsidR="001D258F" w:rsidRPr="00D92B3C">
          <w:rPr>
            <w:webHidden/>
            <w:lang w:val="en-GB"/>
          </w:rPr>
          <w:fldChar w:fldCharType="end"/>
        </w:r>
      </w:hyperlink>
    </w:p>
    <w:p w14:paraId="1C527C71" w14:textId="77777777" w:rsidR="00421CDC" w:rsidRPr="00D92B3C" w:rsidRDefault="001E7C5B">
      <w:pPr>
        <w:pStyle w:val="TOC2"/>
        <w:rPr>
          <w:lang w:val="en-GB" w:eastAsia="en-GB"/>
        </w:rPr>
      </w:pPr>
      <w:hyperlink w:anchor="_Toc509909034" w:history="1">
        <w:r w:rsidR="00421CDC" w:rsidRPr="00D92B3C">
          <w:rPr>
            <w:rStyle w:val="Hyperlink"/>
            <w:rFonts w:ascii="Times New Roman" w:hAnsi="Times New Roman" w:cs="Times New Roman"/>
            <w:lang w:val="en-GB"/>
          </w:rPr>
          <w:t>I.2</w:t>
        </w:r>
        <w:r w:rsidR="00421CDC" w:rsidRPr="00D92B3C">
          <w:rPr>
            <w:lang w:val="en-GB" w:eastAsia="en-GB"/>
          </w:rPr>
          <w:tab/>
        </w:r>
        <w:r w:rsidR="00421CDC" w:rsidRPr="00D92B3C">
          <w:rPr>
            <w:rStyle w:val="Hyperlink"/>
            <w:rFonts w:ascii="Times New Roman" w:hAnsi="Times New Roman" w:cs="Times New Roman"/>
            <w:lang w:val="en-GB"/>
          </w:rPr>
          <w:t>References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_Toc509909034 \h </w:instrText>
        </w:r>
        <w:r w:rsidR="001D258F" w:rsidRPr="00D92B3C">
          <w:rPr>
            <w:webHidden/>
            <w:lang w:val="en-GB"/>
          </w:rPr>
        </w:r>
        <w:r w:rsidR="001D258F" w:rsidRPr="00D92B3C">
          <w:rPr>
            <w:webHidden/>
            <w:lang w:val="en-GB"/>
          </w:rPr>
          <w:fldChar w:fldCharType="separate"/>
        </w:r>
        <w:r w:rsidR="00274771">
          <w:rPr>
            <w:webHidden/>
            <w:lang w:val="en-GB"/>
          </w:rPr>
          <w:t>2</w:t>
        </w:r>
        <w:r w:rsidR="001D258F" w:rsidRPr="00D92B3C">
          <w:rPr>
            <w:webHidden/>
            <w:lang w:val="en-GB"/>
          </w:rPr>
          <w:fldChar w:fldCharType="end"/>
        </w:r>
      </w:hyperlink>
    </w:p>
    <w:p w14:paraId="237CC2AF" w14:textId="77777777" w:rsidR="00421CDC" w:rsidRPr="00D92B3C" w:rsidRDefault="001E7C5B">
      <w:pPr>
        <w:pStyle w:val="TOC2"/>
        <w:rPr>
          <w:lang w:val="en-GB" w:eastAsia="en-GB"/>
        </w:rPr>
      </w:pPr>
      <w:hyperlink w:anchor="_Toc509909035" w:history="1">
        <w:r w:rsidR="00421CDC" w:rsidRPr="00D92B3C">
          <w:rPr>
            <w:rStyle w:val="Hyperlink"/>
            <w:rFonts w:ascii="Times New Roman" w:hAnsi="Times New Roman" w:cs="Times New Roman"/>
            <w:lang w:val="en-GB"/>
          </w:rPr>
          <w:t>I.3</w:t>
        </w:r>
        <w:r w:rsidR="00421CDC" w:rsidRPr="00D92B3C">
          <w:rPr>
            <w:lang w:val="en-GB" w:eastAsia="en-GB"/>
          </w:rPr>
          <w:tab/>
        </w:r>
        <w:r w:rsidR="00421CDC" w:rsidRPr="00D92B3C">
          <w:rPr>
            <w:rStyle w:val="Hyperlink"/>
            <w:rFonts w:ascii="Times New Roman" w:hAnsi="Times New Roman" w:cs="Times New Roman"/>
            <w:lang w:val="en-GB"/>
          </w:rPr>
          <w:t>Accounting standards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_Toc509909035 \h </w:instrText>
        </w:r>
        <w:r w:rsidR="001D258F" w:rsidRPr="00D92B3C">
          <w:rPr>
            <w:webHidden/>
            <w:lang w:val="en-GB"/>
          </w:rPr>
        </w:r>
        <w:r w:rsidR="001D258F" w:rsidRPr="00D92B3C">
          <w:rPr>
            <w:webHidden/>
            <w:lang w:val="en-GB"/>
          </w:rPr>
          <w:fldChar w:fldCharType="separate"/>
        </w:r>
        <w:r w:rsidR="00274771">
          <w:rPr>
            <w:webHidden/>
            <w:lang w:val="en-GB"/>
          </w:rPr>
          <w:t>3</w:t>
        </w:r>
        <w:r w:rsidR="001D258F" w:rsidRPr="00D92B3C">
          <w:rPr>
            <w:webHidden/>
            <w:lang w:val="en-GB"/>
          </w:rPr>
          <w:fldChar w:fldCharType="end"/>
        </w:r>
      </w:hyperlink>
    </w:p>
    <w:p w14:paraId="04457FEE" w14:textId="77777777" w:rsidR="00421CDC" w:rsidRPr="00D92B3C" w:rsidRDefault="001E7C5B">
      <w:pPr>
        <w:pStyle w:val="TOC2"/>
        <w:rPr>
          <w:lang w:val="en-GB" w:eastAsia="en-GB"/>
        </w:rPr>
      </w:pPr>
      <w:hyperlink w:anchor="_Toc509909036" w:history="1">
        <w:r w:rsidR="00421CDC" w:rsidRPr="00D92B3C">
          <w:rPr>
            <w:rStyle w:val="Hyperlink"/>
            <w:rFonts w:ascii="Times New Roman" w:hAnsi="Times New Roman" w:cs="Times New Roman"/>
            <w:lang w:val="en-GB"/>
          </w:rPr>
          <w:t>I.4</w:t>
        </w:r>
        <w:r w:rsidR="00421CDC" w:rsidRPr="00D92B3C">
          <w:rPr>
            <w:lang w:val="en-GB" w:eastAsia="en-GB"/>
          </w:rPr>
          <w:tab/>
        </w:r>
        <w:r w:rsidR="00421CDC" w:rsidRPr="00D92B3C">
          <w:rPr>
            <w:rStyle w:val="Hyperlink"/>
            <w:rFonts w:ascii="Times New Roman" w:hAnsi="Times New Roman" w:cs="Times New Roman"/>
            <w:lang w:val="en-GB"/>
          </w:rPr>
          <w:t>Scope of consolidation</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_Toc509909036 \h </w:instrText>
        </w:r>
        <w:r w:rsidR="001D258F" w:rsidRPr="00D92B3C">
          <w:rPr>
            <w:webHidden/>
            <w:lang w:val="en-GB"/>
          </w:rPr>
        </w:r>
        <w:r w:rsidR="001D258F" w:rsidRPr="00D92B3C">
          <w:rPr>
            <w:webHidden/>
            <w:lang w:val="en-GB"/>
          </w:rPr>
          <w:fldChar w:fldCharType="separate"/>
        </w:r>
        <w:r w:rsidR="00274771">
          <w:rPr>
            <w:webHidden/>
            <w:lang w:val="en-GB"/>
          </w:rPr>
          <w:t>3</w:t>
        </w:r>
        <w:r w:rsidR="001D258F" w:rsidRPr="00D92B3C">
          <w:rPr>
            <w:webHidden/>
            <w:lang w:val="en-GB"/>
          </w:rPr>
          <w:fldChar w:fldCharType="end"/>
        </w:r>
      </w:hyperlink>
    </w:p>
    <w:p w14:paraId="79498475" w14:textId="77777777" w:rsidR="00421CDC" w:rsidRPr="00D92B3C" w:rsidRDefault="001E7C5B">
      <w:pPr>
        <w:pStyle w:val="TOC2"/>
        <w:rPr>
          <w:lang w:val="en-GB" w:eastAsia="en-GB"/>
        </w:rPr>
      </w:pPr>
      <w:hyperlink w:anchor="_Toc509909037" w:history="1">
        <w:r w:rsidR="00421CDC" w:rsidRPr="00D92B3C">
          <w:rPr>
            <w:rStyle w:val="Hyperlink"/>
            <w:rFonts w:ascii="Times New Roman" w:hAnsi="Times New Roman" w:cs="Times New Roman"/>
            <w:lang w:val="en-GB"/>
          </w:rPr>
          <w:t>I.5</w:t>
        </w:r>
        <w:r w:rsidR="00421CDC" w:rsidRPr="00D92B3C">
          <w:rPr>
            <w:lang w:val="en-GB" w:eastAsia="en-GB"/>
          </w:rPr>
          <w:tab/>
        </w:r>
        <w:r w:rsidR="00421CDC" w:rsidRPr="00D92B3C">
          <w:rPr>
            <w:rStyle w:val="Hyperlink"/>
            <w:rFonts w:ascii="Times New Roman" w:hAnsi="Times New Roman" w:cs="Times New Roman"/>
            <w:lang w:val="en-GB"/>
          </w:rPr>
          <w:t>Numbering and other conventions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_Toc509909037 \h </w:instrText>
        </w:r>
        <w:r w:rsidR="001D258F" w:rsidRPr="00D92B3C">
          <w:rPr>
            <w:webHidden/>
            <w:lang w:val="en-GB"/>
          </w:rPr>
        </w:r>
        <w:r w:rsidR="001D258F" w:rsidRPr="00D92B3C">
          <w:rPr>
            <w:webHidden/>
            <w:lang w:val="en-GB"/>
          </w:rPr>
          <w:fldChar w:fldCharType="separate"/>
        </w:r>
        <w:r w:rsidR="00274771">
          <w:rPr>
            <w:webHidden/>
            <w:lang w:val="en-GB"/>
          </w:rPr>
          <w:t>4</w:t>
        </w:r>
        <w:r w:rsidR="001D258F" w:rsidRPr="00D92B3C">
          <w:rPr>
            <w:webHidden/>
            <w:lang w:val="en-GB"/>
          </w:rPr>
          <w:fldChar w:fldCharType="end"/>
        </w:r>
      </w:hyperlink>
    </w:p>
    <w:p w14:paraId="146B62C9" w14:textId="77777777" w:rsidR="00421CDC" w:rsidRPr="00D92B3C" w:rsidRDefault="001E7C5B">
      <w:pPr>
        <w:pStyle w:val="TOC2"/>
        <w:rPr>
          <w:lang w:val="en-GB" w:eastAsia="en-GB"/>
        </w:rPr>
      </w:pPr>
      <w:hyperlink w:anchor="_Toc509909038" w:history="1">
        <w:r w:rsidR="00421CDC" w:rsidRPr="00D92B3C">
          <w:rPr>
            <w:rStyle w:val="Hyperlink"/>
            <w:rFonts w:ascii="Times New Roman" w:hAnsi="Times New Roman" w:cs="Times New Roman"/>
            <w:lang w:val="en-GB"/>
          </w:rPr>
          <w:t>II.</w:t>
        </w:r>
        <w:r w:rsidR="00421CDC" w:rsidRPr="00D92B3C">
          <w:rPr>
            <w:lang w:val="en-GB" w:eastAsia="en-GB"/>
          </w:rPr>
          <w:tab/>
        </w:r>
        <w:r w:rsidR="00421CDC" w:rsidRPr="00D92B3C">
          <w:rPr>
            <w:rStyle w:val="Hyperlink"/>
            <w:rFonts w:ascii="Times New Roman" w:hAnsi="Times New Roman" w:cs="Times New Roman"/>
            <w:lang w:val="en-GB"/>
          </w:rPr>
          <w:t>Template-related instructions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_Toc509909038 \h </w:instrText>
        </w:r>
        <w:r w:rsidR="001D258F" w:rsidRPr="00D92B3C">
          <w:rPr>
            <w:webHidden/>
            <w:lang w:val="en-GB"/>
          </w:rPr>
        </w:r>
        <w:r w:rsidR="001D258F" w:rsidRPr="00D92B3C">
          <w:rPr>
            <w:webHidden/>
            <w:lang w:val="en-GB"/>
          </w:rPr>
          <w:fldChar w:fldCharType="separate"/>
        </w:r>
        <w:r w:rsidR="00274771">
          <w:rPr>
            <w:webHidden/>
            <w:lang w:val="en-GB"/>
          </w:rPr>
          <w:t>4</w:t>
        </w:r>
        <w:r w:rsidR="001D258F" w:rsidRPr="00D92B3C">
          <w:rPr>
            <w:webHidden/>
            <w:lang w:val="en-GB"/>
          </w:rPr>
          <w:fldChar w:fldCharType="end"/>
        </w:r>
      </w:hyperlink>
    </w:p>
    <w:p w14:paraId="76B96A3F" w14:textId="77777777" w:rsidR="00421CDC" w:rsidRPr="00D92B3C" w:rsidRDefault="001E7C5B">
      <w:pPr>
        <w:pStyle w:val="TOC2"/>
        <w:rPr>
          <w:lang w:val="en-GB" w:eastAsia="en-GB"/>
        </w:rPr>
      </w:pPr>
      <w:hyperlink w:anchor="_Toc509909039" w:history="1">
        <w:r w:rsidR="00421CDC" w:rsidRPr="00D92B3C">
          <w:rPr>
            <w:rStyle w:val="Hyperlink"/>
            <w:rFonts w:ascii="Times New Roman" w:hAnsi="Times New Roman" w:cs="Times New Roman"/>
            <w:lang w:val="en-GB"/>
          </w:rPr>
          <w:t>II.1</w:t>
        </w:r>
        <w:r w:rsidR="00421CDC" w:rsidRPr="00D92B3C">
          <w:rPr>
            <w:lang w:val="en-GB" w:eastAsia="en-GB"/>
          </w:rPr>
          <w:tab/>
        </w:r>
        <w:r w:rsidR="00421CDC" w:rsidRPr="00D92B3C">
          <w:rPr>
            <w:rStyle w:val="Hyperlink"/>
            <w:rFonts w:ascii="Times New Roman" w:hAnsi="Times New Roman" w:cs="Times New Roman"/>
            <w:lang w:val="en-GB"/>
          </w:rPr>
          <w:t>Z 01.00 - Organisational structure (ORG)</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_Toc509909039 \h </w:instrText>
        </w:r>
        <w:r w:rsidR="001D258F" w:rsidRPr="00D92B3C">
          <w:rPr>
            <w:webHidden/>
            <w:lang w:val="en-GB"/>
          </w:rPr>
        </w:r>
        <w:r w:rsidR="001D258F" w:rsidRPr="00D92B3C">
          <w:rPr>
            <w:webHidden/>
            <w:lang w:val="en-GB"/>
          </w:rPr>
          <w:fldChar w:fldCharType="separate"/>
        </w:r>
        <w:r w:rsidR="00274771">
          <w:rPr>
            <w:webHidden/>
            <w:lang w:val="en-GB"/>
          </w:rPr>
          <w:t>4</w:t>
        </w:r>
        <w:r w:rsidR="001D258F" w:rsidRPr="00D92B3C">
          <w:rPr>
            <w:webHidden/>
            <w:lang w:val="en-GB"/>
          </w:rPr>
          <w:fldChar w:fldCharType="end"/>
        </w:r>
      </w:hyperlink>
    </w:p>
    <w:p w14:paraId="422DD9B0" w14:textId="77777777" w:rsidR="00421CDC" w:rsidRPr="00D92B3C" w:rsidRDefault="001E7C5B">
      <w:pPr>
        <w:pStyle w:val="TOC2"/>
        <w:rPr>
          <w:lang w:val="en-GB" w:eastAsia="en-GB"/>
        </w:rPr>
      </w:pPr>
      <w:hyperlink w:anchor="_Toc509909040" w:history="1">
        <w:r w:rsidR="00421CDC" w:rsidRPr="00D92B3C">
          <w:rPr>
            <w:rStyle w:val="Hyperlink"/>
            <w:rFonts w:ascii="Times New Roman" w:hAnsi="Times New Roman" w:cs="Times New Roman"/>
            <w:lang w:val="en-GB"/>
          </w:rPr>
          <w:t>II.2</w:t>
        </w:r>
        <w:r w:rsidR="00421CDC" w:rsidRPr="00D92B3C">
          <w:rPr>
            <w:lang w:val="en-GB" w:eastAsia="en-GB"/>
          </w:rPr>
          <w:tab/>
        </w:r>
        <w:r w:rsidR="00421CDC" w:rsidRPr="00D92B3C">
          <w:rPr>
            <w:rStyle w:val="Hyperlink"/>
            <w:rFonts w:ascii="Times New Roman" w:hAnsi="Times New Roman" w:cs="Times New Roman"/>
            <w:lang w:val="en-GB"/>
          </w:rPr>
          <w:t>Z 02.00 - Liability Structure (LIAB)</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_Toc509909040 \h </w:instrText>
        </w:r>
        <w:r w:rsidR="001D258F" w:rsidRPr="00D92B3C">
          <w:rPr>
            <w:webHidden/>
            <w:lang w:val="en-GB"/>
          </w:rPr>
        </w:r>
        <w:r w:rsidR="001D258F" w:rsidRPr="00D92B3C">
          <w:rPr>
            <w:webHidden/>
            <w:lang w:val="en-GB"/>
          </w:rPr>
          <w:fldChar w:fldCharType="separate"/>
        </w:r>
        <w:r w:rsidR="00274771">
          <w:rPr>
            <w:webHidden/>
            <w:lang w:val="en-GB"/>
          </w:rPr>
          <w:t>7</w:t>
        </w:r>
        <w:r w:rsidR="001D258F" w:rsidRPr="00D92B3C">
          <w:rPr>
            <w:webHidden/>
            <w:lang w:val="en-GB"/>
          </w:rPr>
          <w:fldChar w:fldCharType="end"/>
        </w:r>
      </w:hyperlink>
    </w:p>
    <w:p w14:paraId="740516DE" w14:textId="77777777" w:rsidR="00421CDC" w:rsidRPr="00D92B3C" w:rsidRDefault="001E7C5B">
      <w:pPr>
        <w:pStyle w:val="TOC2"/>
        <w:rPr>
          <w:lang w:val="en-GB" w:eastAsia="en-GB"/>
        </w:rPr>
      </w:pPr>
      <w:hyperlink w:anchor="_Toc509909041" w:history="1">
        <w:r w:rsidR="00421CDC" w:rsidRPr="00D92B3C">
          <w:rPr>
            <w:rStyle w:val="Hyperlink"/>
            <w:rFonts w:ascii="Times New Roman" w:hAnsi="Times New Roman" w:cs="Times New Roman"/>
            <w:lang w:val="en-GB"/>
          </w:rPr>
          <w:t>II.3</w:t>
        </w:r>
        <w:r w:rsidR="00421CDC" w:rsidRPr="00D92B3C">
          <w:rPr>
            <w:lang w:val="en-GB" w:eastAsia="en-GB"/>
          </w:rPr>
          <w:tab/>
        </w:r>
        <w:r w:rsidR="00421CDC" w:rsidRPr="00D92B3C">
          <w:rPr>
            <w:rStyle w:val="Hyperlink"/>
            <w:rFonts w:ascii="Times New Roman" w:hAnsi="Times New Roman" w:cs="Times New Roman"/>
            <w:lang w:val="en-GB"/>
          </w:rPr>
          <w:t>Z 03.00 - Own funds requirements (OWN)</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_Toc509909041 \h </w:instrText>
        </w:r>
        <w:r w:rsidR="001D258F" w:rsidRPr="00D92B3C">
          <w:rPr>
            <w:webHidden/>
            <w:lang w:val="en-GB"/>
          </w:rPr>
        </w:r>
        <w:r w:rsidR="001D258F" w:rsidRPr="00D92B3C">
          <w:rPr>
            <w:webHidden/>
            <w:lang w:val="en-GB"/>
          </w:rPr>
          <w:fldChar w:fldCharType="separate"/>
        </w:r>
        <w:r w:rsidR="00274771">
          <w:rPr>
            <w:webHidden/>
            <w:lang w:val="en-GB"/>
          </w:rPr>
          <w:t>13</w:t>
        </w:r>
        <w:r w:rsidR="001D258F" w:rsidRPr="00D92B3C">
          <w:rPr>
            <w:webHidden/>
            <w:lang w:val="en-GB"/>
          </w:rPr>
          <w:fldChar w:fldCharType="end"/>
        </w:r>
      </w:hyperlink>
    </w:p>
    <w:p w14:paraId="024B2C00" w14:textId="77777777" w:rsidR="00421CDC" w:rsidRPr="00D92B3C" w:rsidRDefault="001E7C5B">
      <w:pPr>
        <w:pStyle w:val="TOC2"/>
        <w:rPr>
          <w:lang w:val="en-GB" w:eastAsia="en-GB"/>
        </w:rPr>
      </w:pPr>
      <w:hyperlink w:anchor="_Toc509909042" w:history="1">
        <w:r w:rsidR="00421CDC" w:rsidRPr="00D92B3C">
          <w:rPr>
            <w:rStyle w:val="Hyperlink"/>
            <w:rFonts w:ascii="Times New Roman" w:hAnsi="Times New Roman" w:cs="Times New Roman"/>
            <w:lang w:val="en-GB"/>
          </w:rPr>
          <w:t>II.4</w:t>
        </w:r>
        <w:r w:rsidR="00421CDC" w:rsidRPr="00D92B3C">
          <w:rPr>
            <w:lang w:val="en-GB" w:eastAsia="en-GB"/>
          </w:rPr>
          <w:tab/>
        </w:r>
        <w:r w:rsidR="00421CDC" w:rsidRPr="00D92B3C">
          <w:rPr>
            <w:rStyle w:val="Hyperlink"/>
            <w:rFonts w:ascii="Times New Roman" w:hAnsi="Times New Roman" w:cs="Times New Roman"/>
            <w:lang w:val="en-GB"/>
          </w:rPr>
          <w:t>Z 04.00 - Intragroup financial interconnections (IFC)</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_Toc509909042 \h </w:instrText>
        </w:r>
        <w:r w:rsidR="001D258F" w:rsidRPr="00D92B3C">
          <w:rPr>
            <w:webHidden/>
            <w:lang w:val="en-GB"/>
          </w:rPr>
        </w:r>
        <w:r w:rsidR="001D258F" w:rsidRPr="00D92B3C">
          <w:rPr>
            <w:webHidden/>
            <w:lang w:val="en-GB"/>
          </w:rPr>
          <w:fldChar w:fldCharType="separate"/>
        </w:r>
        <w:r w:rsidR="00274771">
          <w:rPr>
            <w:webHidden/>
            <w:lang w:val="en-GB"/>
          </w:rPr>
          <w:t>17</w:t>
        </w:r>
        <w:r w:rsidR="001D258F" w:rsidRPr="00D92B3C">
          <w:rPr>
            <w:webHidden/>
            <w:lang w:val="en-GB"/>
          </w:rPr>
          <w:fldChar w:fldCharType="end"/>
        </w:r>
      </w:hyperlink>
    </w:p>
    <w:p w14:paraId="18E3BE77" w14:textId="77777777" w:rsidR="00421CDC" w:rsidRPr="00D92B3C" w:rsidRDefault="001E7C5B">
      <w:pPr>
        <w:pStyle w:val="TOC2"/>
        <w:rPr>
          <w:lang w:val="en-GB" w:eastAsia="en-GB"/>
        </w:rPr>
      </w:pPr>
      <w:hyperlink w:anchor="_Toc509909043" w:history="1">
        <w:r w:rsidR="00421CDC" w:rsidRPr="00D92B3C">
          <w:rPr>
            <w:rStyle w:val="Hyperlink"/>
            <w:rFonts w:ascii="Times New Roman" w:hAnsi="Times New Roman" w:cs="Times New Roman"/>
            <w:lang w:val="en-GB"/>
          </w:rPr>
          <w:t>II.5</w:t>
        </w:r>
        <w:r w:rsidR="00421CDC" w:rsidRPr="00D92B3C">
          <w:rPr>
            <w:lang w:val="en-GB" w:eastAsia="en-GB"/>
          </w:rPr>
          <w:tab/>
        </w:r>
        <w:r w:rsidR="00421CDC" w:rsidRPr="00D92B3C">
          <w:rPr>
            <w:rStyle w:val="Hyperlink"/>
            <w:rFonts w:ascii="Times New Roman" w:hAnsi="Times New Roman" w:cs="Times New Roman"/>
            <w:lang w:val="en-GB"/>
          </w:rPr>
          <w:t>Z 05.01 and Z 05.02 - Major Counterparties (MCP)</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_Toc509909043 \h </w:instrText>
        </w:r>
        <w:r w:rsidR="001D258F" w:rsidRPr="00D92B3C">
          <w:rPr>
            <w:webHidden/>
            <w:lang w:val="en-GB"/>
          </w:rPr>
        </w:r>
        <w:r w:rsidR="001D258F" w:rsidRPr="00D92B3C">
          <w:rPr>
            <w:webHidden/>
            <w:lang w:val="en-GB"/>
          </w:rPr>
          <w:fldChar w:fldCharType="separate"/>
        </w:r>
        <w:r w:rsidR="00274771">
          <w:rPr>
            <w:webHidden/>
            <w:lang w:val="en-GB"/>
          </w:rPr>
          <w:t>19</w:t>
        </w:r>
        <w:r w:rsidR="001D258F" w:rsidRPr="00D92B3C">
          <w:rPr>
            <w:webHidden/>
            <w:lang w:val="en-GB"/>
          </w:rPr>
          <w:fldChar w:fldCharType="end"/>
        </w:r>
      </w:hyperlink>
    </w:p>
    <w:p w14:paraId="740E9320" w14:textId="77777777" w:rsidR="00421CDC" w:rsidRPr="00D92B3C" w:rsidRDefault="001E7C5B">
      <w:pPr>
        <w:pStyle w:val="TOC2"/>
        <w:rPr>
          <w:lang w:val="en-GB" w:eastAsia="en-GB"/>
        </w:rPr>
      </w:pPr>
      <w:hyperlink w:anchor="_Toc509909044" w:history="1">
        <w:r w:rsidR="00421CDC" w:rsidRPr="00D92B3C">
          <w:rPr>
            <w:rStyle w:val="Hyperlink"/>
            <w:rFonts w:ascii="Times New Roman" w:hAnsi="Times New Roman" w:cs="Times New Roman"/>
            <w:lang w:val="en-GB"/>
          </w:rPr>
          <w:t>II.6</w:t>
        </w:r>
        <w:r w:rsidR="00421CDC" w:rsidRPr="00D92B3C">
          <w:rPr>
            <w:lang w:val="en-GB" w:eastAsia="en-GB"/>
          </w:rPr>
          <w:tab/>
        </w:r>
        <w:r w:rsidR="00421CDC" w:rsidRPr="00D92B3C">
          <w:rPr>
            <w:rStyle w:val="Hyperlink"/>
            <w:rFonts w:ascii="Times New Roman" w:hAnsi="Times New Roman" w:cs="Times New Roman"/>
            <w:lang w:val="en-GB"/>
          </w:rPr>
          <w:t>Z 06.00 - Deposit insurance (DIS)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_Toc509909044 \h </w:instrText>
        </w:r>
        <w:r w:rsidR="001D258F" w:rsidRPr="00D92B3C">
          <w:rPr>
            <w:webHidden/>
            <w:lang w:val="en-GB"/>
          </w:rPr>
        </w:r>
        <w:r w:rsidR="001D258F" w:rsidRPr="00D92B3C">
          <w:rPr>
            <w:webHidden/>
            <w:lang w:val="en-GB"/>
          </w:rPr>
          <w:fldChar w:fldCharType="separate"/>
        </w:r>
        <w:r w:rsidR="00274771">
          <w:rPr>
            <w:webHidden/>
            <w:lang w:val="en-GB"/>
          </w:rPr>
          <w:t>22</w:t>
        </w:r>
        <w:r w:rsidR="001D258F" w:rsidRPr="00D92B3C">
          <w:rPr>
            <w:webHidden/>
            <w:lang w:val="en-GB"/>
          </w:rPr>
          <w:fldChar w:fldCharType="end"/>
        </w:r>
      </w:hyperlink>
    </w:p>
    <w:p w14:paraId="6E2F36CC" w14:textId="77777777" w:rsidR="00421CDC" w:rsidRPr="00D92B3C" w:rsidRDefault="001E7C5B">
      <w:pPr>
        <w:pStyle w:val="TOC2"/>
        <w:rPr>
          <w:lang w:val="en-GB" w:eastAsia="en-GB"/>
        </w:rPr>
      </w:pPr>
      <w:hyperlink w:anchor="_Toc509909045" w:history="1">
        <w:r w:rsidR="00421CDC" w:rsidRPr="00D92B3C">
          <w:rPr>
            <w:rStyle w:val="Hyperlink"/>
            <w:rFonts w:ascii="Times New Roman" w:hAnsi="Times New Roman" w:cs="Times New Roman"/>
            <w:lang w:val="en-GB"/>
          </w:rPr>
          <w:t>II.7</w:t>
        </w:r>
        <w:r w:rsidR="00421CDC" w:rsidRPr="00D92B3C">
          <w:rPr>
            <w:lang w:val="en-GB" w:eastAsia="en-GB"/>
          </w:rPr>
          <w:tab/>
        </w:r>
        <w:r w:rsidR="00421CDC" w:rsidRPr="00D92B3C">
          <w:rPr>
            <w:rStyle w:val="Hyperlink"/>
            <w:rFonts w:ascii="Times New Roman" w:hAnsi="Times New Roman" w:cs="Times New Roman"/>
            <w:lang w:val="en-GB"/>
          </w:rPr>
          <w:t>Critical functions and core business lines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_Toc509909045 \h </w:instrText>
        </w:r>
        <w:r w:rsidR="001D258F" w:rsidRPr="00D92B3C">
          <w:rPr>
            <w:webHidden/>
            <w:lang w:val="en-GB"/>
          </w:rPr>
        </w:r>
        <w:r w:rsidR="001D258F" w:rsidRPr="00D92B3C">
          <w:rPr>
            <w:webHidden/>
            <w:lang w:val="en-GB"/>
          </w:rPr>
          <w:fldChar w:fldCharType="separate"/>
        </w:r>
        <w:r w:rsidR="00274771">
          <w:rPr>
            <w:webHidden/>
            <w:lang w:val="en-GB"/>
          </w:rPr>
          <w:t>25</w:t>
        </w:r>
        <w:r w:rsidR="001D258F" w:rsidRPr="00D92B3C">
          <w:rPr>
            <w:webHidden/>
            <w:lang w:val="en-GB"/>
          </w:rPr>
          <w:fldChar w:fldCharType="end"/>
        </w:r>
      </w:hyperlink>
    </w:p>
    <w:p w14:paraId="245619D6" w14:textId="77777777" w:rsidR="00421CDC" w:rsidRPr="00D92B3C" w:rsidRDefault="001E7C5B">
      <w:pPr>
        <w:pStyle w:val="TOC2"/>
        <w:rPr>
          <w:lang w:val="en-GB" w:eastAsia="en-GB"/>
        </w:rPr>
      </w:pPr>
      <w:hyperlink w:anchor="_Toc509909046" w:history="1">
        <w:r w:rsidR="00421CDC" w:rsidRPr="00D92B3C">
          <w:rPr>
            <w:rStyle w:val="Hyperlink"/>
            <w:rFonts w:ascii="Times New Roman" w:hAnsi="Times New Roman" w:cs="Times New Roman"/>
            <w:lang w:val="en-GB"/>
          </w:rPr>
          <w:t>II.8</w:t>
        </w:r>
        <w:r w:rsidR="00421CDC" w:rsidRPr="00D92B3C">
          <w:rPr>
            <w:lang w:val="en-GB" w:eastAsia="en-GB"/>
          </w:rPr>
          <w:tab/>
        </w:r>
        <w:r w:rsidR="00421CDC" w:rsidRPr="00D92B3C">
          <w:rPr>
            <w:rStyle w:val="Hyperlink"/>
            <w:rFonts w:ascii="Times New Roman" w:hAnsi="Times New Roman" w:cs="Times New Roman"/>
            <w:lang w:val="en-GB"/>
          </w:rPr>
          <w:t>Z 08.00 - Critical services (SERV)</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_Toc509909046 \h </w:instrText>
        </w:r>
        <w:r w:rsidR="001D258F" w:rsidRPr="00D92B3C">
          <w:rPr>
            <w:webHidden/>
            <w:lang w:val="en-GB"/>
          </w:rPr>
        </w:r>
        <w:r w:rsidR="001D258F" w:rsidRPr="00D92B3C">
          <w:rPr>
            <w:webHidden/>
            <w:lang w:val="en-GB"/>
          </w:rPr>
          <w:fldChar w:fldCharType="separate"/>
        </w:r>
        <w:r w:rsidR="00274771">
          <w:rPr>
            <w:webHidden/>
            <w:lang w:val="en-GB"/>
          </w:rPr>
          <w:t>33</w:t>
        </w:r>
        <w:r w:rsidR="001D258F" w:rsidRPr="00D92B3C">
          <w:rPr>
            <w:webHidden/>
            <w:lang w:val="en-GB"/>
          </w:rPr>
          <w:fldChar w:fldCharType="end"/>
        </w:r>
      </w:hyperlink>
    </w:p>
    <w:p w14:paraId="1629E59C" w14:textId="77777777" w:rsidR="00421CDC" w:rsidRPr="00D92B3C" w:rsidRDefault="001E7C5B">
      <w:pPr>
        <w:pStyle w:val="TOC2"/>
        <w:rPr>
          <w:lang w:val="en-GB" w:eastAsia="en-GB"/>
        </w:rPr>
      </w:pPr>
      <w:hyperlink w:anchor="_Toc509909047" w:history="1">
        <w:r w:rsidR="00421CDC" w:rsidRPr="00D92B3C">
          <w:rPr>
            <w:rStyle w:val="Hyperlink"/>
            <w:rFonts w:ascii="Times New Roman" w:hAnsi="Times New Roman" w:cs="Times New Roman"/>
            <w:lang w:val="en-GB"/>
          </w:rPr>
          <w:t>II.9</w:t>
        </w:r>
        <w:r w:rsidR="00421CDC" w:rsidRPr="00D92B3C">
          <w:rPr>
            <w:lang w:val="en-GB" w:eastAsia="en-GB"/>
          </w:rPr>
          <w:tab/>
        </w:r>
        <w:r w:rsidR="00421CDC" w:rsidRPr="00D92B3C">
          <w:rPr>
            <w:rStyle w:val="Hyperlink"/>
            <w:rFonts w:ascii="Times New Roman" w:hAnsi="Times New Roman" w:cs="Times New Roman"/>
            <w:lang w:val="en-GB"/>
          </w:rPr>
          <w:t>Z 09.00 - FMI Services - Providers and Users - Mapping to Critical Functions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_Toc509909047 \h </w:instrText>
        </w:r>
        <w:r w:rsidR="001D258F" w:rsidRPr="00D92B3C">
          <w:rPr>
            <w:webHidden/>
            <w:lang w:val="en-GB"/>
          </w:rPr>
        </w:r>
        <w:r w:rsidR="001D258F" w:rsidRPr="00D92B3C">
          <w:rPr>
            <w:webHidden/>
            <w:lang w:val="en-GB"/>
          </w:rPr>
          <w:fldChar w:fldCharType="separate"/>
        </w:r>
        <w:r w:rsidR="00274771">
          <w:rPr>
            <w:webHidden/>
            <w:lang w:val="en-GB"/>
          </w:rPr>
          <w:t>37</w:t>
        </w:r>
        <w:r w:rsidR="001D258F" w:rsidRPr="00D92B3C">
          <w:rPr>
            <w:webHidden/>
            <w:lang w:val="en-GB"/>
          </w:rPr>
          <w:fldChar w:fldCharType="end"/>
        </w:r>
      </w:hyperlink>
    </w:p>
    <w:p w14:paraId="605A545B" w14:textId="77777777" w:rsidR="00421CDC" w:rsidRPr="00D92B3C" w:rsidRDefault="001E7C5B">
      <w:pPr>
        <w:pStyle w:val="TOC2"/>
        <w:rPr>
          <w:lang w:val="en-GB" w:eastAsia="en-GB"/>
        </w:rPr>
      </w:pPr>
      <w:hyperlink w:anchor="_Toc509909048" w:history="1">
        <w:r w:rsidR="00421CDC" w:rsidRPr="00D92B3C">
          <w:rPr>
            <w:rStyle w:val="Hyperlink"/>
            <w:rFonts w:ascii="Times New Roman" w:hAnsi="Times New Roman" w:cs="Times New Roman"/>
            <w:lang w:val="en-GB"/>
          </w:rPr>
          <w:t>II.10</w:t>
        </w:r>
        <w:r w:rsidR="00421CDC" w:rsidRPr="00D92B3C">
          <w:rPr>
            <w:lang w:val="en-GB" w:eastAsia="en-GB"/>
          </w:rPr>
          <w:tab/>
        </w:r>
        <w:r w:rsidR="00421CDC" w:rsidRPr="00D92B3C">
          <w:rPr>
            <w:rStyle w:val="Hyperlink"/>
            <w:rFonts w:ascii="Times New Roman" w:hAnsi="Times New Roman" w:cs="Times New Roman"/>
            <w:lang w:val="en-GB"/>
          </w:rPr>
          <w:t>Critical information systems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_Toc509909048 \h </w:instrText>
        </w:r>
        <w:r w:rsidR="001D258F" w:rsidRPr="00D92B3C">
          <w:rPr>
            <w:webHidden/>
            <w:lang w:val="en-GB"/>
          </w:rPr>
        </w:r>
        <w:r w:rsidR="001D258F" w:rsidRPr="00D92B3C">
          <w:rPr>
            <w:webHidden/>
            <w:lang w:val="en-GB"/>
          </w:rPr>
          <w:fldChar w:fldCharType="separate"/>
        </w:r>
        <w:r w:rsidR="00274771">
          <w:rPr>
            <w:webHidden/>
            <w:lang w:val="en-GB"/>
          </w:rPr>
          <w:t>39</w:t>
        </w:r>
        <w:r w:rsidR="001D258F" w:rsidRPr="00D92B3C">
          <w:rPr>
            <w:webHidden/>
            <w:lang w:val="en-GB"/>
          </w:rPr>
          <w:fldChar w:fldCharType="end"/>
        </w:r>
      </w:hyperlink>
    </w:p>
    <w:p w14:paraId="04631A3A" w14:textId="77777777" w:rsidR="00385C06" w:rsidRPr="00D92B3C" w:rsidRDefault="001D258F" w:rsidP="00385C06">
      <w:pPr>
        <w:rPr>
          <w:rFonts w:ascii="Times New Roman" w:hAnsi="Times New Roman" w:cs="Times New Roman"/>
          <w:b/>
          <w:color w:val="000000" w:themeColor="text1"/>
          <w:sz w:val="20"/>
          <w:szCs w:val="20"/>
          <w:lang w:val="en-GB"/>
        </w:rPr>
      </w:pPr>
      <w:r w:rsidRPr="00D92B3C">
        <w:rPr>
          <w:rFonts w:ascii="Times New Roman" w:hAnsi="Times New Roman" w:cs="Times New Roman"/>
          <w:bCs/>
          <w:noProof/>
          <w:color w:val="000000" w:themeColor="text1"/>
          <w:sz w:val="20"/>
          <w:szCs w:val="20"/>
          <w:lang w:val="en-GB"/>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lang w:val="en-GB"/>
        </w:rPr>
      </w:pPr>
      <w:bookmarkStart w:id="0" w:name="_Toc492542318"/>
      <w:r w:rsidRPr="00D92B3C">
        <w:rPr>
          <w:rFonts w:ascii="Times New Roman" w:hAnsi="Times New Roman" w:cs="Times New Roman"/>
          <w:color w:val="000000" w:themeColor="text1"/>
          <w:sz w:val="20"/>
          <w:szCs w:val="20"/>
          <w:lang w:val="en-GB"/>
        </w:rPr>
        <w:br w:type="page"/>
      </w:r>
    </w:p>
    <w:p w14:paraId="6AA0EF31" w14:textId="77777777"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r w:rsidRPr="00D92B3C">
        <w:rPr>
          <w:rFonts w:ascii="Times New Roman" w:hAnsi="Times New Roman" w:cs="Times New Roman"/>
          <w:szCs w:val="20"/>
        </w:rPr>
        <w:lastRenderedPageBreak/>
        <w:t>General instructions</w:t>
      </w:r>
      <w:bookmarkEnd w:id="0"/>
      <w:bookmarkEnd w:id="1"/>
    </w:p>
    <w:p w14:paraId="3B050850" w14:textId="77777777"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2" w:name="_Toc509909033"/>
      <w:r w:rsidRPr="00D92B3C">
        <w:rPr>
          <w:rFonts w:ascii="Times New Roman" w:hAnsi="Times New Roman" w:cs="Times New Roman"/>
          <w:szCs w:val="20"/>
        </w:rPr>
        <w:t>Structure</w:t>
      </w:r>
      <w:bookmarkEnd w:id="2"/>
    </w:p>
    <w:p w14:paraId="4B1CB2EA" w14:textId="77777777"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framework consists of </w:t>
      </w:r>
      <w:r w:rsidR="0015189D" w:rsidRPr="00D92B3C">
        <w:rPr>
          <w:rFonts w:ascii="Times New Roman" w:hAnsi="Times New Roman" w:cs="Times New Roman"/>
          <w:sz w:val="20"/>
          <w:szCs w:val="20"/>
          <w:lang w:val="en-GB"/>
        </w:rPr>
        <w:t xml:space="preserve">15 </w:t>
      </w:r>
      <w:r w:rsidR="00170788" w:rsidRPr="00D92B3C">
        <w:rPr>
          <w:rFonts w:ascii="Times New Roman" w:hAnsi="Times New Roman" w:cs="Times New Roman"/>
          <w:sz w:val="20"/>
          <w:szCs w:val="20"/>
          <w:lang w:val="en-GB"/>
        </w:rPr>
        <w:t>templates, organised in 3 blocks:</w:t>
      </w:r>
    </w:p>
    <w:p w14:paraId="27088A49" w14:textId="77777777" w:rsidR="002B2A61" w:rsidRPr="00D92B3C" w:rsidRDefault="00170788"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‘General information’, which provides an overview of the organisational structure of a group and its entities, the distribution of assets and risk exposure amounts.</w:t>
      </w:r>
      <w:r w:rsidR="00D44790" w:rsidRPr="00D92B3C">
        <w:rPr>
          <w:rFonts w:ascii="Times New Roman" w:hAnsi="Times New Roman" w:cs="Times New Roman"/>
          <w:color w:val="000000" w:themeColor="text1"/>
          <w:sz w:val="20"/>
          <w:szCs w:val="20"/>
          <w:lang w:val="en-GB"/>
        </w:rPr>
        <w:t xml:space="preserve"> This block consists of template ‘</w:t>
      </w:r>
      <w:r w:rsidR="00F7117F" w:rsidRPr="00D92B3C">
        <w:rPr>
          <w:rFonts w:ascii="Times New Roman" w:hAnsi="Times New Roman" w:cs="Times New Roman"/>
          <w:color w:val="000000" w:themeColor="text1"/>
          <w:sz w:val="20"/>
          <w:szCs w:val="20"/>
          <w:lang w:val="en-GB"/>
        </w:rPr>
        <w:t>Z 0</w:t>
      </w:r>
      <w:r w:rsidR="00D44790" w:rsidRPr="00D92B3C">
        <w:rPr>
          <w:rFonts w:ascii="Times New Roman" w:hAnsi="Times New Roman" w:cs="Times New Roman"/>
          <w:color w:val="000000" w:themeColor="text1"/>
          <w:sz w:val="20"/>
          <w:szCs w:val="20"/>
          <w:lang w:val="en-GB"/>
        </w:rPr>
        <w:t>1.00 - Organisational structure (ORG)’</w:t>
      </w:r>
    </w:p>
    <w:p w14:paraId="0DADCCBE" w14:textId="77777777" w:rsidR="00170788" w:rsidRPr="00D92B3C" w:rsidRDefault="00170788"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‘Information </w:t>
      </w:r>
      <w:r w:rsidR="00CC130F">
        <w:rPr>
          <w:rFonts w:ascii="Times New Roman" w:hAnsi="Times New Roman" w:cs="Times New Roman"/>
          <w:color w:val="000000" w:themeColor="text1"/>
          <w:sz w:val="20"/>
          <w:szCs w:val="20"/>
          <w:lang w:val="en-GB"/>
        </w:rPr>
        <w:t xml:space="preserve">on </w:t>
      </w:r>
      <w:r w:rsidRPr="00D92B3C">
        <w:rPr>
          <w:rFonts w:ascii="Times New Roman" w:hAnsi="Times New Roman" w:cs="Times New Roman"/>
          <w:color w:val="000000" w:themeColor="text1"/>
          <w:sz w:val="20"/>
          <w:szCs w:val="20"/>
          <w:lang w:val="en-GB"/>
        </w:rPr>
        <w:t>on-balance sheet items and off-balance sheet items’</w:t>
      </w:r>
      <w:r w:rsidR="00BB5812" w:rsidRPr="00D92B3C">
        <w:rPr>
          <w:rFonts w:ascii="Times New Roman" w:hAnsi="Times New Roman" w:cs="Times New Roman"/>
          <w:color w:val="000000" w:themeColor="text1"/>
          <w:sz w:val="20"/>
          <w:szCs w:val="20"/>
          <w:lang w:val="en-GB"/>
        </w:rPr>
        <w:t xml:space="preserve"> which provides financial information on liabilities, own funds, financial connections between group entities, liabilities towards major counterparties and off-balance</w:t>
      </w:r>
      <w:r w:rsidR="0036322A" w:rsidRPr="00D92B3C">
        <w:rPr>
          <w:rFonts w:ascii="Times New Roman" w:hAnsi="Times New Roman" w:cs="Times New Roman"/>
          <w:color w:val="000000" w:themeColor="text1"/>
          <w:sz w:val="20"/>
          <w:szCs w:val="20"/>
          <w:lang w:val="en-GB"/>
        </w:rPr>
        <w:t xml:space="preserve"> </w:t>
      </w:r>
      <w:r w:rsidR="00BB5812" w:rsidRPr="00D92B3C">
        <w:rPr>
          <w:rFonts w:ascii="Times New Roman" w:hAnsi="Times New Roman" w:cs="Times New Roman"/>
          <w:color w:val="000000" w:themeColor="text1"/>
          <w:sz w:val="20"/>
          <w:szCs w:val="20"/>
          <w:lang w:val="en-GB"/>
        </w:rPr>
        <w:t>sheet items received from major counterparties, and deposit insurance</w:t>
      </w:r>
      <w:r w:rsidR="00D44790" w:rsidRPr="00D92B3C">
        <w:rPr>
          <w:rFonts w:ascii="Times New Roman" w:hAnsi="Times New Roman" w:cs="Times New Roman"/>
          <w:color w:val="000000" w:themeColor="text1"/>
          <w:sz w:val="20"/>
          <w:szCs w:val="20"/>
          <w:lang w:val="en-GB"/>
        </w:rPr>
        <w:t xml:space="preserve">. This block consists of </w:t>
      </w:r>
      <w:r w:rsidR="00A040CC" w:rsidRPr="00D92B3C">
        <w:rPr>
          <w:rFonts w:ascii="Times New Roman" w:hAnsi="Times New Roman" w:cs="Times New Roman"/>
          <w:color w:val="000000" w:themeColor="text1"/>
          <w:sz w:val="20"/>
          <w:szCs w:val="20"/>
          <w:lang w:val="en-GB"/>
        </w:rPr>
        <w:t>6</w:t>
      </w:r>
      <w:r w:rsidR="001F072D" w:rsidRPr="00D92B3C">
        <w:rPr>
          <w:rFonts w:ascii="Times New Roman" w:hAnsi="Times New Roman" w:cs="Times New Roman"/>
          <w:color w:val="000000" w:themeColor="text1"/>
          <w:sz w:val="20"/>
          <w:szCs w:val="20"/>
          <w:lang w:val="en-GB"/>
        </w:rPr>
        <w:t xml:space="preserve"> templates:</w:t>
      </w:r>
    </w:p>
    <w:p w14:paraId="5F944DAB" w14:textId="77777777"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02.00 - Liability Structure (LIAB)</w:t>
      </w:r>
      <w:proofErr w:type="gramStart"/>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roofErr w:type="gramEnd"/>
    </w:p>
    <w:p w14:paraId="57747F3F" w14:textId="77777777"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7809D0" w:rsidRPr="00D92B3C">
        <w:rPr>
          <w:rFonts w:ascii="Times New Roman" w:hAnsi="Times New Roman" w:cs="Times New Roman"/>
          <w:color w:val="000000" w:themeColor="text1"/>
          <w:sz w:val="20"/>
          <w:szCs w:val="20"/>
          <w:lang w:val="en-GB"/>
        </w:rPr>
        <w:t xml:space="preserve"> 03.00 - Own funds requirements (OWN)</w:t>
      </w:r>
      <w:proofErr w:type="gramStart"/>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roofErr w:type="gramEnd"/>
    </w:p>
    <w:p w14:paraId="2B4283D5" w14:textId="77777777" w:rsidR="00D44790" w:rsidRPr="00D92B3C" w:rsidRDefault="00A040CC"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04.00 - Intragroup financial interconnections (IFC)</w:t>
      </w:r>
      <w:proofErr w:type="gramStart"/>
      <w:r w:rsidRPr="00D92B3C">
        <w:rPr>
          <w:rFonts w:ascii="Times New Roman" w:hAnsi="Times New Roman" w:cs="Times New Roman"/>
          <w:color w:val="000000" w:themeColor="text1"/>
          <w:sz w:val="20"/>
          <w:szCs w:val="20"/>
          <w:lang w:val="en-GB"/>
        </w:rPr>
        <w:t>’</w:t>
      </w:r>
      <w:r w:rsidR="00B24A26" w:rsidRPr="00D92B3C">
        <w:rPr>
          <w:rFonts w:ascii="Times New Roman" w:hAnsi="Times New Roman" w:cs="Times New Roman"/>
          <w:color w:val="000000" w:themeColor="text1"/>
          <w:sz w:val="20"/>
          <w:szCs w:val="20"/>
          <w:lang w:val="en-GB"/>
        </w:rPr>
        <w:t>;</w:t>
      </w:r>
      <w:proofErr w:type="gramEnd"/>
    </w:p>
    <w:p w14:paraId="31C84418" w14:textId="77777777" w:rsidR="001F072D" w:rsidRPr="00D92B3C" w:rsidRDefault="00C87003" w:rsidP="00C87003">
      <w:pPr>
        <w:pStyle w:val="body"/>
        <w:numPr>
          <w:ilvl w:val="0"/>
          <w:numId w:val="4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Two</w:t>
      </w:r>
      <w:r w:rsidR="00D72424" w:rsidRPr="00D92B3C">
        <w:rPr>
          <w:rFonts w:ascii="Times New Roman" w:hAnsi="Times New Roman" w:cs="Times New Roman"/>
          <w:color w:val="000000" w:themeColor="text1"/>
          <w:sz w:val="20"/>
          <w:szCs w:val="20"/>
          <w:lang w:val="en-GB"/>
        </w:rPr>
        <w:t xml:space="preserve"> templates on major counterparties,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05.01 - Major Liability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1)</w:t>
      </w:r>
      <w:r w:rsidR="00A040CC" w:rsidRPr="00D92B3C">
        <w:rPr>
          <w:rFonts w:ascii="Times New Roman" w:hAnsi="Times New Roman" w:cs="Times New Roman"/>
          <w:color w:val="000000" w:themeColor="text1"/>
          <w:sz w:val="20"/>
          <w:szCs w:val="20"/>
          <w:lang w:val="en-GB"/>
        </w:rPr>
        <w:t>’</w:t>
      </w:r>
      <w:r w:rsidR="001F072D" w:rsidRPr="00D92B3C">
        <w:rPr>
          <w:rFonts w:ascii="Times New Roman" w:hAnsi="Times New Roman" w:cs="Times New Roman"/>
          <w:color w:val="000000" w:themeColor="text1"/>
          <w:sz w:val="20"/>
          <w:szCs w:val="20"/>
          <w:lang w:val="en-GB"/>
        </w:rPr>
        <w:t xml:space="preserve"> and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05.02 - Major off-balance sheet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2)</w:t>
      </w:r>
      <w:r w:rsidR="00A040CC" w:rsidRPr="00D92B3C">
        <w:rPr>
          <w:rFonts w:ascii="Times New Roman" w:hAnsi="Times New Roman" w:cs="Times New Roman"/>
          <w:color w:val="000000" w:themeColor="text1"/>
          <w:sz w:val="20"/>
          <w:szCs w:val="20"/>
          <w:lang w:val="en-GB"/>
        </w:rPr>
        <w:t>’</w:t>
      </w:r>
      <w:r w:rsidR="00D72424" w:rsidRPr="00D92B3C">
        <w:rPr>
          <w:rFonts w:ascii="Times New Roman" w:hAnsi="Times New Roman" w:cs="Times New Roman"/>
          <w:color w:val="000000" w:themeColor="text1"/>
          <w:sz w:val="20"/>
          <w:szCs w:val="20"/>
          <w:lang w:val="en-GB"/>
        </w:rPr>
        <w:t>.</w:t>
      </w:r>
    </w:p>
    <w:p w14:paraId="6AE90BA8" w14:textId="77777777" w:rsidR="00A040CC" w:rsidRPr="00274771" w:rsidRDefault="00A040CC" w:rsidP="00C87003">
      <w:pPr>
        <w:pStyle w:val="body"/>
        <w:numPr>
          <w:ilvl w:val="0"/>
          <w:numId w:val="47"/>
        </w:numPr>
        <w:rPr>
          <w:rFonts w:ascii="Times New Roman" w:hAnsi="Times New Roman" w:cs="Times New Roman"/>
          <w:color w:val="000000" w:themeColor="text1"/>
          <w:sz w:val="20"/>
          <w:szCs w:val="20"/>
          <w:lang w:val="fr-FR"/>
        </w:rPr>
      </w:pPr>
      <w:r w:rsidRPr="00274771">
        <w:rPr>
          <w:rFonts w:ascii="Times New Roman" w:hAnsi="Times New Roman" w:cs="Times New Roman"/>
          <w:color w:val="000000" w:themeColor="text1"/>
          <w:sz w:val="20"/>
          <w:szCs w:val="20"/>
          <w:lang w:val="fr-FR"/>
        </w:rPr>
        <w:t>‘</w:t>
      </w:r>
      <w:r w:rsidR="004772F7" w:rsidRPr="00274771">
        <w:rPr>
          <w:rFonts w:ascii="Times New Roman" w:hAnsi="Times New Roman" w:cs="Times New Roman"/>
          <w:color w:val="000000" w:themeColor="text1"/>
          <w:sz w:val="20"/>
          <w:szCs w:val="20"/>
          <w:lang w:val="fr-FR"/>
        </w:rPr>
        <w:t xml:space="preserve">Z </w:t>
      </w:r>
      <w:r w:rsidRPr="00274771">
        <w:rPr>
          <w:rFonts w:ascii="Times New Roman" w:hAnsi="Times New Roman" w:cs="Times New Roman"/>
          <w:color w:val="000000" w:themeColor="text1"/>
          <w:sz w:val="20"/>
          <w:szCs w:val="20"/>
          <w:lang w:val="fr-FR"/>
        </w:rPr>
        <w:t xml:space="preserve">06.00 - </w:t>
      </w:r>
      <w:proofErr w:type="spellStart"/>
      <w:r w:rsidRPr="00274771">
        <w:rPr>
          <w:rFonts w:ascii="Times New Roman" w:hAnsi="Times New Roman" w:cs="Times New Roman"/>
          <w:color w:val="000000" w:themeColor="text1"/>
          <w:sz w:val="20"/>
          <w:szCs w:val="20"/>
          <w:lang w:val="fr-FR"/>
        </w:rPr>
        <w:t>Deposit</w:t>
      </w:r>
      <w:proofErr w:type="spellEnd"/>
      <w:r w:rsidRPr="00274771">
        <w:rPr>
          <w:rFonts w:ascii="Times New Roman" w:hAnsi="Times New Roman" w:cs="Times New Roman"/>
          <w:color w:val="000000" w:themeColor="text1"/>
          <w:sz w:val="20"/>
          <w:szCs w:val="20"/>
          <w:lang w:val="fr-FR"/>
        </w:rPr>
        <w:t xml:space="preserve"> </w:t>
      </w:r>
      <w:proofErr w:type="spellStart"/>
      <w:r w:rsidRPr="00274771">
        <w:rPr>
          <w:rFonts w:ascii="Times New Roman" w:hAnsi="Times New Roman" w:cs="Times New Roman"/>
          <w:color w:val="000000" w:themeColor="text1"/>
          <w:sz w:val="20"/>
          <w:szCs w:val="20"/>
          <w:lang w:val="fr-FR"/>
        </w:rPr>
        <w:t>insurance</w:t>
      </w:r>
      <w:proofErr w:type="spellEnd"/>
      <w:r w:rsidRPr="00274771">
        <w:rPr>
          <w:rFonts w:ascii="Times New Roman" w:hAnsi="Times New Roman" w:cs="Times New Roman"/>
          <w:color w:val="000000" w:themeColor="text1"/>
          <w:sz w:val="20"/>
          <w:szCs w:val="20"/>
          <w:lang w:val="fr-FR"/>
        </w:rPr>
        <w:t xml:space="preserve"> (</w:t>
      </w:r>
      <w:r w:rsidR="004772F7" w:rsidRPr="00274771">
        <w:rPr>
          <w:rFonts w:ascii="Times New Roman" w:hAnsi="Times New Roman" w:cs="Times New Roman"/>
          <w:color w:val="000000" w:themeColor="text1"/>
          <w:sz w:val="20"/>
          <w:szCs w:val="20"/>
          <w:lang w:val="fr-FR"/>
        </w:rPr>
        <w:t>Z</w:t>
      </w:r>
      <w:r w:rsidRPr="00274771">
        <w:rPr>
          <w:rFonts w:ascii="Times New Roman" w:hAnsi="Times New Roman" w:cs="Times New Roman"/>
          <w:color w:val="000000" w:themeColor="text1"/>
          <w:sz w:val="20"/>
          <w:szCs w:val="20"/>
          <w:lang w:val="fr-FR"/>
        </w:rPr>
        <w:t>-DIS)’.</w:t>
      </w:r>
    </w:p>
    <w:p w14:paraId="09711C0D" w14:textId="77777777" w:rsidR="00BB5812" w:rsidRPr="00D92B3C" w:rsidRDefault="00BB5812" w:rsidP="00715DAB">
      <w:pPr>
        <w:pStyle w:val="body"/>
        <w:numPr>
          <w:ilvl w:val="0"/>
          <w:numId w:val="1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‘Critical functions’ which provides an overview of critical functions</w:t>
      </w:r>
      <w:r w:rsidR="00A040CC" w:rsidRPr="00D92B3C">
        <w:rPr>
          <w:rFonts w:ascii="Times New Roman" w:hAnsi="Times New Roman" w:cs="Times New Roman"/>
          <w:color w:val="000000" w:themeColor="text1"/>
          <w:sz w:val="20"/>
          <w:szCs w:val="20"/>
          <w:lang w:val="en-GB"/>
        </w:rPr>
        <w:t xml:space="preserve"> and maps them to legal entities, core business lines, critical services, financial market infrastructures and information systems. This block </w:t>
      </w:r>
      <w:r w:rsidRPr="00D92B3C">
        <w:rPr>
          <w:rFonts w:ascii="Times New Roman" w:hAnsi="Times New Roman" w:cs="Times New Roman"/>
          <w:color w:val="000000" w:themeColor="text1"/>
          <w:sz w:val="20"/>
          <w:szCs w:val="20"/>
          <w:lang w:val="en-GB"/>
        </w:rPr>
        <w:t xml:space="preserve">consists of </w:t>
      </w:r>
      <w:r w:rsidR="00E11573" w:rsidRPr="00D92B3C">
        <w:rPr>
          <w:rFonts w:ascii="Times New Roman" w:hAnsi="Times New Roman" w:cs="Times New Roman"/>
          <w:color w:val="000000" w:themeColor="text1"/>
          <w:sz w:val="20"/>
          <w:szCs w:val="20"/>
          <w:lang w:val="en-GB"/>
        </w:rPr>
        <w:t xml:space="preserve">7 </w:t>
      </w:r>
      <w:r w:rsidRPr="00D92B3C">
        <w:rPr>
          <w:rFonts w:ascii="Times New Roman" w:hAnsi="Times New Roman" w:cs="Times New Roman"/>
          <w:color w:val="000000" w:themeColor="text1"/>
          <w:sz w:val="20"/>
          <w:szCs w:val="20"/>
          <w:lang w:val="en-GB"/>
        </w:rPr>
        <w:t>templates</w:t>
      </w:r>
      <w:r w:rsidR="001F072D" w:rsidRPr="00D92B3C">
        <w:rPr>
          <w:rFonts w:ascii="Times New Roman" w:hAnsi="Times New Roman" w:cs="Times New Roman"/>
          <w:color w:val="000000" w:themeColor="text1"/>
          <w:sz w:val="20"/>
          <w:szCs w:val="20"/>
          <w:lang w:val="en-GB"/>
        </w:rPr>
        <w:t>:</w:t>
      </w:r>
    </w:p>
    <w:p w14:paraId="534DE77A" w14:textId="77777777" w:rsidR="002B2A61" w:rsidRPr="00D92B3C" w:rsidRDefault="001E6258"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4</w:t>
      </w:r>
      <w:r w:rsidR="008C52B1" w:rsidRPr="00D92B3C">
        <w:rPr>
          <w:rFonts w:ascii="Times New Roman" w:hAnsi="Times New Roman" w:cs="Times New Roman"/>
          <w:color w:val="000000" w:themeColor="text1"/>
          <w:sz w:val="20"/>
          <w:szCs w:val="20"/>
          <w:lang w:val="en-GB"/>
        </w:rPr>
        <w:t xml:space="preserve"> templates on the identification of critical functions and their mapping to core business lines and group entities,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07.01 - Criticality assessment of economic functions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1)’,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07.02 - Mapping of critical functions by legal entity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2)’</w:t>
      </w:r>
      <w:r w:rsidRPr="00D92B3C">
        <w:rPr>
          <w:rFonts w:ascii="Times New Roman" w:hAnsi="Times New Roman" w:cs="Times New Roman"/>
          <w:color w:val="000000" w:themeColor="text1"/>
          <w:sz w:val="20"/>
          <w:szCs w:val="20"/>
          <w:lang w:val="en-GB"/>
        </w:rPr>
        <w:t>,</w:t>
      </w:r>
      <w:r w:rsidR="008C52B1"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07.03 - Mapping of Core Business Lines by legal entity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3)’</w:t>
      </w:r>
      <w:r w:rsidRPr="00D92B3C">
        <w:rPr>
          <w:rFonts w:ascii="Times New Roman" w:hAnsi="Times New Roman" w:cs="Times New Roman"/>
          <w:color w:val="000000" w:themeColor="text1"/>
          <w:sz w:val="20"/>
          <w:szCs w:val="20"/>
          <w:lang w:val="en-GB"/>
        </w:rPr>
        <w:t xml:space="preserve">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07.04 - Mapping of critical functions to core business lines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-FUNC 4)’;</w:t>
      </w:r>
    </w:p>
    <w:p w14:paraId="6EB61B78" w14:textId="77777777" w:rsidR="001E6258" w:rsidRPr="00D92B3C" w:rsidRDefault="00B24A26"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08.00 - Critical services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-SERV)</w:t>
      </w:r>
      <w:proofErr w:type="gramStart"/>
      <w:r w:rsidRPr="00D92B3C">
        <w:rPr>
          <w:rFonts w:ascii="Times New Roman" w:hAnsi="Times New Roman" w:cs="Times New Roman"/>
          <w:color w:val="000000" w:themeColor="text1"/>
          <w:sz w:val="20"/>
          <w:szCs w:val="20"/>
          <w:lang w:val="en-GB"/>
        </w:rPr>
        <w:t>’;</w:t>
      </w:r>
      <w:proofErr w:type="gramEnd"/>
    </w:p>
    <w:p w14:paraId="5B48B6DD" w14:textId="77777777" w:rsidR="00B24A26" w:rsidRPr="00D92B3C" w:rsidRDefault="00B24A26" w:rsidP="006F50B4">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36322A"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9.</w:t>
      </w:r>
      <w:r w:rsidR="008F717A" w:rsidRPr="00D92B3C">
        <w:rPr>
          <w:rFonts w:ascii="Times New Roman" w:hAnsi="Times New Roman" w:cs="Times New Roman"/>
          <w:color w:val="000000" w:themeColor="text1"/>
          <w:sz w:val="20"/>
          <w:szCs w:val="20"/>
          <w:lang w:val="en-GB"/>
        </w:rPr>
        <w:t>00 –</w:t>
      </w:r>
      <w:r w:rsidRPr="00D92B3C">
        <w:rPr>
          <w:rFonts w:ascii="Times New Roman" w:hAnsi="Times New Roman" w:cs="Times New Roman"/>
          <w:color w:val="000000" w:themeColor="text1"/>
          <w:sz w:val="20"/>
          <w:szCs w:val="20"/>
          <w:lang w:val="en-GB"/>
        </w:rPr>
        <w:t xml:space="preserve"> </w:t>
      </w:r>
      <w:r w:rsidR="006F50B4" w:rsidRPr="006F50B4">
        <w:rPr>
          <w:rFonts w:ascii="Times New Roman" w:hAnsi="Times New Roman" w:cs="Times New Roman"/>
          <w:color w:val="000000" w:themeColor="text1"/>
          <w:sz w:val="20"/>
          <w:szCs w:val="20"/>
          <w:lang w:val="en-GB"/>
        </w:rPr>
        <w:t>FMI Services - Providers and Users - Mapping to Critical Functions (FMI)</w:t>
      </w:r>
      <w:proofErr w:type="gramStart"/>
      <w:r w:rsidR="00213429" w:rsidRPr="00D92B3C">
        <w:rPr>
          <w:rFonts w:ascii="Times New Roman" w:hAnsi="Times New Roman" w:cs="Times New Roman"/>
          <w:color w:val="000000" w:themeColor="text1"/>
          <w:sz w:val="20"/>
          <w:szCs w:val="20"/>
          <w:lang w:val="en-GB"/>
        </w:rPr>
        <w:t>’</w:t>
      </w:r>
      <w:r w:rsidR="004219AD" w:rsidRPr="00D92B3C">
        <w:rPr>
          <w:rFonts w:ascii="Times New Roman" w:hAnsi="Times New Roman" w:cs="Times New Roman"/>
          <w:color w:val="000000" w:themeColor="text1"/>
          <w:sz w:val="20"/>
          <w:szCs w:val="20"/>
          <w:lang w:val="en-GB"/>
        </w:rPr>
        <w:t>;</w:t>
      </w:r>
      <w:proofErr w:type="gramEnd"/>
    </w:p>
    <w:p w14:paraId="0F9C2843" w14:textId="77777777" w:rsidR="00D91F52" w:rsidRPr="00D92B3C" w:rsidRDefault="00D62530" w:rsidP="00715DAB">
      <w:pPr>
        <w:pStyle w:val="body"/>
        <w:numPr>
          <w:ilvl w:val="0"/>
          <w:numId w:val="2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2 templates on critical information systems, </w:t>
      </w:r>
      <w:r w:rsidR="004772F7" w:rsidRPr="00D92B3C">
        <w:rPr>
          <w:rFonts w:ascii="Times New Roman" w:hAnsi="Times New Roman" w:cs="Times New Roman"/>
          <w:color w:val="000000" w:themeColor="text1"/>
          <w:sz w:val="20"/>
          <w:szCs w:val="20"/>
          <w:lang w:val="en-GB"/>
        </w:rPr>
        <w:t>'</w:t>
      </w:r>
      <w:r w:rsidR="0018376A" w:rsidRPr="00D92B3C">
        <w:rPr>
          <w:rFonts w:ascii="Times New Roman" w:hAnsi="Times New Roman" w:cs="Times New Roman"/>
          <w:color w:val="000000" w:themeColor="text1"/>
          <w:sz w:val="20"/>
          <w:szCs w:val="20"/>
          <w:lang w:val="en-GB"/>
        </w:rPr>
        <w:t>Z 1</w:t>
      </w:r>
      <w:r w:rsidRPr="00D92B3C">
        <w:rPr>
          <w:rFonts w:ascii="Times New Roman" w:hAnsi="Times New Roman" w:cs="Times New Roman"/>
          <w:color w:val="000000" w:themeColor="text1"/>
          <w:sz w:val="20"/>
          <w:szCs w:val="20"/>
          <w:lang w:val="en-GB"/>
        </w:rPr>
        <w:t>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01 - Critical Information systems (General information)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1)'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10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02 - Mapping of information systems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2)’.</w:t>
      </w:r>
    </w:p>
    <w:p w14:paraId="74C13BFF" w14:textId="77777777"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3" w:name="_Toc509909034"/>
      <w:r w:rsidRPr="00D92B3C">
        <w:rPr>
          <w:rFonts w:ascii="Times New Roman" w:hAnsi="Times New Roman" w:cs="Times New Roman"/>
          <w:szCs w:val="20"/>
        </w:rPr>
        <w:t>References</w:t>
      </w:r>
      <w:bookmarkEnd w:id="3"/>
    </w:p>
    <w:p w14:paraId="3427A58A" w14:textId="77777777"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Annex, the following abbreviations shall apply:</w:t>
      </w:r>
    </w:p>
    <w:p w14:paraId="70067B5E" w14:textId="77777777"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‘BCBS’ means the Basel Committee on Banking Supervision of the Bank for International </w:t>
      </w:r>
      <w:proofErr w:type="gramStart"/>
      <w:r w:rsidRPr="00D92B3C">
        <w:rPr>
          <w:rFonts w:ascii="Times New Roman" w:hAnsi="Times New Roman"/>
          <w:color w:val="000000" w:themeColor="text1"/>
          <w:sz w:val="20"/>
          <w:szCs w:val="20"/>
          <w:lang w:eastAsia="en-GB"/>
        </w:rPr>
        <w:t>Settlements</w:t>
      </w:r>
      <w:r w:rsidR="004219AD" w:rsidRPr="00D92B3C">
        <w:rPr>
          <w:rFonts w:ascii="Times New Roman" w:hAnsi="Times New Roman"/>
          <w:color w:val="000000" w:themeColor="text1"/>
          <w:sz w:val="20"/>
          <w:szCs w:val="20"/>
          <w:lang w:eastAsia="en-GB"/>
        </w:rPr>
        <w:t>;</w:t>
      </w:r>
      <w:proofErr w:type="gramEnd"/>
    </w:p>
    <w:p w14:paraId="43B7B5FE" w14:textId="77777777"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‘CPMI’ means the Committee on Payments and Market Infrastructures of the Bank for International </w:t>
      </w:r>
      <w:proofErr w:type="gramStart"/>
      <w:r w:rsidRPr="00D92B3C">
        <w:rPr>
          <w:rFonts w:ascii="Times New Roman" w:hAnsi="Times New Roman"/>
          <w:color w:val="000000" w:themeColor="text1"/>
          <w:sz w:val="20"/>
          <w:szCs w:val="20"/>
          <w:lang w:eastAsia="en-GB"/>
        </w:rPr>
        <w:t>Settlements</w:t>
      </w:r>
      <w:r w:rsidR="004219AD" w:rsidRPr="00D92B3C">
        <w:rPr>
          <w:rFonts w:ascii="Times New Roman" w:hAnsi="Times New Roman"/>
          <w:color w:val="000000" w:themeColor="text1"/>
          <w:sz w:val="20"/>
          <w:szCs w:val="20"/>
          <w:lang w:eastAsia="en-GB"/>
        </w:rPr>
        <w:t>;</w:t>
      </w:r>
      <w:proofErr w:type="gramEnd"/>
    </w:p>
    <w:p w14:paraId="79CD9A07" w14:textId="77777777"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lastRenderedPageBreak/>
        <w:t xml:space="preserve">‘FINREP’ means financial information templates included in Annexes III and IV of, and complementary instructions included in Annex V of, </w:t>
      </w:r>
      <w:r w:rsidR="00D920E5" w:rsidRPr="00D92B3C">
        <w:rPr>
          <w:rFonts w:ascii="Times New Roman" w:hAnsi="Times New Roman"/>
          <w:color w:val="000000" w:themeColor="text1"/>
          <w:sz w:val="20"/>
          <w:szCs w:val="20"/>
          <w:lang w:eastAsia="en-GB"/>
        </w:rPr>
        <w:t>Commission Implementing Regulation (EU) No 680/2014</w:t>
      </w:r>
      <w:r w:rsidR="00D920E5" w:rsidRPr="007C4DBB">
        <w:rPr>
          <w:rStyle w:val="FootnoteReference"/>
          <w:rFonts w:ascii="Times New Roman" w:hAnsi="Times New Roman"/>
          <w:sz w:val="20"/>
          <w:szCs w:val="20"/>
        </w:rPr>
        <w:footnoteReference w:id="1"/>
      </w:r>
      <w:r w:rsidR="004219AD" w:rsidRPr="00D92B3C">
        <w:rPr>
          <w:rFonts w:ascii="Times New Roman" w:hAnsi="Times New Roman"/>
          <w:color w:val="000000" w:themeColor="text1"/>
          <w:sz w:val="20"/>
          <w:szCs w:val="20"/>
          <w:lang w:eastAsia="en-GB"/>
        </w:rPr>
        <w:t>;</w:t>
      </w:r>
    </w:p>
    <w:p w14:paraId="5F9AE6B1" w14:textId="77777777"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‘COREP (OF)’ means</w:t>
      </w:r>
      <w:r w:rsidRPr="007C4DBB">
        <w:rPr>
          <w:rFonts w:ascii="Times New Roman" w:hAnsi="Times New Roman"/>
          <w:color w:val="000000" w:themeColor="text1"/>
          <w:sz w:val="20"/>
          <w:szCs w:val="20"/>
          <w:lang w:eastAsia="en-GB"/>
        </w:rPr>
        <w:t xml:space="preserve"> Annexes I (templates) and II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Implement</w:t>
      </w:r>
      <w:r w:rsidR="004219AD" w:rsidRPr="00D92B3C">
        <w:rPr>
          <w:rFonts w:ascii="Times New Roman" w:hAnsi="Times New Roman"/>
          <w:color w:val="000000" w:themeColor="text1"/>
          <w:sz w:val="20"/>
          <w:szCs w:val="20"/>
          <w:lang w:eastAsia="en-GB"/>
        </w:rPr>
        <w:t xml:space="preserve">ing Regulation (EU) No </w:t>
      </w:r>
      <w:proofErr w:type="gramStart"/>
      <w:r w:rsidR="004219AD" w:rsidRPr="00D92B3C">
        <w:rPr>
          <w:rFonts w:ascii="Times New Roman" w:hAnsi="Times New Roman"/>
          <w:color w:val="000000" w:themeColor="text1"/>
          <w:sz w:val="20"/>
          <w:szCs w:val="20"/>
          <w:lang w:eastAsia="en-GB"/>
        </w:rPr>
        <w:t>680/2014;</w:t>
      </w:r>
      <w:proofErr w:type="gramEnd"/>
    </w:p>
    <w:p w14:paraId="549100B9" w14:textId="77777777"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lang w:eastAsia="en-GB"/>
        </w:rPr>
      </w:pPr>
      <w:r w:rsidRPr="007C4DBB">
        <w:rPr>
          <w:rFonts w:ascii="Times New Roman" w:hAnsi="Times New Roman"/>
          <w:color w:val="000000" w:themeColor="text1"/>
          <w:sz w:val="20"/>
          <w:szCs w:val="20"/>
          <w:lang w:eastAsia="en-GB"/>
        </w:rPr>
        <w:t>‘COREP (LR)’</w:t>
      </w:r>
      <w:r w:rsidRPr="00D92B3C">
        <w:rPr>
          <w:rFonts w:ascii="Times New Roman" w:hAnsi="Times New Roman"/>
          <w:color w:val="000000" w:themeColor="text1"/>
          <w:sz w:val="20"/>
          <w:szCs w:val="20"/>
          <w:lang w:eastAsia="en-GB"/>
        </w:rPr>
        <w:t xml:space="preserve"> means</w:t>
      </w:r>
      <w:r w:rsidRPr="007C4DBB">
        <w:rPr>
          <w:rFonts w:ascii="Times New Roman" w:hAnsi="Times New Roman"/>
          <w:color w:val="000000" w:themeColor="text1"/>
          <w:sz w:val="20"/>
          <w:szCs w:val="20"/>
          <w:lang w:eastAsia="en-GB"/>
        </w:rPr>
        <w:t xml:space="preserve"> Annexes X (templates) and XI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Implement</w:t>
      </w:r>
      <w:r w:rsidR="004219AD" w:rsidRPr="00D92B3C">
        <w:rPr>
          <w:rFonts w:ascii="Times New Roman" w:hAnsi="Times New Roman"/>
          <w:color w:val="000000" w:themeColor="text1"/>
          <w:sz w:val="20"/>
          <w:szCs w:val="20"/>
          <w:lang w:eastAsia="en-GB"/>
        </w:rPr>
        <w:t xml:space="preserve">ing Regulation (EU) No </w:t>
      </w:r>
      <w:proofErr w:type="gramStart"/>
      <w:r w:rsidR="004219AD" w:rsidRPr="00D92B3C">
        <w:rPr>
          <w:rFonts w:ascii="Times New Roman" w:hAnsi="Times New Roman"/>
          <w:color w:val="000000" w:themeColor="text1"/>
          <w:sz w:val="20"/>
          <w:szCs w:val="20"/>
          <w:lang w:eastAsia="en-GB"/>
        </w:rPr>
        <w:t>680/2014;</w:t>
      </w:r>
      <w:proofErr w:type="gramEnd"/>
    </w:p>
    <w:p w14:paraId="59D58CAD" w14:textId="77777777"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‘FSB’ means Financial Stability </w:t>
      </w:r>
      <w:proofErr w:type="gramStart"/>
      <w:r w:rsidRPr="00D92B3C">
        <w:rPr>
          <w:rFonts w:ascii="Times New Roman" w:hAnsi="Times New Roman"/>
          <w:color w:val="000000" w:themeColor="text1"/>
          <w:sz w:val="20"/>
          <w:szCs w:val="20"/>
          <w:lang w:eastAsia="en-GB"/>
        </w:rPr>
        <w:t>Board</w:t>
      </w:r>
      <w:r w:rsidR="004219AD" w:rsidRPr="00D92B3C">
        <w:rPr>
          <w:rFonts w:ascii="Times New Roman" w:hAnsi="Times New Roman"/>
          <w:color w:val="000000" w:themeColor="text1"/>
          <w:sz w:val="20"/>
          <w:szCs w:val="20"/>
          <w:lang w:eastAsia="en-GB"/>
        </w:rPr>
        <w:t>;</w:t>
      </w:r>
      <w:proofErr w:type="gramEnd"/>
    </w:p>
    <w:p w14:paraId="7082B005" w14:textId="77777777"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‘IAS’ means International Accounting Standards as defined in Article 2 of </w:t>
      </w:r>
      <w:r w:rsidRPr="00BB34DC">
        <w:rPr>
          <w:rFonts w:ascii="Times New Roman" w:hAnsi="Times New Roman"/>
          <w:color w:val="000000" w:themeColor="text1"/>
          <w:sz w:val="20"/>
          <w:szCs w:val="20"/>
          <w:lang w:eastAsia="en-GB"/>
        </w:rPr>
        <w:t>Regulation (EC) No 1606/2002</w:t>
      </w:r>
      <w:r w:rsidR="004219AD" w:rsidRPr="00BB34DC">
        <w:rPr>
          <w:rFonts w:ascii="Times New Roman" w:hAnsi="Times New Roman"/>
          <w:color w:val="000000" w:themeColor="text1"/>
          <w:sz w:val="20"/>
          <w:szCs w:val="20"/>
          <w:lang w:eastAsia="en-GB"/>
        </w:rPr>
        <w:t xml:space="preserve"> of the European Parliament and of the Council</w:t>
      </w:r>
      <w:r w:rsidRPr="007C4DBB">
        <w:rPr>
          <w:vertAlign w:val="superscript"/>
        </w:rPr>
        <w:footnoteReference w:id="2"/>
      </w:r>
      <w:r w:rsidR="004219AD" w:rsidRPr="00BB34DC">
        <w:rPr>
          <w:rFonts w:ascii="Times New Roman" w:hAnsi="Times New Roman"/>
          <w:color w:val="000000" w:themeColor="text1"/>
          <w:sz w:val="20"/>
          <w:szCs w:val="20"/>
          <w:lang w:eastAsia="en-GB"/>
        </w:rPr>
        <w:t>;</w:t>
      </w:r>
    </w:p>
    <w:p w14:paraId="60A7B496" w14:textId="77777777"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‘IFRS’ means International Financial Reporting Standards as defined as defined in Article 2 of Regulation (EC) No 1606/2002</w:t>
      </w:r>
      <w:r w:rsidRPr="00D92B3C">
        <w:rPr>
          <w:rStyle w:val="FootnoteReference"/>
          <w:rFonts w:ascii="Times New Roman" w:hAnsi="Times New Roman"/>
          <w:color w:val="000000" w:themeColor="text1"/>
          <w:sz w:val="20"/>
          <w:szCs w:val="20"/>
          <w:lang w:eastAsia="en-GB"/>
        </w:rPr>
        <w:footnoteReference w:id="3"/>
      </w:r>
      <w:r w:rsidR="004219AD" w:rsidRPr="00D92B3C">
        <w:rPr>
          <w:rFonts w:ascii="Times New Roman" w:hAnsi="Times New Roman"/>
          <w:color w:val="000000" w:themeColor="text1"/>
          <w:sz w:val="20"/>
          <w:szCs w:val="20"/>
          <w:lang w:eastAsia="en-GB"/>
        </w:rPr>
        <w:t>;</w:t>
      </w:r>
    </w:p>
    <w:p w14:paraId="1CC7D99A" w14:textId="77777777"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lang w:eastAsia="en-GB"/>
        </w:rPr>
      </w:pPr>
      <w:r w:rsidRPr="00D92B3C" w:rsidDel="00CC130F">
        <w:rPr>
          <w:rFonts w:ascii="Times New Roman" w:hAnsi="Times New Roman"/>
          <w:color w:val="000000" w:themeColor="text1"/>
          <w:sz w:val="20"/>
          <w:szCs w:val="20"/>
          <w:lang w:eastAsia="en-GB"/>
        </w:rPr>
        <w:t xml:space="preserve">  </w:t>
      </w:r>
      <w:r w:rsidR="007D568C" w:rsidRPr="00D92B3C">
        <w:rPr>
          <w:rFonts w:ascii="Times New Roman" w:hAnsi="Times New Roman"/>
          <w:color w:val="000000" w:themeColor="text1"/>
          <w:sz w:val="20"/>
          <w:szCs w:val="20"/>
          <w:lang w:eastAsia="en-GB"/>
        </w:rPr>
        <w:t>‘LEI</w:t>
      </w:r>
      <w:r>
        <w:rPr>
          <w:rFonts w:ascii="Times New Roman" w:hAnsi="Times New Roman"/>
          <w:color w:val="000000" w:themeColor="text1"/>
          <w:sz w:val="20"/>
          <w:szCs w:val="20"/>
          <w:lang w:eastAsia="en-GB"/>
        </w:rPr>
        <w:t xml:space="preserve"> code</w:t>
      </w:r>
      <w:r w:rsidR="007D568C" w:rsidRPr="00D92B3C">
        <w:rPr>
          <w:rFonts w:ascii="Times New Roman" w:hAnsi="Times New Roman"/>
          <w:color w:val="000000" w:themeColor="text1"/>
          <w:sz w:val="20"/>
          <w:szCs w:val="20"/>
          <w:lang w:eastAsia="en-GB"/>
        </w:rPr>
        <w:t xml:space="preserve">’ means </w:t>
      </w:r>
      <w:r w:rsidR="000B7FDA" w:rsidRPr="00D92B3C">
        <w:rPr>
          <w:rFonts w:ascii="Times New Roman" w:hAnsi="Times New Roman"/>
          <w:color w:val="000000" w:themeColor="text1"/>
          <w:sz w:val="20"/>
          <w:szCs w:val="20"/>
          <w:lang w:eastAsia="en-GB"/>
        </w:rPr>
        <w:t>a Legal Entity Identifier</w:t>
      </w:r>
      <w:r w:rsidR="00DB2A12" w:rsidRPr="00D92B3C">
        <w:rPr>
          <w:rFonts w:ascii="Times New Roman" w:hAnsi="Times New Roman"/>
          <w:color w:val="000000" w:themeColor="text1"/>
          <w:sz w:val="20"/>
          <w:szCs w:val="20"/>
          <w:lang w:eastAsia="en-GB"/>
        </w:rPr>
        <w:t xml:space="preserve"> code aimed at achieving a unique and worldwide identification of parties to financial transactions</w:t>
      </w:r>
      <w:r w:rsidR="000B7FDA" w:rsidRPr="00D92B3C">
        <w:rPr>
          <w:rFonts w:ascii="Times New Roman" w:hAnsi="Times New Roman"/>
          <w:color w:val="000000" w:themeColor="text1"/>
          <w:sz w:val="20"/>
          <w:szCs w:val="20"/>
          <w:lang w:eastAsia="en-GB"/>
        </w:rPr>
        <w:t>,</w:t>
      </w:r>
      <w:r w:rsidR="000B7FDA" w:rsidRPr="00D92B3C">
        <w:rPr>
          <w:rFonts w:ascii="Times New Roman" w:hAnsi="Times New Roman"/>
          <w:color w:val="000000" w:themeColor="text1"/>
          <w:sz w:val="20"/>
          <w:szCs w:val="20"/>
        </w:rPr>
        <w:t xml:space="preserve"> as proposed by the Financial Stability Board (FSB</w:t>
      </w:r>
      <w:proofErr w:type="gramStart"/>
      <w:r w:rsidR="000B7FDA" w:rsidRPr="00D92B3C">
        <w:rPr>
          <w:rFonts w:ascii="Times New Roman" w:hAnsi="Times New Roman"/>
          <w:color w:val="000000" w:themeColor="text1"/>
          <w:sz w:val="20"/>
          <w:szCs w:val="20"/>
        </w:rPr>
        <w:t>)</w:t>
      </w:r>
      <w:proofErr w:type="gramEnd"/>
      <w:r w:rsidR="000B7FDA" w:rsidRPr="00D92B3C">
        <w:rPr>
          <w:rFonts w:ascii="Times New Roman" w:hAnsi="Times New Roman"/>
          <w:color w:val="000000" w:themeColor="text1"/>
          <w:sz w:val="20"/>
          <w:szCs w:val="20"/>
        </w:rPr>
        <w:t xml:space="preserve"> and endorsed by the G20</w:t>
      </w:r>
      <w:r w:rsidR="00DB2A12" w:rsidRPr="00D92B3C">
        <w:rPr>
          <w:rFonts w:ascii="Times New Roman" w:hAnsi="Times New Roman"/>
          <w:color w:val="000000" w:themeColor="text1"/>
          <w:sz w:val="20"/>
          <w:szCs w:val="20"/>
          <w:lang w:eastAsia="en-GB"/>
        </w:rPr>
        <w:t xml:space="preserve">. Until the global LEI system is fully operational, pre-LEI codes are being assigned to counterparties by a Local Operational Unit that has been endorsed by </w:t>
      </w:r>
      <w:r w:rsidR="000B7FDA" w:rsidRPr="00D92B3C">
        <w:rPr>
          <w:rFonts w:ascii="Times New Roman" w:hAnsi="Times New Roman"/>
          <w:color w:val="000000" w:themeColor="text1"/>
          <w:sz w:val="20"/>
          <w:szCs w:val="20"/>
          <w:lang w:eastAsia="en-GB"/>
        </w:rPr>
        <w:t xml:space="preserve">the </w:t>
      </w:r>
      <w:r w:rsidR="00DB2A12" w:rsidRPr="00D92B3C">
        <w:rPr>
          <w:rFonts w:ascii="Times New Roman" w:hAnsi="Times New Roman"/>
          <w:color w:val="000000" w:themeColor="text1"/>
          <w:sz w:val="20"/>
          <w:szCs w:val="20"/>
          <w:lang w:eastAsia="en-GB"/>
        </w:rPr>
        <w:t xml:space="preserve">Regulatory Oversight Committee (ROC, detailed information may be found at the following website: </w:t>
      </w:r>
      <w:hyperlink r:id="rId8" w:history="1">
        <w:r w:rsidR="004F3F11" w:rsidRPr="00D92B3C">
          <w:rPr>
            <w:rStyle w:val="Hyperlink"/>
            <w:rFonts w:ascii="Times New Roman" w:hAnsi="Times New Roman"/>
            <w:color w:val="000000" w:themeColor="text1"/>
            <w:sz w:val="20"/>
            <w:szCs w:val="20"/>
            <w:lang w:eastAsia="en-GB"/>
          </w:rPr>
          <w:t>www.leiroc.org</w:t>
        </w:r>
      </w:hyperlink>
      <w:r w:rsidR="004F3F11" w:rsidRPr="00D92B3C">
        <w:rPr>
          <w:rFonts w:ascii="Times New Roman" w:hAnsi="Times New Roman"/>
          <w:color w:val="000000" w:themeColor="text1"/>
          <w:sz w:val="20"/>
          <w:szCs w:val="20"/>
          <w:lang w:eastAsia="en-GB"/>
        </w:rPr>
        <w:t>)</w:t>
      </w:r>
      <w:r w:rsidR="00DB2A12" w:rsidRPr="00D92B3C">
        <w:rPr>
          <w:rFonts w:ascii="Times New Roman" w:hAnsi="Times New Roman"/>
          <w:color w:val="000000" w:themeColor="text1"/>
          <w:sz w:val="20"/>
          <w:szCs w:val="20"/>
          <w:lang w:eastAsia="en-GB"/>
        </w:rPr>
        <w:t xml:space="preserve">. </w:t>
      </w:r>
      <w:r w:rsidR="000B7FDA" w:rsidRPr="00D92B3C">
        <w:rPr>
          <w:rFonts w:ascii="Times New Roman" w:hAnsi="Times New Roman"/>
          <w:color w:val="000000" w:themeColor="text1"/>
          <w:sz w:val="20"/>
          <w:szCs w:val="20"/>
          <w:lang w:eastAsia="en-GB"/>
        </w:rPr>
        <w:t>Where a Legal Entity Identifier</w:t>
      </w:r>
      <w:r w:rsidR="00DB2A12" w:rsidRPr="00D92B3C">
        <w:rPr>
          <w:rFonts w:ascii="Times New Roman" w:hAnsi="Times New Roman"/>
          <w:color w:val="000000" w:themeColor="text1"/>
          <w:sz w:val="20"/>
          <w:szCs w:val="20"/>
          <w:lang w:eastAsia="en-GB"/>
        </w:rPr>
        <w:t xml:space="preserve"> (LEI code) exists for a given counterparty, it shall be used to identify that </w:t>
      </w:r>
      <w:proofErr w:type="gramStart"/>
      <w:r w:rsidR="00DB2A12" w:rsidRPr="00D92B3C">
        <w:rPr>
          <w:rFonts w:ascii="Times New Roman" w:hAnsi="Times New Roman"/>
          <w:color w:val="000000" w:themeColor="text1"/>
          <w:sz w:val="20"/>
          <w:szCs w:val="20"/>
          <w:lang w:eastAsia="en-GB"/>
        </w:rPr>
        <w:t>counterparty</w:t>
      </w:r>
      <w:r w:rsidR="004219AD" w:rsidRPr="00D92B3C">
        <w:rPr>
          <w:rFonts w:ascii="Times New Roman" w:hAnsi="Times New Roman"/>
          <w:color w:val="000000" w:themeColor="text1"/>
          <w:sz w:val="20"/>
          <w:szCs w:val="20"/>
          <w:lang w:eastAsia="en-GB"/>
        </w:rPr>
        <w:t>;</w:t>
      </w:r>
      <w:proofErr w:type="gramEnd"/>
    </w:p>
    <w:p w14:paraId="39F3AD21" w14:textId="77777777"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‘NGAAP’ </w:t>
      </w:r>
      <w:r w:rsidR="004B623F" w:rsidRPr="00D92B3C">
        <w:rPr>
          <w:rFonts w:ascii="Times New Roman" w:hAnsi="Times New Roman"/>
          <w:color w:val="000000" w:themeColor="text1"/>
          <w:sz w:val="20"/>
          <w:szCs w:val="20"/>
          <w:lang w:eastAsia="en-GB"/>
        </w:rPr>
        <w:t xml:space="preserve">or ‘National Generally Accepted Accounting Principles’ </w:t>
      </w:r>
      <w:r w:rsidRPr="00D92B3C">
        <w:rPr>
          <w:rFonts w:ascii="Times New Roman" w:hAnsi="Times New Roman"/>
          <w:color w:val="000000" w:themeColor="text1"/>
          <w:sz w:val="20"/>
          <w:szCs w:val="20"/>
          <w:lang w:eastAsia="en-GB"/>
        </w:rPr>
        <w:t xml:space="preserve">means national accounting frameworks developed under </w:t>
      </w:r>
      <w:r w:rsidR="009B02AF" w:rsidRPr="00D92B3C">
        <w:rPr>
          <w:rFonts w:ascii="Times New Roman" w:hAnsi="Times New Roman"/>
          <w:color w:val="000000" w:themeColor="text1"/>
          <w:sz w:val="20"/>
          <w:szCs w:val="20"/>
          <w:lang w:eastAsia="en-GB"/>
        </w:rPr>
        <w:t>Directive 86/635/EEC</w:t>
      </w:r>
      <w:r w:rsidR="00876809">
        <w:rPr>
          <w:rStyle w:val="FootnoteReference"/>
          <w:color w:val="000000" w:themeColor="text1"/>
          <w:lang w:eastAsia="en-GB"/>
        </w:rPr>
        <w:footnoteReference w:id="4"/>
      </w:r>
      <w:r w:rsidR="00876809">
        <w:rPr>
          <w:rFonts w:ascii="Times New Roman" w:hAnsi="Times New Roman"/>
          <w:color w:val="000000" w:themeColor="text1"/>
          <w:sz w:val="20"/>
          <w:szCs w:val="20"/>
          <w:lang w:eastAsia="en-GB"/>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4" w:name="_Toc509909035"/>
      <w:r w:rsidRPr="00D92B3C">
        <w:rPr>
          <w:rFonts w:ascii="Times New Roman" w:hAnsi="Times New Roman" w:cs="Times New Roman"/>
          <w:szCs w:val="20"/>
        </w:rPr>
        <w:t>Accounting standards</w:t>
      </w:r>
      <w:bookmarkEnd w:id="4"/>
    </w:p>
    <w:p w14:paraId="26A186EE" w14:textId="77777777"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lang w:val="en-GB"/>
        </w:rPr>
      </w:pPr>
      <w:r w:rsidRPr="00D52306">
        <w:rPr>
          <w:rFonts w:ascii="Times New Roman" w:hAnsi="Times New Roman" w:cs="Times New Roman"/>
          <w:sz w:val="20"/>
          <w:szCs w:val="20"/>
          <w:lang w:val="en-GB"/>
        </w:rPr>
        <w:t>Unless otherwise specified in these instructions, i</w:t>
      </w:r>
      <w:r w:rsidR="002B2A61" w:rsidRPr="00D52306">
        <w:rPr>
          <w:rFonts w:ascii="Times New Roman" w:hAnsi="Times New Roman" w:cs="Times New Roman"/>
          <w:sz w:val="20"/>
          <w:szCs w:val="20"/>
          <w:lang w:val="en-GB"/>
        </w:rPr>
        <w:t>nstitutions shall report</w:t>
      </w:r>
      <w:r w:rsidR="001D5308" w:rsidRPr="00D52306">
        <w:rPr>
          <w:rFonts w:ascii="Times New Roman" w:hAnsi="Times New Roman" w:cs="Times New Roman"/>
          <w:sz w:val="20"/>
          <w:szCs w:val="20"/>
          <w:lang w:val="en-GB"/>
        </w:rPr>
        <w:t xml:space="preserve"> all</w:t>
      </w:r>
      <w:r w:rsidR="002B2A61" w:rsidRPr="00D52306">
        <w:rPr>
          <w:rFonts w:ascii="Times New Roman" w:hAnsi="Times New Roman" w:cs="Times New Roman"/>
          <w:sz w:val="20"/>
          <w:szCs w:val="20"/>
          <w:lang w:val="en-GB"/>
        </w:rPr>
        <w:t xml:space="preserve"> amounts </w:t>
      </w:r>
      <w:r w:rsidR="001D5308" w:rsidRPr="00D52306">
        <w:rPr>
          <w:rFonts w:ascii="Times New Roman" w:hAnsi="Times New Roman" w:cs="Times New Roman"/>
          <w:sz w:val="20"/>
          <w:szCs w:val="20"/>
          <w:lang w:val="en-GB"/>
        </w:rPr>
        <w:t>based on</w:t>
      </w:r>
      <w:r w:rsidR="002B2A61" w:rsidRPr="00D52306">
        <w:rPr>
          <w:rFonts w:ascii="Times New Roman" w:hAnsi="Times New Roman" w:cs="Times New Roman"/>
          <w:sz w:val="20"/>
          <w:szCs w:val="20"/>
          <w:lang w:val="en-GB"/>
        </w:rPr>
        <w:t xml:space="preserve"> the accounting framework they use for the reporting of financial information in accordance with Articles 9 to 11</w:t>
      </w:r>
      <w:r w:rsidR="00905662" w:rsidRPr="00D52306">
        <w:rPr>
          <w:rFonts w:ascii="Times New Roman" w:hAnsi="Times New Roman" w:cs="Times New Roman"/>
          <w:sz w:val="20"/>
          <w:szCs w:val="20"/>
          <w:lang w:val="en-GB"/>
        </w:rPr>
        <w:t xml:space="preserve"> of </w:t>
      </w:r>
      <w:r w:rsidR="004219AD" w:rsidRPr="00D92B3C">
        <w:rPr>
          <w:rFonts w:ascii="Times New Roman" w:hAnsi="Times New Roman" w:cs="Times New Roman"/>
          <w:sz w:val="20"/>
          <w:szCs w:val="20"/>
          <w:lang w:val="en-GB"/>
        </w:rPr>
        <w:t>Implementing Regulation (EU) No 680/2014</w:t>
      </w:r>
      <w:r w:rsidR="002B2A61" w:rsidRPr="00D52306">
        <w:rPr>
          <w:rFonts w:ascii="Times New Roman" w:hAnsi="Times New Roman" w:cs="Times New Roman"/>
          <w:sz w:val="20"/>
          <w:szCs w:val="20"/>
          <w:lang w:val="en-GB"/>
        </w:rPr>
        <w:t xml:space="preserve">. Institutions that are not required to report financial information </w:t>
      </w:r>
      <w:r w:rsidR="001D5308" w:rsidRPr="00D52306">
        <w:rPr>
          <w:rFonts w:ascii="Times New Roman" w:hAnsi="Times New Roman" w:cs="Times New Roman"/>
          <w:sz w:val="20"/>
          <w:szCs w:val="20"/>
          <w:lang w:val="en-GB"/>
        </w:rPr>
        <w:t xml:space="preserve">in accordance with </w:t>
      </w:r>
      <w:r w:rsidR="004219AD" w:rsidRPr="00D52306">
        <w:rPr>
          <w:rFonts w:ascii="Times New Roman" w:hAnsi="Times New Roman" w:cs="Times New Roman"/>
          <w:sz w:val="20"/>
          <w:szCs w:val="20"/>
          <w:lang w:val="en-GB"/>
        </w:rPr>
        <w:t>Implementing Regulation (EU) No 680/2014</w:t>
      </w:r>
      <w:r w:rsidR="001D5308" w:rsidRPr="00D52306">
        <w:rPr>
          <w:rFonts w:ascii="Times New Roman" w:hAnsi="Times New Roman" w:cs="Times New Roman"/>
          <w:sz w:val="20"/>
          <w:szCs w:val="20"/>
          <w:lang w:val="en-GB"/>
        </w:rPr>
        <w:t xml:space="preserve"> </w:t>
      </w:r>
      <w:r w:rsidR="002B2A61" w:rsidRPr="00D52306">
        <w:rPr>
          <w:rFonts w:ascii="Times New Roman" w:hAnsi="Times New Roman" w:cs="Times New Roman"/>
          <w:sz w:val="20"/>
          <w:szCs w:val="20"/>
          <w:lang w:val="en-GB"/>
        </w:rPr>
        <w:t xml:space="preserve">shall </w:t>
      </w:r>
      <w:r w:rsidR="00460604" w:rsidRPr="00D52306">
        <w:rPr>
          <w:rFonts w:ascii="Times New Roman" w:hAnsi="Times New Roman" w:cs="Times New Roman"/>
          <w:sz w:val="20"/>
          <w:szCs w:val="20"/>
          <w:lang w:val="en-GB"/>
        </w:rPr>
        <w:t xml:space="preserve">apply the rules of </w:t>
      </w:r>
      <w:r w:rsidR="002B2A61" w:rsidRPr="00D52306">
        <w:rPr>
          <w:rFonts w:ascii="Times New Roman" w:hAnsi="Times New Roman" w:cs="Times New Roman"/>
          <w:sz w:val="20"/>
          <w:szCs w:val="20"/>
          <w:lang w:val="en-GB"/>
        </w:rPr>
        <w:t>their</w:t>
      </w:r>
      <w:r w:rsidR="00460604" w:rsidRPr="00D52306">
        <w:rPr>
          <w:rFonts w:ascii="Times New Roman" w:hAnsi="Times New Roman" w:cs="Times New Roman"/>
          <w:sz w:val="20"/>
          <w:szCs w:val="20"/>
          <w:lang w:val="en-GB"/>
        </w:rPr>
        <w:t xml:space="preserve"> </w:t>
      </w:r>
      <w:r w:rsidR="002B2A61" w:rsidRPr="00D52306">
        <w:rPr>
          <w:rFonts w:ascii="Times New Roman" w:hAnsi="Times New Roman" w:cs="Times New Roman"/>
          <w:sz w:val="20"/>
          <w:szCs w:val="20"/>
          <w:lang w:val="en-GB"/>
        </w:rPr>
        <w:t xml:space="preserve">respective accounting framework. </w:t>
      </w:r>
    </w:p>
    <w:p w14:paraId="1DC21228" w14:textId="77777777"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w:t>
      </w:r>
      <w:r w:rsidR="004219AD" w:rsidRPr="00D92B3C">
        <w:rPr>
          <w:rFonts w:ascii="Times New Roman" w:hAnsi="Times New Roman" w:cs="Times New Roman"/>
          <w:sz w:val="20"/>
          <w:szCs w:val="20"/>
          <w:lang w:val="en-GB"/>
        </w:rPr>
        <w:t>institutions that</w:t>
      </w:r>
      <w:r w:rsidRPr="00D92B3C">
        <w:rPr>
          <w:rFonts w:ascii="Times New Roman" w:hAnsi="Times New Roman" w:cs="Times New Roman"/>
          <w:sz w:val="20"/>
          <w:szCs w:val="20"/>
          <w:lang w:val="en-GB"/>
        </w:rPr>
        <w:t xml:space="preserve"> report under IFRS, references have been inserted to the relevant IFRS.</w:t>
      </w:r>
    </w:p>
    <w:p w14:paraId="393F5D20" w14:textId="77777777"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5" w:name="_Toc509909036"/>
      <w:r w:rsidRPr="00D92B3C">
        <w:rPr>
          <w:rFonts w:ascii="Times New Roman" w:hAnsi="Times New Roman" w:cs="Times New Roman"/>
          <w:szCs w:val="20"/>
        </w:rPr>
        <w:t>Scope of consolidation</w:t>
      </w:r>
      <w:bookmarkEnd w:id="5"/>
    </w:p>
    <w:p w14:paraId="4EE4713C" w14:textId="77777777" w:rsidR="00CF3051" w:rsidRPr="00044142" w:rsidRDefault="00883A6B" w:rsidP="00715DAB">
      <w:pPr>
        <w:pStyle w:val="InstructionsText2"/>
        <w:numPr>
          <w:ilvl w:val="0"/>
          <w:numId w:val="29"/>
        </w:numPr>
        <w:spacing w:before="0"/>
        <w:ind w:left="714" w:hanging="357"/>
        <w:rPr>
          <w:rFonts w:ascii="Times New Roman" w:hAnsi="Times New Roman" w:cs="Times New Roman"/>
          <w:sz w:val="20"/>
          <w:szCs w:val="20"/>
          <w:lang w:val="en-GB"/>
        </w:rPr>
      </w:pPr>
      <w:r w:rsidRPr="00044142">
        <w:rPr>
          <w:rFonts w:ascii="Times New Roman" w:hAnsi="Times New Roman" w:cs="Times New Roman"/>
          <w:sz w:val="20"/>
          <w:szCs w:val="20"/>
          <w:lang w:val="en-GB"/>
        </w:rPr>
        <w:t xml:space="preserve">This framework </w:t>
      </w:r>
      <w:r w:rsidR="00D35823" w:rsidRPr="00044142">
        <w:rPr>
          <w:rFonts w:ascii="Times New Roman" w:hAnsi="Times New Roman" w:cs="Times New Roman"/>
          <w:sz w:val="20"/>
          <w:szCs w:val="20"/>
          <w:lang w:val="en-GB"/>
        </w:rPr>
        <w:t>refers</w:t>
      </w:r>
      <w:r w:rsidRPr="00044142">
        <w:rPr>
          <w:rFonts w:ascii="Times New Roman" w:hAnsi="Times New Roman" w:cs="Times New Roman"/>
          <w:sz w:val="20"/>
          <w:szCs w:val="20"/>
          <w:lang w:val="en-GB"/>
        </w:rPr>
        <w:t xml:space="preserve">, depending on the template, </w:t>
      </w:r>
      <w:r w:rsidR="00110C6B" w:rsidRPr="00044142">
        <w:rPr>
          <w:rFonts w:ascii="Times New Roman" w:hAnsi="Times New Roman" w:cs="Times New Roman"/>
          <w:sz w:val="20"/>
          <w:szCs w:val="20"/>
          <w:lang w:val="en-GB"/>
        </w:rPr>
        <w:t>to</w:t>
      </w:r>
      <w:r w:rsidR="00CF3051" w:rsidRPr="00044142">
        <w:rPr>
          <w:rFonts w:ascii="Times New Roman" w:hAnsi="Times New Roman" w:cs="Times New Roman"/>
          <w:sz w:val="20"/>
          <w:szCs w:val="20"/>
          <w:lang w:val="en-GB"/>
        </w:rPr>
        <w:t>:</w:t>
      </w:r>
    </w:p>
    <w:p w14:paraId="2CD8F81E" w14:textId="77777777" w:rsidR="00CF3051" w:rsidRPr="00BF16D7" w:rsidRDefault="00883A6B" w:rsidP="00D36A8C">
      <w:pPr>
        <w:pStyle w:val="numberedparagraph"/>
        <w:numPr>
          <w:ilvl w:val="0"/>
          <w:numId w:val="39"/>
        </w:numPr>
        <w:ind w:left="717"/>
        <w:rPr>
          <w:rFonts w:ascii="Times New Roman" w:hAnsi="Times New Roman" w:cs="Times New Roman"/>
          <w:sz w:val="20"/>
          <w:szCs w:val="20"/>
        </w:rPr>
      </w:pPr>
      <w:r w:rsidRPr="00BF16D7">
        <w:rPr>
          <w:rFonts w:ascii="Times New Roman" w:hAnsi="Times New Roman" w:cs="Times New Roman"/>
          <w:sz w:val="20"/>
          <w:szCs w:val="20"/>
        </w:rPr>
        <w:t>consolidation</w:t>
      </w:r>
      <w:r w:rsidR="000B112C" w:rsidRPr="00BF16D7">
        <w:rPr>
          <w:rFonts w:ascii="Times New Roman" w:hAnsi="Times New Roman" w:cs="Times New Roman"/>
          <w:sz w:val="20"/>
          <w:szCs w:val="20"/>
        </w:rPr>
        <w:t xml:space="preserve"> </w:t>
      </w:r>
      <w:r w:rsidRPr="00BF16D7">
        <w:rPr>
          <w:rFonts w:ascii="Times New Roman" w:hAnsi="Times New Roman" w:cs="Times New Roman"/>
          <w:sz w:val="20"/>
          <w:szCs w:val="20"/>
        </w:rPr>
        <w:t>on the basis of accounting consolidation</w:t>
      </w:r>
      <w:r w:rsidR="006A6662" w:rsidRPr="00BF16D7">
        <w:rPr>
          <w:rFonts w:ascii="Times New Roman" w:hAnsi="Times New Roman" w:cs="Times New Roman"/>
          <w:sz w:val="20"/>
          <w:szCs w:val="20"/>
        </w:rPr>
        <w:t xml:space="preserve"> (entities included in the consolidated financial statements</w:t>
      </w:r>
      <w:r w:rsidR="00CF3051" w:rsidRPr="00BF16D7">
        <w:rPr>
          <w:rFonts w:ascii="Times New Roman" w:hAnsi="Times New Roman" w:cs="Times New Roman"/>
          <w:sz w:val="20"/>
          <w:szCs w:val="20"/>
        </w:rPr>
        <w:t xml:space="preserve"> according to the applicable accounting framework</w:t>
      </w:r>
      <w:proofErr w:type="gramStart"/>
      <w:r w:rsidR="006A6662" w:rsidRPr="00BF16D7">
        <w:rPr>
          <w:rFonts w:ascii="Times New Roman" w:hAnsi="Times New Roman" w:cs="Times New Roman"/>
          <w:sz w:val="20"/>
          <w:szCs w:val="20"/>
        </w:rPr>
        <w:t>)</w:t>
      </w:r>
      <w:r w:rsidR="00A95BC4" w:rsidRPr="00BF16D7">
        <w:rPr>
          <w:rFonts w:ascii="Times New Roman" w:hAnsi="Times New Roman" w:cs="Times New Roman"/>
          <w:sz w:val="20"/>
          <w:szCs w:val="20"/>
        </w:rPr>
        <w:t>;</w:t>
      </w:r>
      <w:proofErr w:type="gramEnd"/>
    </w:p>
    <w:p w14:paraId="1AB37144" w14:textId="77777777" w:rsidR="00CF3051" w:rsidRPr="00BF16D7" w:rsidRDefault="00883A6B" w:rsidP="00D36A8C">
      <w:pPr>
        <w:pStyle w:val="numberedparagraph"/>
        <w:numPr>
          <w:ilvl w:val="0"/>
          <w:numId w:val="39"/>
        </w:numPr>
        <w:ind w:left="717"/>
        <w:rPr>
          <w:rFonts w:ascii="Times New Roman" w:hAnsi="Times New Roman" w:cs="Times New Roman"/>
          <w:sz w:val="20"/>
          <w:szCs w:val="20"/>
        </w:rPr>
      </w:pPr>
      <w:r w:rsidRPr="00BF16D7">
        <w:rPr>
          <w:rFonts w:ascii="Times New Roman" w:hAnsi="Times New Roman" w:cs="Times New Roman"/>
          <w:sz w:val="20"/>
          <w:szCs w:val="20"/>
        </w:rPr>
        <w:t xml:space="preserve">prudential consolidation </w:t>
      </w:r>
      <w:r w:rsidR="00CF3051" w:rsidRPr="00BF16D7">
        <w:rPr>
          <w:rFonts w:ascii="Times New Roman" w:hAnsi="Times New Roman" w:cs="Times New Roman"/>
          <w:sz w:val="20"/>
          <w:szCs w:val="20"/>
        </w:rPr>
        <w:t xml:space="preserve">(entities within the scope of consolidation according to Chapter 2 of Title II of Part One of </w:t>
      </w:r>
      <w:r w:rsidR="00063EEC" w:rsidRPr="00BF16D7">
        <w:rPr>
          <w:rFonts w:ascii="Times New Roman" w:hAnsi="Times New Roman" w:cs="Times New Roman"/>
          <w:sz w:val="20"/>
          <w:szCs w:val="20"/>
        </w:rPr>
        <w:t>Regulation (EU) No 575/2013 of the European Parliament and of the Council</w:t>
      </w:r>
      <w:r w:rsidR="00876809" w:rsidRPr="00BF16D7">
        <w:rPr>
          <w:rStyle w:val="FootnoteReference"/>
          <w:rFonts w:ascii="Times New Roman" w:hAnsi="Times New Roman" w:cs="Times New Roman"/>
          <w:sz w:val="20"/>
          <w:szCs w:val="20"/>
        </w:rPr>
        <w:footnoteReference w:id="5"/>
      </w:r>
      <w:r w:rsidR="0056619B" w:rsidRPr="00BF16D7">
        <w:rPr>
          <w:rFonts w:ascii="Times New Roman" w:hAnsi="Times New Roman" w:cs="Times New Roman"/>
          <w:sz w:val="20"/>
          <w:szCs w:val="20"/>
        </w:rPr>
        <w:t>)</w:t>
      </w:r>
      <w:r w:rsidR="00876809" w:rsidRPr="00BF16D7">
        <w:rPr>
          <w:rFonts w:ascii="Times New Roman" w:hAnsi="Times New Roman" w:cs="Times New Roman"/>
          <w:sz w:val="20"/>
          <w:szCs w:val="20"/>
        </w:rPr>
        <w:t xml:space="preserve"> </w:t>
      </w:r>
      <w:r w:rsidR="00CF3051" w:rsidRPr="00BF16D7">
        <w:rPr>
          <w:rFonts w:ascii="Times New Roman" w:hAnsi="Times New Roman" w:cs="Times New Roman"/>
          <w:sz w:val="20"/>
          <w:szCs w:val="20"/>
        </w:rPr>
        <w:t xml:space="preserve">at the level of the Union parent </w:t>
      </w:r>
      <w:proofErr w:type="gramStart"/>
      <w:r w:rsidR="00CF3051" w:rsidRPr="00BF16D7">
        <w:rPr>
          <w:rFonts w:ascii="Times New Roman" w:hAnsi="Times New Roman" w:cs="Times New Roman"/>
          <w:sz w:val="20"/>
          <w:szCs w:val="20"/>
        </w:rPr>
        <w:t>undertaking</w:t>
      </w:r>
      <w:r w:rsidR="00770C09" w:rsidRPr="00BF16D7">
        <w:rPr>
          <w:rFonts w:ascii="Times New Roman" w:hAnsi="Times New Roman" w:cs="Times New Roman"/>
          <w:sz w:val="20"/>
          <w:szCs w:val="20"/>
        </w:rPr>
        <w:t>;</w:t>
      </w:r>
      <w:proofErr w:type="gramEnd"/>
      <w:r w:rsidR="00CF3051" w:rsidRPr="00BF16D7">
        <w:rPr>
          <w:rFonts w:ascii="Times New Roman" w:hAnsi="Times New Roman" w:cs="Times New Roman"/>
          <w:sz w:val="20"/>
          <w:szCs w:val="20"/>
        </w:rPr>
        <w:t xml:space="preserve"> </w:t>
      </w:r>
    </w:p>
    <w:p w14:paraId="710CF36D" w14:textId="77777777" w:rsidR="00CF3051" w:rsidRPr="00BF16D7" w:rsidRDefault="00883A6B" w:rsidP="00D36A8C">
      <w:pPr>
        <w:pStyle w:val="numberedparagraph"/>
        <w:numPr>
          <w:ilvl w:val="0"/>
          <w:numId w:val="39"/>
        </w:numPr>
        <w:ind w:left="717"/>
        <w:rPr>
          <w:rFonts w:ascii="Times New Roman" w:hAnsi="Times New Roman" w:cs="Times New Roman"/>
          <w:sz w:val="20"/>
          <w:szCs w:val="20"/>
        </w:rPr>
      </w:pPr>
      <w:r w:rsidRPr="00BF16D7">
        <w:rPr>
          <w:rFonts w:ascii="Times New Roman" w:hAnsi="Times New Roman" w:cs="Times New Roman"/>
          <w:sz w:val="20"/>
          <w:szCs w:val="20"/>
        </w:rPr>
        <w:t xml:space="preserve">consolidation at the level of </w:t>
      </w:r>
      <w:r w:rsidR="00BA4315" w:rsidRPr="00BF16D7">
        <w:rPr>
          <w:rFonts w:ascii="Times New Roman" w:hAnsi="Times New Roman" w:cs="Times New Roman"/>
          <w:sz w:val="20"/>
          <w:szCs w:val="20"/>
        </w:rPr>
        <w:t xml:space="preserve">the resolution entity for </w:t>
      </w:r>
      <w:r w:rsidRPr="00BF16D7">
        <w:rPr>
          <w:rFonts w:ascii="Times New Roman" w:hAnsi="Times New Roman" w:cs="Times New Roman"/>
          <w:sz w:val="20"/>
          <w:szCs w:val="20"/>
        </w:rPr>
        <w:t xml:space="preserve">the </w:t>
      </w:r>
      <w:r w:rsidR="00CF3051" w:rsidRPr="00BF16D7">
        <w:rPr>
          <w:rFonts w:ascii="Times New Roman" w:hAnsi="Times New Roman" w:cs="Times New Roman"/>
          <w:sz w:val="20"/>
          <w:szCs w:val="20"/>
        </w:rPr>
        <w:t>resolution group.</w:t>
      </w:r>
    </w:p>
    <w:p w14:paraId="18E37F81" w14:textId="77777777"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For each template</w:t>
      </w:r>
      <w:r w:rsidR="003E2EE0">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i</w:t>
      </w:r>
      <w:r w:rsidR="008323DE" w:rsidRPr="00D92B3C">
        <w:rPr>
          <w:rFonts w:ascii="Times New Roman" w:hAnsi="Times New Roman" w:cs="Times New Roman"/>
          <w:sz w:val="20"/>
          <w:szCs w:val="20"/>
          <w:lang w:val="en-GB"/>
        </w:rPr>
        <w:t xml:space="preserve">nstitutions shall follow the consolidation basis </w:t>
      </w:r>
      <w:r w:rsidR="00151EC7" w:rsidRPr="00D92B3C">
        <w:rPr>
          <w:rFonts w:ascii="Times New Roman" w:hAnsi="Times New Roman" w:cs="Times New Roman"/>
          <w:sz w:val="20"/>
          <w:szCs w:val="20"/>
          <w:lang w:val="en-GB"/>
        </w:rPr>
        <w:t xml:space="preserve">or bases applicable </w:t>
      </w:r>
      <w:r w:rsidR="008323DE" w:rsidRPr="00D92B3C">
        <w:rPr>
          <w:rFonts w:ascii="Times New Roman" w:hAnsi="Times New Roman" w:cs="Times New Roman"/>
          <w:sz w:val="20"/>
          <w:szCs w:val="20"/>
          <w:lang w:val="en-GB"/>
        </w:rPr>
        <w:t xml:space="preserve">pursuant to Article </w:t>
      </w:r>
      <w:r w:rsidR="00C879AB" w:rsidRPr="00D92B3C">
        <w:rPr>
          <w:rFonts w:ascii="Times New Roman" w:hAnsi="Times New Roman" w:cs="Times New Roman"/>
          <w:sz w:val="20"/>
          <w:szCs w:val="20"/>
          <w:lang w:val="en-GB"/>
        </w:rPr>
        <w:t>4</w:t>
      </w:r>
      <w:r w:rsidR="00AD5F94" w:rsidRPr="00D92B3C">
        <w:rPr>
          <w:rFonts w:ascii="Times New Roman" w:hAnsi="Times New Roman" w:cs="Times New Roman"/>
          <w:sz w:val="20"/>
          <w:szCs w:val="20"/>
          <w:lang w:val="en-GB"/>
        </w:rPr>
        <w:t xml:space="preserve"> </w:t>
      </w:r>
      <w:r w:rsidR="008323DE" w:rsidRPr="00D92B3C">
        <w:rPr>
          <w:rFonts w:ascii="Times New Roman" w:hAnsi="Times New Roman" w:cs="Times New Roman"/>
          <w:sz w:val="20"/>
          <w:szCs w:val="20"/>
          <w:lang w:val="en-GB"/>
        </w:rPr>
        <w:t>of this Regulation.</w:t>
      </w:r>
    </w:p>
    <w:p w14:paraId="6A9F48B5" w14:textId="77777777"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6" w:name="_Toc509909037"/>
      <w:r w:rsidRPr="00D92B3C">
        <w:rPr>
          <w:rFonts w:ascii="Times New Roman" w:hAnsi="Times New Roman" w:cs="Times New Roman"/>
          <w:szCs w:val="20"/>
        </w:rPr>
        <w:t>Numbering and other conventions</w:t>
      </w:r>
      <w:bookmarkEnd w:id="6"/>
    </w:p>
    <w:p w14:paraId="7BB54794" w14:textId="7777777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B669C" w:rsidRPr="00D92B3C">
        <w:rPr>
          <w:rFonts w:ascii="Times New Roman" w:hAnsi="Times New Roman" w:cs="Times New Roman"/>
          <w:sz w:val="20"/>
          <w:szCs w:val="20"/>
          <w:lang w:val="en-GB"/>
        </w:rPr>
        <w:t xml:space="preserve">se instructions </w:t>
      </w:r>
      <w:r w:rsidRPr="00D92B3C">
        <w:rPr>
          <w:rFonts w:ascii="Times New Roman" w:hAnsi="Times New Roman" w:cs="Times New Roman"/>
          <w:sz w:val="20"/>
          <w:szCs w:val="20"/>
          <w:lang w:val="en-GB"/>
        </w:rPr>
        <w:t xml:space="preserve">follow the labelling convention </w:t>
      </w:r>
      <w:r w:rsidR="00A915CE" w:rsidRPr="00D92B3C">
        <w:rPr>
          <w:rFonts w:ascii="Times New Roman" w:hAnsi="Times New Roman" w:cs="Times New Roman"/>
          <w:sz w:val="20"/>
          <w:szCs w:val="20"/>
          <w:lang w:val="en-GB"/>
        </w:rPr>
        <w:t>laid out below</w:t>
      </w:r>
      <w:r w:rsidRPr="00D92B3C">
        <w:rPr>
          <w:rFonts w:ascii="Times New Roman" w:hAnsi="Times New Roman" w:cs="Times New Roman"/>
          <w:sz w:val="20"/>
          <w:szCs w:val="20"/>
          <w:lang w:val="en-GB"/>
        </w:rPr>
        <w:t xml:space="preserve">, when referring to the columns, </w:t>
      </w:r>
      <w:proofErr w:type="gramStart"/>
      <w:r w:rsidRPr="00D92B3C">
        <w:rPr>
          <w:rFonts w:ascii="Times New Roman" w:hAnsi="Times New Roman" w:cs="Times New Roman"/>
          <w:sz w:val="20"/>
          <w:szCs w:val="20"/>
          <w:lang w:val="en-GB"/>
        </w:rPr>
        <w:t>rows</w:t>
      </w:r>
      <w:proofErr w:type="gramEnd"/>
      <w:r w:rsidRPr="00D92B3C">
        <w:rPr>
          <w:rFonts w:ascii="Times New Roman" w:hAnsi="Times New Roman" w:cs="Times New Roman"/>
          <w:sz w:val="20"/>
          <w:szCs w:val="20"/>
          <w:lang w:val="en-GB"/>
        </w:rPr>
        <w:t xml:space="preserve"> and cells of the templates. These numerical codes are extensively used in the validation rules.</w:t>
      </w:r>
    </w:p>
    <w:p w14:paraId="7487F452" w14:textId="7777777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following general notation is </w:t>
      </w:r>
      <w:r w:rsidR="00BA4315" w:rsidRPr="00D92B3C">
        <w:rPr>
          <w:rFonts w:ascii="Times New Roman" w:hAnsi="Times New Roman" w:cs="Times New Roman"/>
          <w:sz w:val="20"/>
          <w:szCs w:val="20"/>
          <w:lang w:val="en-GB"/>
        </w:rPr>
        <w:t xml:space="preserve">used in these </w:t>
      </w:r>
      <w:r w:rsidRPr="00D92B3C">
        <w:rPr>
          <w:rFonts w:ascii="Times New Roman" w:hAnsi="Times New Roman" w:cs="Times New Roman"/>
          <w:sz w:val="20"/>
          <w:szCs w:val="20"/>
          <w:lang w:val="en-GB"/>
        </w:rPr>
        <w:t>instructions</w:t>
      </w:r>
      <w:r w:rsidR="00840179" w:rsidRPr="00D92B3C">
        <w:rPr>
          <w:rFonts w:ascii="Times New Roman" w:hAnsi="Times New Roman" w:cs="Times New Roman"/>
          <w:sz w:val="20"/>
          <w:szCs w:val="20"/>
          <w:lang w:val="en-GB"/>
        </w:rPr>
        <w:t xml:space="preserve"> to refer to columns, rows</w:t>
      </w:r>
      <w:r w:rsidR="004E0581" w:rsidRPr="00D92B3C">
        <w:rPr>
          <w:rFonts w:ascii="Times New Roman" w:hAnsi="Times New Roman" w:cs="Times New Roman"/>
          <w:sz w:val="20"/>
          <w:szCs w:val="20"/>
          <w:lang w:val="en-GB"/>
        </w:rPr>
        <w:t xml:space="preserve"> and cells of a template</w:t>
      </w:r>
      <w:r w:rsidRPr="00D92B3C">
        <w:rPr>
          <w:rFonts w:ascii="Times New Roman" w:hAnsi="Times New Roman" w:cs="Times New Roman"/>
          <w:sz w:val="20"/>
          <w:szCs w:val="20"/>
          <w:lang w:val="en-GB"/>
        </w:rPr>
        <w:t>: {</w:t>
      </w:r>
      <w:proofErr w:type="spellStart"/>
      <w:proofErr w:type="gramStart"/>
      <w:r w:rsidRPr="00D92B3C">
        <w:rPr>
          <w:rFonts w:ascii="Times New Roman" w:hAnsi="Times New Roman" w:cs="Times New Roman"/>
          <w:sz w:val="20"/>
          <w:szCs w:val="20"/>
          <w:lang w:val="en-GB"/>
        </w:rPr>
        <w:t>Template;Row</w:t>
      </w:r>
      <w:proofErr w:type="gramEnd"/>
      <w:r w:rsidRPr="00D92B3C">
        <w:rPr>
          <w:rFonts w:ascii="Times New Roman" w:hAnsi="Times New Roman" w:cs="Times New Roman"/>
          <w:sz w:val="20"/>
          <w:szCs w:val="20"/>
          <w:lang w:val="en-GB"/>
        </w:rPr>
        <w:t>;Column</w:t>
      </w:r>
      <w:proofErr w:type="spellEnd"/>
      <w:r w:rsidRPr="00D92B3C">
        <w:rPr>
          <w:rFonts w:ascii="Times New Roman" w:hAnsi="Times New Roman" w:cs="Times New Roman"/>
          <w:sz w:val="20"/>
          <w:szCs w:val="20"/>
          <w:lang w:val="en-GB"/>
        </w:rPr>
        <w:t>}.</w:t>
      </w:r>
    </w:p>
    <w:p w14:paraId="1EB4DBDC" w14:textId="7777777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In the case of validations inside a template, in which only data points of that template </w:t>
      </w:r>
      <w:r w:rsidR="00304D8A" w:rsidRPr="00D92B3C">
        <w:rPr>
          <w:rFonts w:ascii="Times New Roman" w:hAnsi="Times New Roman" w:cs="Times New Roman"/>
          <w:sz w:val="20"/>
          <w:szCs w:val="20"/>
          <w:lang w:val="en-GB"/>
        </w:rPr>
        <w:t xml:space="preserve">are </w:t>
      </w:r>
      <w:r w:rsidRPr="00D92B3C">
        <w:rPr>
          <w:rFonts w:ascii="Times New Roman" w:hAnsi="Times New Roman" w:cs="Times New Roman"/>
          <w:sz w:val="20"/>
          <w:szCs w:val="20"/>
          <w:lang w:val="en-GB"/>
        </w:rPr>
        <w:t>used, notations do not refer to a template: {</w:t>
      </w:r>
      <w:proofErr w:type="spellStart"/>
      <w:proofErr w:type="gramStart"/>
      <w:r w:rsidRPr="00D92B3C">
        <w:rPr>
          <w:rFonts w:ascii="Times New Roman" w:hAnsi="Times New Roman" w:cs="Times New Roman"/>
          <w:sz w:val="20"/>
          <w:szCs w:val="20"/>
          <w:lang w:val="en-GB"/>
        </w:rPr>
        <w:t>Row;Column</w:t>
      </w:r>
      <w:proofErr w:type="spellEnd"/>
      <w:proofErr w:type="gramEnd"/>
      <w:r w:rsidRPr="00D92B3C">
        <w:rPr>
          <w:rFonts w:ascii="Times New Roman" w:hAnsi="Times New Roman" w:cs="Times New Roman"/>
          <w:sz w:val="20"/>
          <w:szCs w:val="20"/>
          <w:lang w:val="en-GB"/>
        </w:rPr>
        <w:t>}.</w:t>
      </w:r>
    </w:p>
    <w:p w14:paraId="1B635A52" w14:textId="7777777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In the case of templates with only one column, only rows are referred to</w:t>
      </w:r>
      <w:r w:rsidR="0078572B" w:rsidRPr="00D92B3C">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w:t>
      </w:r>
      <w:proofErr w:type="spellStart"/>
      <w:proofErr w:type="gramStart"/>
      <w:r w:rsidRPr="00D92B3C">
        <w:rPr>
          <w:rFonts w:ascii="Times New Roman" w:hAnsi="Times New Roman" w:cs="Times New Roman"/>
          <w:sz w:val="20"/>
          <w:szCs w:val="20"/>
          <w:lang w:val="en-GB"/>
        </w:rPr>
        <w:t>Template;Row</w:t>
      </w:r>
      <w:proofErr w:type="spellEnd"/>
      <w:proofErr w:type="gramEnd"/>
      <w:r w:rsidRPr="00D92B3C">
        <w:rPr>
          <w:rFonts w:ascii="Times New Roman" w:hAnsi="Times New Roman" w:cs="Times New Roman"/>
          <w:sz w:val="20"/>
          <w:szCs w:val="20"/>
          <w:lang w:val="en-GB"/>
        </w:rPr>
        <w:t>}</w:t>
      </w:r>
      <w:r w:rsidR="0078572B" w:rsidRPr="00D92B3C">
        <w:rPr>
          <w:rFonts w:ascii="Times New Roman" w:hAnsi="Times New Roman" w:cs="Times New Roman"/>
          <w:sz w:val="20"/>
          <w:szCs w:val="20"/>
          <w:lang w:val="en-GB"/>
        </w:rPr>
        <w:t>.</w:t>
      </w:r>
    </w:p>
    <w:p w14:paraId="4D8CB5A2" w14:textId="77777777"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An asterisk sign is used to express that the validation is done for the rows or columns specified before.</w:t>
      </w:r>
    </w:p>
    <w:p w14:paraId="2A20EA62" w14:textId="77777777"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Where an information item is not applicable to the entities for which the report is submitted</w:t>
      </w:r>
      <w:r w:rsidR="0028403B" w:rsidRPr="00D92B3C">
        <w:rPr>
          <w:rFonts w:ascii="Times New Roman" w:hAnsi="Times New Roman" w:cs="Times New Roman"/>
          <w:sz w:val="20"/>
          <w:szCs w:val="20"/>
          <w:lang w:val="en-GB"/>
        </w:rPr>
        <w:t>, the corresponding field shall be left blank.</w:t>
      </w:r>
    </w:p>
    <w:p w14:paraId="4BCC85F8" w14:textId="77777777"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w:t>
      </w:r>
      <w:r w:rsidR="002C034F" w:rsidRPr="00D92B3C">
        <w:rPr>
          <w:rFonts w:ascii="Times New Roman" w:hAnsi="Times New Roman" w:cs="Times New Roman"/>
          <w:sz w:val="20"/>
          <w:szCs w:val="20"/>
          <w:lang w:val="en-GB"/>
        </w:rPr>
        <w:t>these instructions refer to a primary</w:t>
      </w:r>
      <w:r w:rsidR="00D32374" w:rsidRPr="00D92B3C">
        <w:rPr>
          <w:rFonts w:ascii="Times New Roman" w:hAnsi="Times New Roman" w:cs="Times New Roman"/>
          <w:sz w:val="20"/>
          <w:szCs w:val="20"/>
          <w:lang w:val="en-GB"/>
        </w:rPr>
        <w:t xml:space="preserve"> key</w:t>
      </w:r>
      <w:r w:rsidR="002C034F" w:rsidRPr="00D92B3C">
        <w:rPr>
          <w:rFonts w:ascii="Times New Roman" w:hAnsi="Times New Roman" w:cs="Times New Roman"/>
          <w:sz w:val="20"/>
          <w:szCs w:val="20"/>
          <w:lang w:val="en-GB"/>
        </w:rPr>
        <w:t xml:space="preserve">, this shall mean </w:t>
      </w:r>
      <w:r w:rsidRPr="00D92B3C">
        <w:rPr>
          <w:rFonts w:ascii="Times New Roman" w:hAnsi="Times New Roman" w:cs="Times New Roman"/>
          <w:sz w:val="20"/>
          <w:szCs w:val="20"/>
          <w:lang w:val="en-GB"/>
        </w:rPr>
        <w:t xml:space="preserve">a column or combination of columns designated to uniquely identify all the rows of the template. </w:t>
      </w:r>
      <w:r w:rsidR="003B6E4E" w:rsidRPr="00D92B3C">
        <w:rPr>
          <w:rFonts w:ascii="Times New Roman" w:hAnsi="Times New Roman" w:cs="Times New Roman"/>
          <w:sz w:val="20"/>
          <w:szCs w:val="20"/>
          <w:lang w:val="en-GB"/>
        </w:rPr>
        <w:t xml:space="preserve">A primary key shall </w:t>
      </w:r>
      <w:r w:rsidRPr="00D92B3C">
        <w:rPr>
          <w:rFonts w:ascii="Times New Roman" w:hAnsi="Times New Roman" w:cs="Times New Roman"/>
          <w:sz w:val="20"/>
          <w:szCs w:val="20"/>
          <w:lang w:val="en-GB"/>
        </w:rPr>
        <w:t>contain a unique value for each row of the template</w:t>
      </w:r>
      <w:r w:rsidR="003B6E4E" w:rsidRPr="00D92B3C">
        <w:rPr>
          <w:rFonts w:ascii="Times New Roman" w:hAnsi="Times New Roman" w:cs="Times New Roman"/>
          <w:sz w:val="20"/>
          <w:szCs w:val="20"/>
          <w:lang w:val="en-GB"/>
        </w:rPr>
        <w:t xml:space="preserve">. It may not </w:t>
      </w:r>
      <w:r w:rsidRPr="00D92B3C">
        <w:rPr>
          <w:rFonts w:ascii="Times New Roman" w:hAnsi="Times New Roman" w:cs="Times New Roman"/>
          <w:sz w:val="20"/>
          <w:szCs w:val="20"/>
          <w:lang w:val="en-GB"/>
        </w:rPr>
        <w:t>contain null value.</w:t>
      </w:r>
    </w:p>
    <w:p w14:paraId="003C692B" w14:textId="77777777"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7" w:name="_Toc492542319"/>
      <w:bookmarkStart w:id="8" w:name="_Toc509909038"/>
      <w:r w:rsidRPr="00D92B3C">
        <w:rPr>
          <w:rFonts w:ascii="Times New Roman" w:hAnsi="Times New Roman" w:cs="Times New Roman"/>
          <w:szCs w:val="20"/>
        </w:rPr>
        <w:t>Template</w:t>
      </w:r>
      <w:r w:rsidR="00AF189E" w:rsidRPr="00D92B3C">
        <w:rPr>
          <w:rFonts w:ascii="Times New Roman" w:hAnsi="Times New Roman" w:cs="Times New Roman"/>
          <w:szCs w:val="20"/>
        </w:rPr>
        <w:t>-</w:t>
      </w:r>
      <w:r w:rsidRPr="00D92B3C">
        <w:rPr>
          <w:rFonts w:ascii="Times New Roman" w:hAnsi="Times New Roman" w:cs="Times New Roman"/>
          <w:szCs w:val="20"/>
        </w:rPr>
        <w:t>related instructions</w:t>
      </w:r>
      <w:bookmarkEnd w:id="7"/>
      <w:bookmarkEnd w:id="8"/>
    </w:p>
    <w:p w14:paraId="289B4394"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9" w:name="_Toc493236007"/>
      <w:bookmarkStart w:id="10" w:name="_Toc509909039"/>
      <w:bookmarkEnd w:id="9"/>
      <w:r w:rsidRPr="00D92B3C">
        <w:rPr>
          <w:rFonts w:ascii="Times New Roman" w:hAnsi="Times New Roman" w:cs="Times New Roman"/>
          <w:szCs w:val="20"/>
        </w:rPr>
        <w:t>Z 0</w:t>
      </w:r>
      <w:r w:rsidR="008B7317" w:rsidRPr="00D92B3C">
        <w:rPr>
          <w:rFonts w:ascii="Times New Roman" w:hAnsi="Times New Roman" w:cs="Times New Roman"/>
          <w:szCs w:val="20"/>
        </w:rPr>
        <w:t>1.00 - Organisational structure (ORG)</w:t>
      </w:r>
      <w:bookmarkEnd w:id="10"/>
    </w:p>
    <w:p w14:paraId="677C5E01" w14:textId="77777777" w:rsidR="00E13CE3" w:rsidRPr="00D92B3C" w:rsidRDefault="00E13CE3" w:rsidP="00EC261B">
      <w:pPr>
        <w:pStyle w:val="Instructionsberschrift3"/>
        <w:rPr>
          <w:lang w:val="en-GB"/>
        </w:rPr>
      </w:pPr>
      <w:r w:rsidRPr="00D92B3C">
        <w:rPr>
          <w:lang w:val="en-GB"/>
        </w:rPr>
        <w:t>General</w:t>
      </w:r>
      <w:r w:rsidR="001E5EDF" w:rsidRPr="00D92B3C">
        <w:rPr>
          <w:lang w:val="en-GB"/>
        </w:rPr>
        <w:t xml:space="preserve"> remarks</w:t>
      </w:r>
    </w:p>
    <w:p w14:paraId="292F4167" w14:textId="77777777"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provides </w:t>
      </w:r>
      <w:r w:rsidR="00D76315" w:rsidRPr="00D92B3C">
        <w:rPr>
          <w:rFonts w:ascii="Times New Roman" w:hAnsi="Times New Roman" w:cs="Times New Roman"/>
          <w:sz w:val="20"/>
          <w:szCs w:val="20"/>
          <w:lang w:val="en-GB"/>
        </w:rPr>
        <w:t xml:space="preserve">an overview over </w:t>
      </w:r>
      <w:r w:rsidRPr="00D92B3C">
        <w:rPr>
          <w:rFonts w:ascii="Times New Roman" w:hAnsi="Times New Roman" w:cs="Times New Roman"/>
          <w:sz w:val="20"/>
          <w:szCs w:val="20"/>
          <w:lang w:val="en-GB"/>
        </w:rPr>
        <w:t xml:space="preserve">the </w:t>
      </w:r>
      <w:r w:rsidR="006A1C79" w:rsidRPr="00D92B3C">
        <w:rPr>
          <w:rFonts w:ascii="Times New Roman" w:hAnsi="Times New Roman" w:cs="Times New Roman"/>
          <w:sz w:val="20"/>
          <w:szCs w:val="20"/>
          <w:lang w:val="en-GB"/>
        </w:rPr>
        <w:t xml:space="preserve">group’s </w:t>
      </w:r>
      <w:r w:rsidRPr="00D92B3C">
        <w:rPr>
          <w:rFonts w:ascii="Times New Roman" w:hAnsi="Times New Roman" w:cs="Times New Roman"/>
          <w:sz w:val="20"/>
          <w:szCs w:val="20"/>
          <w:lang w:val="en-GB"/>
        </w:rPr>
        <w:t>legal and ownership structure.</w:t>
      </w:r>
      <w:r w:rsidR="00B70E54" w:rsidRPr="00D92B3C">
        <w:rPr>
          <w:rFonts w:ascii="Times New Roman" w:hAnsi="Times New Roman" w:cs="Times New Roman"/>
          <w:sz w:val="20"/>
          <w:szCs w:val="20"/>
          <w:lang w:val="en-GB"/>
        </w:rPr>
        <w:t xml:space="preserve"> A single template shall be submitted in relation to all group entities meeting the </w:t>
      </w:r>
      <w:r w:rsidR="007B56D0" w:rsidRPr="00D92B3C">
        <w:rPr>
          <w:rFonts w:ascii="Times New Roman" w:hAnsi="Times New Roman" w:cs="Times New Roman"/>
          <w:sz w:val="20"/>
          <w:szCs w:val="20"/>
          <w:lang w:val="en-GB"/>
        </w:rPr>
        <w:t xml:space="preserve">minimum threshold </w:t>
      </w:r>
      <w:r w:rsidR="00B70E54" w:rsidRPr="00D92B3C">
        <w:rPr>
          <w:rFonts w:ascii="Times New Roman" w:hAnsi="Times New Roman" w:cs="Times New Roman"/>
          <w:sz w:val="20"/>
          <w:szCs w:val="20"/>
          <w:lang w:val="en-GB"/>
        </w:rPr>
        <w:t xml:space="preserve">set out in Article </w:t>
      </w:r>
      <w:r w:rsidR="00B46951" w:rsidRPr="00D92B3C">
        <w:rPr>
          <w:rFonts w:ascii="Times New Roman" w:hAnsi="Times New Roman" w:cs="Times New Roman"/>
          <w:sz w:val="20"/>
          <w:szCs w:val="20"/>
          <w:lang w:val="en-GB"/>
        </w:rPr>
        <w:t>4</w:t>
      </w:r>
      <w:r w:rsidR="001B231E" w:rsidRPr="00D92B3C">
        <w:rPr>
          <w:rFonts w:ascii="Times New Roman" w:hAnsi="Times New Roman" w:cs="Times New Roman"/>
          <w:sz w:val="20"/>
          <w:szCs w:val="20"/>
          <w:lang w:val="en-GB"/>
        </w:rPr>
        <w:t>(2)(a)</w:t>
      </w:r>
      <w:r w:rsidR="00B70E54" w:rsidRPr="00D92B3C">
        <w:rPr>
          <w:rFonts w:ascii="Times New Roman" w:hAnsi="Times New Roman" w:cs="Times New Roman"/>
          <w:sz w:val="20"/>
          <w:szCs w:val="20"/>
          <w:lang w:val="en-GB"/>
        </w:rPr>
        <w:t xml:space="preserve"> of this Regulation.</w:t>
      </w:r>
      <w:r w:rsidR="0074126F" w:rsidRPr="00D92B3C">
        <w:rPr>
          <w:rFonts w:ascii="Times New Roman" w:hAnsi="Times New Roman" w:cs="Times New Roman"/>
          <w:sz w:val="20"/>
          <w:szCs w:val="20"/>
          <w:lang w:val="en-GB"/>
        </w:rPr>
        <w:t xml:space="preserve"> Only legal entities shall be identified in this template.</w:t>
      </w:r>
      <w:r w:rsidR="0074126F" w:rsidRPr="00D92B3C" w:rsidDel="00273F69">
        <w:rPr>
          <w:rFonts w:ascii="Times New Roman" w:hAnsi="Times New Roman" w:cs="Times New Roman"/>
          <w:sz w:val="20"/>
          <w:szCs w:val="20"/>
          <w:lang w:val="en-GB"/>
        </w:rPr>
        <w:t xml:space="preserve"> </w:t>
      </w:r>
    </w:p>
    <w:p w14:paraId="14ECDB9F" w14:textId="77777777" w:rsidR="00E13CE3" w:rsidRPr="00D92B3C" w:rsidRDefault="00AF189E" w:rsidP="00EC261B">
      <w:pPr>
        <w:pStyle w:val="Instructionsberschrift3"/>
        <w:rPr>
          <w:lang w:val="en-GB"/>
        </w:rPr>
      </w:pPr>
      <w:r w:rsidRPr="00D92B3C">
        <w:rPr>
          <w:lang w:val="en-GB"/>
        </w:rPr>
        <w:t>Instructions concerning specific positions</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54"/>
        <w:gridCol w:w="8172"/>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b/>
                <w:color w:val="000000" w:themeColor="text1"/>
                <w:spacing w:val="-2"/>
                <w:sz w:val="20"/>
                <w:szCs w:val="20"/>
                <w:lang w:val="en-GB"/>
              </w:rPr>
              <w:t>0</w:t>
            </w:r>
            <w:r w:rsidR="00B43F4E" w:rsidRPr="00D92B3C">
              <w:rPr>
                <w:rFonts w:ascii="Times New Roman" w:hAnsi="Times New Roman" w:cs="Times New Roman"/>
                <w:b/>
                <w:color w:val="000000" w:themeColor="text1"/>
                <w:spacing w:val="-2"/>
                <w:sz w:val="20"/>
                <w:szCs w:val="20"/>
                <w:lang w:val="en-GB"/>
              </w:rPr>
              <w:t>0</w:t>
            </w:r>
            <w:r w:rsidRPr="00D92B3C">
              <w:rPr>
                <w:rFonts w:ascii="Times New Roman" w:hAnsi="Times New Roman" w:cs="Times New Roman"/>
                <w:b/>
                <w:color w:val="000000" w:themeColor="text1"/>
                <w:spacing w:val="-2"/>
                <w:sz w:val="20"/>
                <w:szCs w:val="20"/>
                <w:lang w:val="en-GB"/>
              </w:rPr>
              <w:t>10-</w:t>
            </w:r>
            <w:r w:rsidR="00B43F4E" w:rsidRPr="00D92B3C">
              <w:rPr>
                <w:rFonts w:ascii="Times New Roman" w:hAnsi="Times New Roman" w:cs="Times New Roman"/>
                <w:b/>
                <w:color w:val="000000" w:themeColor="text1"/>
                <w:spacing w:val="-2"/>
                <w:sz w:val="20"/>
                <w:szCs w:val="20"/>
                <w:lang w:val="en-GB"/>
              </w:rPr>
              <w:t>0</w:t>
            </w:r>
            <w:r w:rsidR="0063623E" w:rsidRPr="00D92B3C">
              <w:rPr>
                <w:rFonts w:ascii="Times New Roman" w:hAnsi="Times New Roman" w:cs="Times New Roman"/>
                <w:b/>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lang w:val="en-GB"/>
              </w:rPr>
            </w:pPr>
            <w:r w:rsidRPr="00D92B3C">
              <w:rPr>
                <w:rFonts w:ascii="Times New Roman" w:hAnsi="Times New Roman" w:cs="Times New Roman"/>
                <w:b/>
                <w:color w:val="000000" w:themeColor="text1"/>
                <w:spacing w:val="-1"/>
                <w:w w:val="95"/>
                <w:sz w:val="20"/>
                <w:szCs w:val="20"/>
                <w:lang w:val="en-GB"/>
              </w:rPr>
              <w:t>Entity</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Name</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eastAsia="Book Antiqua" w:hAnsi="Times New Roman" w:cs="Times New Roman"/>
                <w:color w:val="000000" w:themeColor="text1"/>
                <w:sz w:val="20"/>
                <w:szCs w:val="20"/>
                <w:lang w:val="en-GB"/>
              </w:rPr>
              <w:t xml:space="preserve">Name of the </w:t>
            </w:r>
            <w:r w:rsidR="00937708" w:rsidRPr="00D92B3C">
              <w:rPr>
                <w:rFonts w:ascii="Times New Roman" w:eastAsia="Book Antiqua" w:hAnsi="Times New Roman" w:cs="Times New Roman"/>
                <w:color w:val="000000" w:themeColor="text1"/>
                <w:sz w:val="20"/>
                <w:szCs w:val="20"/>
                <w:lang w:val="en-GB"/>
              </w:rPr>
              <w:t>entity</w:t>
            </w:r>
            <w:r w:rsidR="008301A4" w:rsidRPr="00D92B3C">
              <w:rPr>
                <w:rFonts w:ascii="Times New Roman" w:eastAsia="Book Antiqua" w:hAnsi="Times New Roman" w:cs="Times New Roman"/>
                <w:color w:val="000000" w:themeColor="text1"/>
                <w:sz w:val="20"/>
                <w:szCs w:val="20"/>
                <w:lang w:val="en-GB"/>
              </w:rPr>
              <w:t xml:space="preserve">. Official name as it </w:t>
            </w:r>
            <w:r w:rsidR="007B56D0" w:rsidRPr="00D92B3C">
              <w:rPr>
                <w:rFonts w:ascii="Times New Roman" w:eastAsia="Book Antiqua" w:hAnsi="Times New Roman" w:cs="Times New Roman"/>
                <w:color w:val="000000" w:themeColor="text1"/>
                <w:sz w:val="20"/>
                <w:szCs w:val="20"/>
                <w:lang w:val="en-GB"/>
              </w:rPr>
              <w:t>appears</w:t>
            </w:r>
            <w:r w:rsidR="008301A4" w:rsidRPr="00D92B3C">
              <w:rPr>
                <w:rFonts w:ascii="Times New Roman" w:eastAsia="Book Antiqua" w:hAnsi="Times New Roman" w:cs="Times New Roman"/>
                <w:color w:val="000000" w:themeColor="text1"/>
                <w:sz w:val="20"/>
                <w:szCs w:val="20"/>
                <w:lang w:val="en-GB"/>
              </w:rPr>
              <w:t xml:space="preserve"> in corporate acts, including the indication of the </w:t>
            </w:r>
            <w:r w:rsidR="007B56D0" w:rsidRPr="00D92B3C">
              <w:rPr>
                <w:rFonts w:ascii="Times New Roman" w:eastAsia="Book Antiqua" w:hAnsi="Times New Roman" w:cs="Times New Roman"/>
                <w:color w:val="000000" w:themeColor="text1"/>
                <w:sz w:val="20"/>
                <w:szCs w:val="20"/>
                <w:lang w:val="en-GB"/>
              </w:rPr>
              <w:t xml:space="preserve">legal </w:t>
            </w:r>
            <w:r w:rsidR="008301A4" w:rsidRPr="00D92B3C">
              <w:rPr>
                <w:rFonts w:ascii="Times New Roman" w:eastAsia="Book Antiqua" w:hAnsi="Times New Roman" w:cs="Times New Roman"/>
                <w:color w:val="000000" w:themeColor="text1"/>
                <w:sz w:val="20"/>
                <w:szCs w:val="20"/>
                <w:lang w:val="en-GB"/>
              </w:rPr>
              <w:t>form.</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Code</w:t>
            </w:r>
          </w:p>
          <w:p w14:paraId="53ADABE8" w14:textId="77777777"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C</w:t>
            </w:r>
            <w:r w:rsidR="004C0A59" w:rsidRPr="00D92B3C">
              <w:rPr>
                <w:rFonts w:ascii="Times New Roman" w:hAnsi="Times New Roman" w:cs="Times New Roman"/>
                <w:color w:val="000000" w:themeColor="text1"/>
                <w:spacing w:val="-2"/>
                <w:w w:val="95"/>
                <w:sz w:val="20"/>
                <w:szCs w:val="20"/>
                <w:lang w:val="en-GB"/>
              </w:rPr>
              <w:t xml:space="preserve">ode of the </w:t>
            </w:r>
            <w:r w:rsidR="00937708" w:rsidRPr="00D92B3C">
              <w:rPr>
                <w:rFonts w:ascii="Times New Roman" w:hAnsi="Times New Roman" w:cs="Times New Roman"/>
                <w:color w:val="000000" w:themeColor="text1"/>
                <w:spacing w:val="-2"/>
                <w:w w:val="95"/>
                <w:sz w:val="20"/>
                <w:szCs w:val="20"/>
                <w:lang w:val="en-GB"/>
              </w:rPr>
              <w:t>e</w:t>
            </w:r>
            <w:r w:rsidR="008F14EB" w:rsidRPr="00D92B3C">
              <w:rPr>
                <w:rFonts w:ascii="Times New Roman" w:hAnsi="Times New Roman" w:cs="Times New Roman"/>
                <w:color w:val="000000" w:themeColor="text1"/>
                <w:spacing w:val="-2"/>
                <w:w w:val="95"/>
                <w:sz w:val="20"/>
                <w:szCs w:val="20"/>
                <w:lang w:val="en-GB"/>
              </w:rPr>
              <w:t>ntity</w:t>
            </w:r>
            <w:r w:rsidR="004C0A59"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For institutions t</w:t>
            </w:r>
            <w:r w:rsidR="004C0A59" w:rsidRPr="00D92B3C">
              <w:rPr>
                <w:rFonts w:ascii="Times New Roman" w:hAnsi="Times New Roman" w:cs="Times New Roman"/>
                <w:color w:val="000000" w:themeColor="text1"/>
                <w:spacing w:val="-2"/>
                <w:w w:val="95"/>
                <w:sz w:val="20"/>
                <w:szCs w:val="20"/>
                <w:lang w:val="en-GB"/>
              </w:rPr>
              <w:t xml:space="preserve">he code </w:t>
            </w:r>
            <w:r w:rsidR="00937708" w:rsidRPr="00D92B3C">
              <w:rPr>
                <w:rFonts w:ascii="Times New Roman" w:hAnsi="Times New Roman" w:cs="Times New Roman"/>
                <w:color w:val="000000" w:themeColor="text1"/>
                <w:spacing w:val="-2"/>
                <w:w w:val="95"/>
                <w:sz w:val="20"/>
                <w:szCs w:val="20"/>
                <w:lang w:val="en-GB"/>
              </w:rPr>
              <w:t xml:space="preserve">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 xml:space="preserve">LEI code. For other entities </w:t>
            </w:r>
            <w:r w:rsidR="00C64A45" w:rsidRPr="00D92B3C">
              <w:rPr>
                <w:rFonts w:ascii="Times New Roman" w:hAnsi="Times New Roman" w:cs="Times New Roman"/>
                <w:color w:val="000000" w:themeColor="text1"/>
                <w:spacing w:val="-2"/>
                <w:w w:val="95"/>
                <w:sz w:val="20"/>
                <w:szCs w:val="20"/>
                <w:lang w:val="en-GB"/>
              </w:rPr>
              <w:t xml:space="preserve">the code 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LEI code, or if not available a code under a uniform codification applicable in the Union, or if not available a national code.</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shall be </w:t>
            </w:r>
            <w:r w:rsidR="00C64A45" w:rsidRPr="00D92B3C">
              <w:rPr>
                <w:rFonts w:ascii="Times New Roman" w:hAnsi="Times New Roman" w:cs="Times New Roman"/>
                <w:color w:val="000000" w:themeColor="text1"/>
                <w:spacing w:val="-2"/>
                <w:w w:val="95"/>
                <w:sz w:val="20"/>
                <w:szCs w:val="20"/>
                <w:lang w:val="en-GB"/>
              </w:rPr>
              <w:t xml:space="preserve">unique and </w:t>
            </w:r>
            <w:r w:rsidRPr="00D92B3C">
              <w:rPr>
                <w:rFonts w:ascii="Times New Roman" w:hAnsi="Times New Roman" w:cs="Times New Roman"/>
                <w:color w:val="000000" w:themeColor="text1"/>
                <w:spacing w:val="-2"/>
                <w:w w:val="95"/>
                <w:sz w:val="20"/>
                <w:szCs w:val="20"/>
                <w:lang w:val="en-GB"/>
              </w:rPr>
              <w:t>used consistently across the templates.</w:t>
            </w:r>
            <w:r w:rsidR="00E93682" w:rsidRPr="00D92B3C">
              <w:rPr>
                <w:rFonts w:ascii="Times New Roman" w:hAnsi="Times New Roman" w:cs="Times New Roman"/>
                <w:color w:val="000000" w:themeColor="text1"/>
                <w:spacing w:val="-2"/>
                <w:w w:val="95"/>
                <w:sz w:val="20"/>
                <w:szCs w:val="20"/>
                <w:lang w:val="en-GB"/>
              </w:rPr>
              <w:t xml:space="preserve"> The code shall always have a value.</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LEI code</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00C94826"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w:t>
            </w:r>
            <w:r w:rsidR="00292C53" w:rsidRPr="00D92B3C">
              <w:rPr>
                <w:rFonts w:ascii="Times New Roman" w:hAnsi="Times New Roman" w:cs="Times New Roman"/>
                <w:color w:val="000000" w:themeColor="text1"/>
                <w:spacing w:val="15"/>
                <w:sz w:val="20"/>
                <w:szCs w:val="20"/>
                <w:lang w:val="en-GB"/>
              </w:rPr>
              <w:t xml:space="preserve">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00D87867" w:rsidRPr="00D92B3C">
              <w:rPr>
                <w:rFonts w:ascii="Times New Roman" w:hAnsi="Times New Roman" w:cs="Times New Roman"/>
                <w:color w:val="000000" w:themeColor="text1"/>
                <w:spacing w:val="-2"/>
                <w:sz w:val="20"/>
                <w:szCs w:val="20"/>
                <w:lang w:val="en-GB"/>
              </w:rPr>
              <w:t>e</w:t>
            </w:r>
            <w:r w:rsidR="008814E2" w:rsidRPr="00D92B3C">
              <w:rPr>
                <w:rFonts w:ascii="Times New Roman" w:hAnsi="Times New Roman" w:cs="Times New Roman"/>
                <w:color w:val="000000" w:themeColor="text1"/>
                <w:spacing w:val="-2"/>
                <w:sz w:val="20"/>
                <w:szCs w:val="20"/>
                <w:lang w:val="en-GB"/>
              </w:rPr>
              <w:t>ntity</w:t>
            </w:r>
            <w:r w:rsidR="00C64A45" w:rsidRPr="00D92B3C">
              <w:rPr>
                <w:rFonts w:ascii="Times New Roman" w:hAnsi="Times New Roman" w:cs="Times New Roman"/>
                <w:color w:val="000000" w:themeColor="text1"/>
                <w:spacing w:val="-2"/>
                <w:sz w:val="20"/>
                <w:szCs w:val="20"/>
                <w:lang w:val="en-GB"/>
              </w:rPr>
              <w:t>, where available</w:t>
            </w:r>
            <w:r w:rsidRPr="00D92B3C">
              <w:rPr>
                <w:rFonts w:ascii="Times New Roman" w:hAnsi="Times New Roman" w:cs="Times New Roman"/>
                <w:color w:val="000000" w:themeColor="text1"/>
                <w:spacing w:val="-2"/>
                <w:sz w:val="20"/>
                <w:szCs w:val="20"/>
                <w:lang w:val="en-GB"/>
              </w:rPr>
              <w:t>.</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Entity Type</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lang w:val="en-GB"/>
              </w:rPr>
            </w:pPr>
            <w:r w:rsidRPr="00D92B3C">
              <w:rPr>
                <w:rFonts w:ascii="Times New Roman" w:hAnsi="Times New Roman" w:cs="Times New Roman"/>
                <w:color w:val="000000" w:themeColor="text1"/>
                <w:spacing w:val="-1"/>
                <w:w w:val="90"/>
                <w:sz w:val="20"/>
                <w:szCs w:val="20"/>
                <w:lang w:val="en-GB"/>
              </w:rPr>
              <w:t>The entity type</w:t>
            </w:r>
            <w:r w:rsidR="007644C5" w:rsidRPr="00D92B3C">
              <w:rPr>
                <w:rFonts w:ascii="Times New Roman" w:hAnsi="Times New Roman" w:cs="Times New Roman"/>
                <w:color w:val="000000" w:themeColor="text1"/>
                <w:spacing w:val="-1"/>
                <w:w w:val="90"/>
                <w:sz w:val="20"/>
                <w:szCs w:val="20"/>
                <w:lang w:val="en-GB"/>
              </w:rPr>
              <w:t>, by sequential order of priority</w:t>
            </w:r>
            <w:r w:rsidR="002B3B7F" w:rsidRPr="00D92B3C">
              <w:rPr>
                <w:rFonts w:ascii="Times New Roman" w:hAnsi="Times New Roman" w:cs="Times New Roman"/>
                <w:color w:val="000000" w:themeColor="text1"/>
                <w:spacing w:val="-1"/>
                <w:w w:val="90"/>
                <w:sz w:val="20"/>
                <w:szCs w:val="20"/>
                <w:lang w:val="en-GB"/>
              </w:rPr>
              <w:t>,</w:t>
            </w:r>
            <w:r w:rsidRPr="00D92B3C">
              <w:rPr>
                <w:rFonts w:ascii="Times New Roman" w:hAnsi="Times New Roman" w:cs="Times New Roman"/>
                <w:color w:val="000000" w:themeColor="text1"/>
                <w:spacing w:val="-1"/>
                <w:w w:val="90"/>
                <w:sz w:val="20"/>
                <w:szCs w:val="20"/>
                <w:lang w:val="en-GB"/>
              </w:rPr>
              <w:t xml:space="preserve"> shall be one of the following:</w:t>
            </w:r>
          </w:p>
          <w:p w14:paraId="1496561F" w14:textId="77777777"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Credit institution</w:t>
            </w:r>
            <w:r w:rsidRPr="00D92B3C">
              <w:rPr>
                <w:rFonts w:ascii="Times New Roman" w:hAnsi="Times New Roman" w:cs="Times New Roman"/>
                <w:color w:val="000000" w:themeColor="text1"/>
                <w:sz w:val="20"/>
                <w:szCs w:val="20"/>
                <w:lang w:val="en-GB"/>
              </w:rPr>
              <w:t>’</w:t>
            </w:r>
          </w:p>
          <w:p w14:paraId="6672A858" w14:textId="77777777" w:rsidR="00EE1625" w:rsidRPr="00D92B3C" w:rsidRDefault="004E4AD0" w:rsidP="00FB1871">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credit institutions </w:t>
            </w:r>
            <w:r w:rsidR="002472D0" w:rsidRPr="00D92B3C">
              <w:rPr>
                <w:rFonts w:ascii="Times New Roman" w:hAnsi="Times New Roman" w:cs="Times New Roman"/>
                <w:color w:val="000000" w:themeColor="text1"/>
                <w:sz w:val="20"/>
                <w:szCs w:val="20"/>
                <w:lang w:val="en-GB"/>
              </w:rPr>
              <w:t xml:space="preserve">as defined in point (1) of Article 4(1) 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not including the entities referred to in Article 2(5) of </w:t>
            </w:r>
            <w:r w:rsidR="00633ADF" w:rsidRPr="00D92B3C">
              <w:rPr>
                <w:rFonts w:ascii="Times New Roman" w:hAnsi="Times New Roman" w:cs="Times New Roman"/>
                <w:color w:val="000000" w:themeColor="text1"/>
                <w:sz w:val="20"/>
                <w:szCs w:val="20"/>
                <w:lang w:val="en-GB"/>
              </w:rPr>
              <w:t>Directive 2013/36/EU</w:t>
            </w:r>
            <w:r w:rsidR="00633ADF" w:rsidRPr="00D92B3C">
              <w:rPr>
                <w:rStyle w:val="FootnoteReference"/>
                <w:rFonts w:cs="Times New Roman"/>
                <w:color w:val="000000" w:themeColor="text1"/>
                <w:lang w:val="en-GB"/>
              </w:rPr>
              <w:footnoteReference w:id="6"/>
            </w:r>
            <w:r w:rsidR="002472D0" w:rsidRPr="00D92B3C">
              <w:rPr>
                <w:rFonts w:ascii="Times New Roman" w:hAnsi="Times New Roman" w:cs="Times New Roman"/>
                <w:color w:val="000000" w:themeColor="text1"/>
                <w:sz w:val="20"/>
                <w:szCs w:val="20"/>
                <w:lang w:val="en-GB"/>
              </w:rPr>
              <w:t>;</w:t>
            </w:r>
            <w:r w:rsidR="007644C5" w:rsidRPr="00D92B3C">
              <w:rPr>
                <w:rFonts w:ascii="Times New Roman" w:hAnsi="Times New Roman" w:cs="Times New Roman"/>
                <w:color w:val="000000" w:themeColor="text1"/>
                <w:sz w:val="20"/>
                <w:szCs w:val="20"/>
                <w:lang w:val="en-GB"/>
              </w:rPr>
              <w:t xml:space="preserve"> </w:t>
            </w:r>
          </w:p>
          <w:p w14:paraId="57B12F71" w14:textId="77777777"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Investment firm</w:t>
            </w:r>
            <w:r w:rsidR="00761ED3" w:rsidRPr="00D92B3C">
              <w:rPr>
                <w:rFonts w:ascii="Times New Roman" w:hAnsi="Times New Roman" w:cs="Times New Roman"/>
                <w:color w:val="000000" w:themeColor="text1"/>
                <w:sz w:val="20"/>
                <w:szCs w:val="20"/>
                <w:lang w:val="en-GB"/>
              </w:rPr>
              <w:t xml:space="preserve"> subject to the initial capital requirement laid down in Article 28(2) of Directive 2013/36/EU’</w:t>
            </w:r>
          </w:p>
          <w:p w14:paraId="4375E0C3" w14:textId="77777777" w:rsidR="00EE1625" w:rsidRPr="00D92B3C" w:rsidRDefault="004E4AD0"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investment firms </w:t>
            </w:r>
            <w:r w:rsidR="002472D0" w:rsidRPr="00D92B3C">
              <w:rPr>
                <w:rFonts w:ascii="Times New Roman" w:hAnsi="Times New Roman" w:cs="Times New Roman"/>
                <w:color w:val="000000" w:themeColor="text1"/>
                <w:sz w:val="20"/>
                <w:szCs w:val="20"/>
                <w:lang w:val="en-GB"/>
              </w:rPr>
              <w:t xml:space="preserve">as defined in point (2) of Article 4(1) 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that </w:t>
            </w:r>
            <w:r w:rsidRPr="00D92B3C">
              <w:rPr>
                <w:rFonts w:ascii="Times New Roman" w:hAnsi="Times New Roman" w:cs="Times New Roman"/>
                <w:color w:val="000000" w:themeColor="text1"/>
                <w:sz w:val="20"/>
                <w:szCs w:val="20"/>
                <w:lang w:val="en-GB"/>
              </w:rPr>
              <w:t xml:space="preserve">are </w:t>
            </w:r>
            <w:r w:rsidR="002472D0" w:rsidRPr="00D92B3C">
              <w:rPr>
                <w:rFonts w:ascii="Times New Roman" w:hAnsi="Times New Roman" w:cs="Times New Roman"/>
                <w:color w:val="000000" w:themeColor="text1"/>
                <w:sz w:val="20"/>
                <w:szCs w:val="20"/>
                <w:lang w:val="en-GB"/>
              </w:rPr>
              <w:t xml:space="preserve">subject to the initial capital requirement laid down in Article 28(2) of </w:t>
            </w:r>
            <w:r w:rsidR="00633ADF" w:rsidRPr="00D92B3C">
              <w:rPr>
                <w:rFonts w:ascii="Times New Roman" w:hAnsi="Times New Roman" w:cs="Times New Roman"/>
                <w:color w:val="000000" w:themeColor="text1"/>
                <w:sz w:val="20"/>
                <w:szCs w:val="20"/>
                <w:lang w:val="en-GB"/>
              </w:rPr>
              <w:t>Directive 2013/36/EU</w:t>
            </w:r>
            <w:r w:rsidR="000B669C" w:rsidRPr="00D92B3C">
              <w:rPr>
                <w:rFonts w:ascii="Times New Roman" w:hAnsi="Times New Roman" w:cs="Times New Roman"/>
                <w:color w:val="000000" w:themeColor="text1"/>
                <w:sz w:val="20"/>
                <w:szCs w:val="20"/>
                <w:lang w:val="en-GB"/>
              </w:rPr>
              <w:t>.</w:t>
            </w:r>
          </w:p>
          <w:p w14:paraId="1C3C6319" w14:textId="77777777"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761ED3" w:rsidRPr="00D92B3C">
              <w:rPr>
                <w:rFonts w:ascii="Times New Roman" w:hAnsi="Times New Roman" w:cs="Times New Roman"/>
                <w:color w:val="000000" w:themeColor="text1"/>
                <w:sz w:val="20"/>
                <w:szCs w:val="20"/>
                <w:lang w:val="en-GB"/>
              </w:rPr>
              <w:t>Investment firm not subject to the initial capital requirement laid down in Article 28(2) of Directive 2013/36/EU</w:t>
            </w:r>
            <w:r w:rsidRPr="00D92B3C">
              <w:rPr>
                <w:rFonts w:ascii="Times New Roman" w:hAnsi="Times New Roman" w:cs="Times New Roman"/>
                <w:color w:val="000000" w:themeColor="text1"/>
                <w:sz w:val="20"/>
                <w:szCs w:val="20"/>
                <w:lang w:val="en-GB"/>
              </w:rPr>
              <w:t>’</w:t>
            </w:r>
          </w:p>
          <w:p w14:paraId="53B269C8" w14:textId="77777777"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9B13D7" w:rsidRPr="00D92B3C">
              <w:rPr>
                <w:rFonts w:ascii="Times New Roman" w:hAnsi="Times New Roman" w:cs="Times New Roman"/>
                <w:color w:val="000000" w:themeColor="text1"/>
                <w:sz w:val="20"/>
                <w:szCs w:val="20"/>
                <w:lang w:val="en-GB"/>
              </w:rPr>
              <w:t>F</w:t>
            </w:r>
            <w:r w:rsidR="00761ED3" w:rsidRPr="00D92B3C">
              <w:rPr>
                <w:rFonts w:ascii="Times New Roman" w:hAnsi="Times New Roman" w:cs="Times New Roman"/>
                <w:color w:val="000000" w:themeColor="text1"/>
                <w:sz w:val="20"/>
                <w:szCs w:val="20"/>
                <w:lang w:val="en-GB"/>
              </w:rPr>
              <w:t>inancial institution</w:t>
            </w:r>
            <w:r w:rsidRPr="00D92B3C">
              <w:rPr>
                <w:rFonts w:ascii="Times New Roman" w:hAnsi="Times New Roman" w:cs="Times New Roman"/>
                <w:color w:val="000000" w:themeColor="text1"/>
                <w:sz w:val="20"/>
                <w:szCs w:val="20"/>
                <w:lang w:val="en-GB"/>
              </w:rPr>
              <w:t>’</w:t>
            </w:r>
          </w:p>
          <w:p w14:paraId="7E91043B" w14:textId="77777777" w:rsidR="002472D0" w:rsidRPr="00D92B3C" w:rsidRDefault="00377E0E"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financial institutions </w:t>
            </w:r>
            <w:r w:rsidR="002472D0" w:rsidRPr="00D92B3C">
              <w:rPr>
                <w:rFonts w:ascii="Times New Roman" w:hAnsi="Times New Roman" w:cs="Times New Roman"/>
                <w:color w:val="000000" w:themeColor="text1"/>
                <w:sz w:val="20"/>
                <w:szCs w:val="20"/>
                <w:lang w:val="en-GB"/>
              </w:rPr>
              <w:t xml:space="preserve">as defined in point (26) of Article 4(1) of </w:t>
            </w:r>
            <w:r w:rsidR="000B669C" w:rsidRPr="00D92B3C">
              <w:rPr>
                <w:rFonts w:ascii="Times New Roman" w:hAnsi="Times New Roman" w:cs="Times New Roman"/>
                <w:color w:val="000000" w:themeColor="text1"/>
                <w:sz w:val="20"/>
                <w:szCs w:val="20"/>
                <w:lang w:val="en-GB"/>
              </w:rPr>
              <w:t xml:space="preserve">the </w:t>
            </w:r>
            <w:r w:rsidR="00D444D0" w:rsidRPr="00D92B3C">
              <w:rPr>
                <w:rFonts w:ascii="Times New Roman" w:hAnsi="Times New Roman" w:cs="Times New Roman"/>
                <w:color w:val="000000" w:themeColor="text1"/>
                <w:sz w:val="20"/>
                <w:szCs w:val="20"/>
                <w:lang w:val="en-GB"/>
              </w:rPr>
              <w:t>Regulation (EU) No 575/2013</w:t>
            </w:r>
            <w:r w:rsidR="00713231" w:rsidRPr="00D92B3C">
              <w:rPr>
                <w:rFonts w:ascii="Times New Roman" w:hAnsi="Times New Roman" w:cs="Times New Roman"/>
                <w:color w:val="000000" w:themeColor="text1"/>
                <w:sz w:val="20"/>
                <w:szCs w:val="20"/>
                <w:lang w:val="en-GB"/>
              </w:rPr>
              <w:t>, other than those classified as ‘holding company’ as described in point e) below.</w:t>
            </w:r>
          </w:p>
          <w:p w14:paraId="1C5C3ED3" w14:textId="77777777"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‘Holding company’</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w:t>
            </w:r>
            <w:r w:rsidR="00377E0E" w:rsidRPr="00D92B3C">
              <w:rPr>
                <w:rFonts w:ascii="Times New Roman" w:hAnsi="Times New Roman" w:cs="Times New Roman"/>
                <w:color w:val="000000" w:themeColor="text1"/>
                <w:sz w:val="20"/>
                <w:szCs w:val="20"/>
                <w:lang w:val="en-GB"/>
              </w:rPr>
              <w:t xml:space="preserve">any of </w:t>
            </w:r>
            <w:r w:rsidRPr="00D92B3C">
              <w:rPr>
                <w:rFonts w:ascii="Times New Roman" w:hAnsi="Times New Roman" w:cs="Times New Roman"/>
                <w:color w:val="000000" w:themeColor="text1"/>
                <w:sz w:val="20"/>
                <w:szCs w:val="20"/>
                <w:lang w:val="en-GB"/>
              </w:rPr>
              <w:t>the following:</w:t>
            </w:r>
          </w:p>
          <w:p w14:paraId="32B78B8D" w14:textId="77777777"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Financial holding company</w:t>
            </w:r>
            <w:r w:rsidR="002472D0" w:rsidRPr="00D92B3C">
              <w:rPr>
                <w:rFonts w:ascii="Times New Roman" w:hAnsi="Times New Roman" w:cs="Times New Roman"/>
                <w:color w:val="000000" w:themeColor="text1"/>
                <w:sz w:val="20"/>
                <w:szCs w:val="20"/>
                <w:lang w:val="en-GB"/>
              </w:rPr>
              <w:t xml:space="preserve"> as defined in point (20) of Article 4(1) 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0B669C" w:rsidRPr="00D92B3C">
              <w:rPr>
                <w:rFonts w:ascii="Times New Roman" w:hAnsi="Times New Roman" w:cs="Times New Roman"/>
                <w:color w:val="000000" w:themeColor="text1"/>
                <w:sz w:val="20"/>
                <w:szCs w:val="20"/>
                <w:lang w:val="en-GB"/>
              </w:rPr>
              <w:t>;</w:t>
            </w:r>
            <w:proofErr w:type="gramEnd"/>
          </w:p>
          <w:p w14:paraId="46717B1C" w14:textId="77777777"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financial holding company</w:t>
            </w:r>
            <w:r w:rsidR="002472D0" w:rsidRPr="00D92B3C">
              <w:rPr>
                <w:rFonts w:ascii="Times New Roman" w:hAnsi="Times New Roman" w:cs="Times New Roman"/>
                <w:color w:val="000000" w:themeColor="text1"/>
                <w:sz w:val="20"/>
                <w:szCs w:val="20"/>
                <w:lang w:val="en-GB"/>
              </w:rPr>
              <w:t xml:space="preserve"> as defined in point (21) of Article 4(1) 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0B669C" w:rsidRPr="00D92B3C">
              <w:rPr>
                <w:rFonts w:ascii="Times New Roman" w:hAnsi="Times New Roman" w:cs="Times New Roman"/>
                <w:color w:val="000000" w:themeColor="text1"/>
                <w:sz w:val="20"/>
                <w:szCs w:val="20"/>
                <w:lang w:val="en-GB"/>
              </w:rPr>
              <w:t>;</w:t>
            </w:r>
            <w:proofErr w:type="gramEnd"/>
          </w:p>
          <w:p w14:paraId="0A8CC7AD" w14:textId="77777777"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activity holding company</w:t>
            </w:r>
            <w:r w:rsidR="002472D0" w:rsidRPr="00D92B3C">
              <w:rPr>
                <w:rFonts w:ascii="Times New Roman" w:hAnsi="Times New Roman" w:cs="Times New Roman"/>
                <w:color w:val="000000" w:themeColor="text1"/>
                <w:sz w:val="20"/>
                <w:szCs w:val="20"/>
                <w:lang w:val="en-GB"/>
              </w:rPr>
              <w:t xml:space="preserve"> as defined in point (22) of Article 4(1) 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0B669C" w:rsidRPr="00D92B3C">
              <w:rPr>
                <w:rFonts w:ascii="Times New Roman" w:hAnsi="Times New Roman" w:cs="Times New Roman"/>
                <w:color w:val="000000" w:themeColor="text1"/>
                <w:sz w:val="20"/>
                <w:szCs w:val="20"/>
                <w:lang w:val="en-GB"/>
              </w:rPr>
              <w:t>;</w:t>
            </w:r>
            <w:proofErr w:type="gramEnd"/>
          </w:p>
          <w:p w14:paraId="55D4FDE8" w14:textId="23421D72"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w:t>
            </w:r>
            <w:r w:rsidR="00EE1625" w:rsidRPr="00D92B3C">
              <w:rPr>
                <w:rFonts w:ascii="Times New Roman" w:hAnsi="Times New Roman" w:cs="Times New Roman"/>
                <w:color w:val="000000" w:themeColor="text1"/>
                <w:sz w:val="20"/>
                <w:szCs w:val="20"/>
                <w:lang w:val="en-GB"/>
              </w:rPr>
              <w:t>arent financial holding compan</w:t>
            </w:r>
            <w:ins w:id="11" w:author="EBA staff" w:date="2021-07-01T09:50:00Z">
              <w:r w:rsidR="001E794C">
                <w:rPr>
                  <w:rFonts w:ascii="Times New Roman" w:hAnsi="Times New Roman" w:cs="Times New Roman"/>
                  <w:color w:val="000000" w:themeColor="text1"/>
                  <w:sz w:val="20"/>
                  <w:szCs w:val="20"/>
                  <w:lang w:val="en-GB"/>
                </w:rPr>
                <w:t>y in a Member State</w:t>
              </w:r>
            </w:ins>
            <w:del w:id="12" w:author="EBA staff" w:date="2021-07-01T09:50:00Z">
              <w:r w:rsidR="00EE1625" w:rsidRPr="00D92B3C" w:rsidDel="001E794C">
                <w:rPr>
                  <w:rFonts w:ascii="Times New Roman" w:hAnsi="Times New Roman" w:cs="Times New Roman"/>
                  <w:color w:val="000000" w:themeColor="text1"/>
                  <w:sz w:val="20"/>
                  <w:szCs w:val="20"/>
                  <w:lang w:val="en-GB"/>
                </w:rPr>
                <w:delText>ies</w:delText>
              </w:r>
            </w:del>
            <w:r w:rsidRPr="00D92B3C">
              <w:rPr>
                <w:rFonts w:ascii="Times New Roman" w:hAnsi="Times New Roman" w:cs="Times New Roman"/>
                <w:color w:val="000000" w:themeColor="text1"/>
                <w:sz w:val="20"/>
                <w:szCs w:val="20"/>
                <w:lang w:val="en-GB"/>
              </w:rPr>
              <w:t xml:space="preserve"> as defined in point (30) of Article 4(1) 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0B669C" w:rsidRPr="00D92B3C">
              <w:rPr>
                <w:rFonts w:ascii="Times New Roman" w:hAnsi="Times New Roman" w:cs="Times New Roman"/>
                <w:color w:val="000000" w:themeColor="text1"/>
                <w:sz w:val="20"/>
                <w:szCs w:val="20"/>
                <w:lang w:val="en-GB"/>
              </w:rPr>
              <w:t>;</w:t>
            </w:r>
            <w:proofErr w:type="gramEnd"/>
          </w:p>
          <w:p w14:paraId="671D80C0" w14:textId="77777777"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Union parent financial holding company</w:t>
            </w:r>
            <w:r w:rsidR="002472D0" w:rsidRPr="00D92B3C">
              <w:rPr>
                <w:rFonts w:ascii="Times New Roman" w:hAnsi="Times New Roman" w:cs="Times New Roman"/>
                <w:color w:val="000000" w:themeColor="text1"/>
                <w:sz w:val="20"/>
                <w:szCs w:val="20"/>
                <w:lang w:val="en-GB"/>
              </w:rPr>
              <w:t xml:space="preserve"> as defined in point (31) of Article 4(1) 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0B669C" w:rsidRPr="00D92B3C">
              <w:rPr>
                <w:rFonts w:ascii="Times New Roman" w:hAnsi="Times New Roman" w:cs="Times New Roman"/>
                <w:color w:val="000000" w:themeColor="text1"/>
                <w:sz w:val="20"/>
                <w:szCs w:val="20"/>
                <w:lang w:val="en-GB"/>
              </w:rPr>
              <w:t>;</w:t>
            </w:r>
            <w:proofErr w:type="gramEnd"/>
          </w:p>
          <w:p w14:paraId="71E12CEC" w14:textId="77777777"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Parent mixed financial holding company in a Member State</w:t>
            </w:r>
            <w:r w:rsidR="002472D0" w:rsidRPr="00D92B3C">
              <w:rPr>
                <w:rFonts w:ascii="Times New Roman" w:hAnsi="Times New Roman" w:cs="Times New Roman"/>
                <w:color w:val="000000" w:themeColor="text1"/>
                <w:sz w:val="20"/>
                <w:szCs w:val="20"/>
                <w:lang w:val="en-GB"/>
              </w:rPr>
              <w:t xml:space="preserve"> as defined in point (32) of Article 4(</w:t>
            </w:r>
            <w:proofErr w:type="gramStart"/>
            <w:r w:rsidR="002472D0" w:rsidRPr="00D92B3C">
              <w:rPr>
                <w:rFonts w:ascii="Times New Roman" w:hAnsi="Times New Roman" w:cs="Times New Roman"/>
                <w:color w:val="000000" w:themeColor="text1"/>
                <w:sz w:val="20"/>
                <w:szCs w:val="20"/>
                <w:lang w:val="en-GB"/>
              </w:rPr>
              <w:t>1)of</w:t>
            </w:r>
            <w:proofErr w:type="gramEnd"/>
            <w:r w:rsidR="002472D0" w:rsidRPr="00D92B3C">
              <w:rPr>
                <w:rFonts w:ascii="Times New Roman" w:hAnsi="Times New Roman" w:cs="Times New Roman"/>
                <w:color w:val="000000" w:themeColor="text1"/>
                <w:sz w:val="20"/>
                <w:szCs w:val="20"/>
                <w:lang w:val="en-GB"/>
              </w:rPr>
              <w:t xml:space="preserve">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66855E81" w14:textId="77777777"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Union parent mixed financial holding companies as defined in point (33) of Article 4(1) of </w:t>
            </w:r>
            <w:r w:rsidR="00D444D0" w:rsidRPr="00D92B3C">
              <w:rPr>
                <w:rFonts w:ascii="Times New Roman" w:hAnsi="Times New Roman" w:cs="Times New Roman"/>
                <w:color w:val="000000" w:themeColor="text1"/>
                <w:sz w:val="20"/>
                <w:szCs w:val="20"/>
                <w:lang w:val="en-GB"/>
              </w:rPr>
              <w:t>Regulation (EU) No 575/2013.</w:t>
            </w:r>
          </w:p>
          <w:p w14:paraId="258775F9" w14:textId="77777777"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Insurance </w:t>
            </w:r>
            <w:r w:rsidR="0087299D" w:rsidRPr="00D92B3C">
              <w:rPr>
                <w:rFonts w:ascii="Times New Roman" w:hAnsi="Times New Roman" w:cs="Times New Roman"/>
                <w:color w:val="000000" w:themeColor="text1"/>
                <w:sz w:val="20"/>
                <w:szCs w:val="20"/>
                <w:lang w:val="en-GB"/>
              </w:rPr>
              <w:t>undertaking</w:t>
            </w:r>
            <w:r w:rsidRPr="00D92B3C">
              <w:rPr>
                <w:rFonts w:ascii="Times New Roman" w:hAnsi="Times New Roman" w:cs="Times New Roman"/>
                <w:color w:val="000000" w:themeColor="text1"/>
                <w:sz w:val="20"/>
                <w:szCs w:val="20"/>
                <w:lang w:val="en-GB"/>
              </w:rPr>
              <w:t>’</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insurance undertakings </w:t>
            </w:r>
            <w:r w:rsidR="0087299D" w:rsidRPr="00D92B3C">
              <w:rPr>
                <w:rFonts w:ascii="Times New Roman" w:hAnsi="Times New Roman" w:cs="Times New Roman"/>
                <w:color w:val="000000" w:themeColor="text1"/>
                <w:sz w:val="20"/>
                <w:szCs w:val="20"/>
                <w:lang w:val="en-GB"/>
              </w:rPr>
              <w:t>as defined in Article 13 of Directive 2009/138/EC</w:t>
            </w:r>
            <w:r w:rsidR="00D444D0" w:rsidRPr="00D92B3C">
              <w:rPr>
                <w:rFonts w:ascii="Times New Roman" w:hAnsi="Times New Roman" w:cs="Times New Roman"/>
                <w:color w:val="000000" w:themeColor="text1"/>
                <w:sz w:val="20"/>
                <w:szCs w:val="20"/>
                <w:lang w:val="en-GB"/>
              </w:rPr>
              <w:t xml:space="preserve"> </w:t>
            </w:r>
            <w:r w:rsidR="00D444D0" w:rsidRPr="00EA4FA1">
              <w:rPr>
                <w:rFonts w:ascii="Times New Roman" w:hAnsi="Times New Roman" w:cs="Times New Roman"/>
                <w:color w:val="19161B"/>
                <w:sz w:val="20"/>
                <w:szCs w:val="20"/>
                <w:lang w:val="en-GB"/>
              </w:rPr>
              <w:t>of the European Parliament and of the Council</w:t>
            </w:r>
            <w:r w:rsidR="00CF3EBF" w:rsidRPr="00D92B3C">
              <w:rPr>
                <w:rStyle w:val="FootnoteReference"/>
                <w:rFonts w:ascii="Times New Roman" w:hAnsi="Times New Roman" w:cs="Times New Roman"/>
                <w:color w:val="000000" w:themeColor="text1"/>
                <w:sz w:val="20"/>
                <w:szCs w:val="20"/>
                <w:lang w:val="en-GB"/>
              </w:rPr>
              <w:footnoteReference w:id="7"/>
            </w:r>
            <w:r w:rsidR="0045115F" w:rsidRPr="00D92B3C">
              <w:rPr>
                <w:rFonts w:ascii="Times New Roman" w:hAnsi="Times New Roman" w:cs="Times New Roman"/>
                <w:color w:val="000000" w:themeColor="text1"/>
                <w:sz w:val="20"/>
                <w:szCs w:val="20"/>
                <w:lang w:val="en-GB"/>
              </w:rPr>
              <w:t>.</w:t>
            </w:r>
          </w:p>
          <w:p w14:paraId="2F0A99A8" w14:textId="77777777"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612516" w:rsidRPr="00D92B3C">
              <w:rPr>
                <w:rFonts w:ascii="Times New Roman" w:hAnsi="Times New Roman" w:cs="Times New Roman"/>
                <w:color w:val="000000" w:themeColor="text1"/>
                <w:sz w:val="20"/>
                <w:szCs w:val="20"/>
                <w:lang w:val="en-GB"/>
              </w:rPr>
              <w:t>O</w:t>
            </w:r>
            <w:r w:rsidR="00FC6D1E" w:rsidRPr="00D92B3C">
              <w:rPr>
                <w:rFonts w:ascii="Times New Roman" w:hAnsi="Times New Roman" w:cs="Times New Roman"/>
                <w:color w:val="000000" w:themeColor="text1"/>
                <w:sz w:val="20"/>
                <w:szCs w:val="20"/>
                <w:lang w:val="en-GB"/>
              </w:rPr>
              <w:t xml:space="preserve">ther </w:t>
            </w:r>
            <w:r w:rsidR="00612516" w:rsidRPr="00D92B3C">
              <w:rPr>
                <w:rFonts w:ascii="Times New Roman" w:hAnsi="Times New Roman" w:cs="Times New Roman"/>
                <w:color w:val="000000" w:themeColor="text1"/>
                <w:sz w:val="20"/>
                <w:szCs w:val="20"/>
                <w:lang w:val="en-GB"/>
              </w:rPr>
              <w:t xml:space="preserve">entity </w:t>
            </w:r>
            <w:r w:rsidR="00FC6D1E" w:rsidRPr="00D92B3C">
              <w:rPr>
                <w:rFonts w:ascii="Times New Roman" w:hAnsi="Times New Roman" w:cs="Times New Roman"/>
                <w:color w:val="000000" w:themeColor="text1"/>
                <w:sz w:val="20"/>
                <w:szCs w:val="20"/>
                <w:lang w:val="en-GB"/>
              </w:rPr>
              <w:t>type</w:t>
            </w:r>
            <w:r w:rsidRPr="00D92B3C">
              <w:rPr>
                <w:rFonts w:ascii="Times New Roman" w:hAnsi="Times New Roman" w:cs="Times New Roman"/>
                <w:color w:val="000000" w:themeColor="text1"/>
                <w:sz w:val="20"/>
                <w:szCs w:val="20"/>
                <w:lang w:val="en-GB"/>
              </w:rPr>
              <w:t>’</w:t>
            </w:r>
            <w:r w:rsidR="00EE1808" w:rsidRPr="00D92B3C">
              <w:rPr>
                <w:rFonts w:ascii="Times New Roman" w:hAnsi="Times New Roman" w:cs="Times New Roman"/>
                <w:color w:val="000000" w:themeColor="text1"/>
                <w:sz w:val="20"/>
                <w:szCs w:val="20"/>
                <w:lang w:val="en-GB"/>
              </w:rPr>
              <w:t>, where the entity is not capture</w:t>
            </w:r>
            <w:r w:rsidR="0070247A" w:rsidRPr="00D92B3C">
              <w:rPr>
                <w:rFonts w:ascii="Times New Roman" w:hAnsi="Times New Roman" w:cs="Times New Roman"/>
                <w:color w:val="000000" w:themeColor="text1"/>
                <w:sz w:val="20"/>
                <w:szCs w:val="20"/>
                <w:lang w:val="en-GB"/>
              </w:rPr>
              <w:t>d</w:t>
            </w:r>
            <w:r w:rsidR="00EE1808" w:rsidRPr="00D92B3C">
              <w:rPr>
                <w:rFonts w:ascii="Times New Roman" w:hAnsi="Times New Roman" w:cs="Times New Roman"/>
                <w:color w:val="000000" w:themeColor="text1"/>
                <w:sz w:val="20"/>
                <w:szCs w:val="20"/>
                <w:lang w:val="en-GB"/>
              </w:rPr>
              <w:t xml:space="preserve"> by </w:t>
            </w:r>
            <w:r w:rsidR="00904779" w:rsidRPr="00D92B3C">
              <w:rPr>
                <w:rFonts w:ascii="Times New Roman" w:hAnsi="Times New Roman" w:cs="Times New Roman"/>
                <w:color w:val="000000" w:themeColor="text1"/>
                <w:sz w:val="20"/>
                <w:szCs w:val="20"/>
                <w:lang w:val="en-GB"/>
              </w:rPr>
              <w:t xml:space="preserve">any of </w:t>
            </w:r>
            <w:r w:rsidR="00EE1808" w:rsidRPr="00D92B3C">
              <w:rPr>
                <w:rFonts w:ascii="Times New Roman" w:hAnsi="Times New Roman" w:cs="Times New Roman"/>
                <w:color w:val="000000" w:themeColor="text1"/>
                <w:sz w:val="20"/>
                <w:szCs w:val="20"/>
                <w:lang w:val="en-GB"/>
              </w:rPr>
              <w:t xml:space="preserve">the </w:t>
            </w:r>
            <w:proofErr w:type="gramStart"/>
            <w:r w:rsidR="00EE1808" w:rsidRPr="00D92B3C">
              <w:rPr>
                <w:rFonts w:ascii="Times New Roman" w:hAnsi="Times New Roman" w:cs="Times New Roman"/>
                <w:color w:val="000000" w:themeColor="text1"/>
                <w:sz w:val="20"/>
                <w:szCs w:val="20"/>
                <w:lang w:val="en-GB"/>
              </w:rPr>
              <w:t>above mentioned</w:t>
            </w:r>
            <w:proofErr w:type="gramEnd"/>
            <w:r w:rsidR="00EE1808" w:rsidRPr="00D92B3C">
              <w:rPr>
                <w:rFonts w:ascii="Times New Roman" w:hAnsi="Times New Roman" w:cs="Times New Roman"/>
                <w:color w:val="000000" w:themeColor="text1"/>
                <w:sz w:val="20"/>
                <w:szCs w:val="20"/>
                <w:lang w:val="en-GB"/>
              </w:rPr>
              <w:t xml:space="preserve"> categories.</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027265" w:rsidRPr="00D92B3C">
              <w:rPr>
                <w:rFonts w:ascii="Times New Roman" w:hAnsi="Times New Roman" w:cs="Times New Roman"/>
                <w:color w:val="000000" w:themeColor="text1"/>
                <w:spacing w:val="-2"/>
                <w:sz w:val="20"/>
                <w:szCs w:val="20"/>
                <w:lang w:val="en-GB"/>
              </w:rPr>
              <w:t>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Country</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ISO 3166-1-alpha-2 code of the country of incorporation of the entity</w:t>
            </w:r>
            <w:r w:rsidR="00981657" w:rsidRPr="00D92B3C">
              <w:rPr>
                <w:rFonts w:ascii="Times New Roman" w:hAnsi="Times New Roman" w:cs="Times New Roman"/>
                <w:color w:val="000000" w:themeColor="text1"/>
                <w:spacing w:val="-2"/>
                <w:w w:val="95"/>
                <w:sz w:val="20"/>
                <w:szCs w:val="20"/>
                <w:lang w:val="en-GB"/>
              </w:rPr>
              <w:t>, which may be a Member State or a third country</w:t>
            </w:r>
            <w:r w:rsidRPr="00D92B3C">
              <w:rPr>
                <w:rFonts w:ascii="Times New Roman" w:hAnsi="Times New Roman" w:cs="Times New Roman"/>
                <w:color w:val="000000" w:themeColor="text1"/>
                <w:spacing w:val="-2"/>
                <w:w w:val="95"/>
                <w:sz w:val="20"/>
                <w:szCs w:val="20"/>
                <w:lang w:val="en-GB"/>
              </w:rPr>
              <w:t>.</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Included in </w:t>
            </w:r>
            <w:r w:rsidR="0015627C" w:rsidRPr="00D92B3C">
              <w:rPr>
                <w:rFonts w:ascii="Times New Roman" w:hAnsi="Times New Roman" w:cs="Times New Roman"/>
                <w:b/>
                <w:color w:val="000000" w:themeColor="text1"/>
                <w:spacing w:val="-2"/>
                <w:w w:val="95"/>
                <w:sz w:val="20"/>
                <w:szCs w:val="20"/>
                <w:lang w:val="en-GB"/>
              </w:rPr>
              <w:t xml:space="preserve">the </w:t>
            </w:r>
            <w:r w:rsidRPr="00D92B3C">
              <w:rPr>
                <w:rFonts w:ascii="Times New Roman" w:hAnsi="Times New Roman" w:cs="Times New Roman"/>
                <w:b/>
                <w:color w:val="000000" w:themeColor="text1"/>
                <w:spacing w:val="-2"/>
                <w:w w:val="95"/>
                <w:sz w:val="20"/>
                <w:szCs w:val="20"/>
                <w:lang w:val="en-GB"/>
              </w:rPr>
              <w:t>Prudential Perimeter</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Y</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proofErr w:type="gramStart"/>
            <w:r w:rsidRPr="00D92B3C">
              <w:rPr>
                <w:rFonts w:ascii="Times New Roman" w:hAnsi="Times New Roman" w:cs="Times New Roman"/>
                <w:color w:val="000000" w:themeColor="text1"/>
                <w:spacing w:val="-2"/>
                <w:w w:val="95"/>
                <w:sz w:val="20"/>
                <w:szCs w:val="20"/>
                <w:lang w:val="en-GB"/>
              </w:rPr>
              <w:t>Yes;</w:t>
            </w:r>
            <w:proofErr w:type="gramEnd"/>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color w:val="000000" w:themeColor="text1"/>
                <w:spacing w:val="-2"/>
                <w:w w:val="95"/>
                <w:sz w:val="20"/>
                <w:szCs w:val="20"/>
                <w:lang w:val="en-GB"/>
              </w:rPr>
              <w:t>N</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No.</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7 CRR Waiver</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49B17DE5" w14:textId="77777777"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w:t>
            </w:r>
            <w:r w:rsidR="004B113F" w:rsidRPr="00D92B3C">
              <w:rPr>
                <w:rFonts w:ascii="Times New Roman" w:hAnsi="Times New Roman" w:cs="Times New Roman"/>
                <w:color w:val="000000" w:themeColor="text1"/>
                <w:spacing w:val="-2"/>
                <w:w w:val="95"/>
                <w:sz w:val="20"/>
                <w:szCs w:val="20"/>
                <w:lang w:val="en-GB"/>
              </w:rPr>
              <w:t xml:space="preserve">has </w:t>
            </w:r>
            <w:r w:rsidRPr="00D92B3C">
              <w:rPr>
                <w:rFonts w:ascii="Times New Roman" w:hAnsi="Times New Roman" w:cs="Times New Roman"/>
                <w:color w:val="000000" w:themeColor="text1"/>
                <w:spacing w:val="-2"/>
                <w:w w:val="95"/>
                <w:sz w:val="20"/>
                <w:szCs w:val="20"/>
                <w:lang w:val="en-GB"/>
              </w:rPr>
              <w:t xml:space="preserve">waived the application of Article 6(1)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 xml:space="preserve"> according to Article 7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 xml:space="preserve">Regulation (EU) No </w:t>
            </w:r>
            <w:proofErr w:type="gramStart"/>
            <w:r w:rsidR="00D444D0" w:rsidRPr="00D92B3C">
              <w:rPr>
                <w:rFonts w:ascii="Times New Roman" w:hAnsi="Times New Roman" w:cs="Times New Roman"/>
                <w:color w:val="000000" w:themeColor="text1"/>
                <w:sz w:val="20"/>
                <w:szCs w:val="20"/>
                <w:lang w:val="en-GB"/>
              </w:rPr>
              <w:t>575/2013</w:t>
            </w:r>
            <w:r w:rsidR="00D444D0" w:rsidRPr="00D92B3C">
              <w:rPr>
                <w:rFonts w:ascii="Times New Roman" w:hAnsi="Times New Roman" w:cs="Times New Roman"/>
                <w:color w:val="000000" w:themeColor="text1"/>
                <w:spacing w:val="-2"/>
                <w:w w:val="95"/>
                <w:sz w:val="20"/>
                <w:szCs w:val="20"/>
                <w:lang w:val="en-GB"/>
              </w:rPr>
              <w:t>;</w:t>
            </w:r>
            <w:proofErr w:type="gramEnd"/>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N </w:t>
            </w:r>
            <w:r w:rsidR="00ED6757" w:rsidRPr="00D92B3C">
              <w:rPr>
                <w:rFonts w:ascii="Times New Roman" w:hAnsi="Times New Roman" w:cs="Times New Roman"/>
                <w:color w:val="000000" w:themeColor="text1"/>
                <w:spacing w:val="-2"/>
                <w:w w:val="95"/>
                <w:sz w:val="20"/>
                <w:szCs w:val="20"/>
                <w:lang w:val="en-GB"/>
              </w:rPr>
              <w:t>–</w:t>
            </w:r>
            <w:r w:rsidRPr="00D92B3C">
              <w:rPr>
                <w:rFonts w:ascii="Times New Roman" w:hAnsi="Times New Roman" w:cs="Times New Roman"/>
                <w:color w:val="000000" w:themeColor="text1"/>
                <w:spacing w:val="-2"/>
                <w:w w:val="95"/>
                <w:sz w:val="20"/>
                <w:szCs w:val="20"/>
                <w:lang w:val="en-GB"/>
              </w:rPr>
              <w:t xml:space="preserve">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1</w:t>
            </w:r>
            <w:r w:rsidR="00135FA8" w:rsidRPr="00D92B3C">
              <w:rPr>
                <w:rFonts w:ascii="Times New Roman" w:hAnsi="Times New Roman" w:cs="Times New Roman"/>
                <w:b/>
                <w:color w:val="000000" w:themeColor="text1"/>
                <w:spacing w:val="-2"/>
                <w:w w:val="95"/>
                <w:sz w:val="20"/>
                <w:szCs w:val="20"/>
                <w:lang w:val="en-GB"/>
              </w:rPr>
              <w:t>0</w:t>
            </w:r>
            <w:r w:rsidRPr="00D92B3C">
              <w:rPr>
                <w:rFonts w:ascii="Times New Roman" w:hAnsi="Times New Roman" w:cs="Times New Roman"/>
                <w:b/>
                <w:color w:val="000000" w:themeColor="text1"/>
                <w:spacing w:val="-2"/>
                <w:w w:val="95"/>
                <w:sz w:val="20"/>
                <w:szCs w:val="20"/>
                <w:lang w:val="en-GB"/>
              </w:rPr>
              <w:t xml:space="preserve"> CRR Waiver</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has </w:t>
            </w:r>
            <w:r w:rsidR="005E07FD" w:rsidRPr="00D92B3C">
              <w:rPr>
                <w:rFonts w:ascii="Times New Roman" w:hAnsi="Times New Roman" w:cs="Times New Roman"/>
                <w:color w:val="000000" w:themeColor="text1"/>
                <w:spacing w:val="-2"/>
                <w:w w:val="95"/>
                <w:sz w:val="20"/>
                <w:szCs w:val="20"/>
                <w:lang w:val="en-GB"/>
              </w:rPr>
              <w:t xml:space="preserve">applied a waiver pursuant </w:t>
            </w:r>
            <w:r w:rsidRPr="00D92B3C">
              <w:rPr>
                <w:rFonts w:ascii="Times New Roman" w:hAnsi="Times New Roman" w:cs="Times New Roman"/>
                <w:color w:val="000000" w:themeColor="text1"/>
                <w:spacing w:val="-2"/>
                <w:w w:val="95"/>
                <w:sz w:val="20"/>
                <w:szCs w:val="20"/>
                <w:lang w:val="en-GB"/>
              </w:rPr>
              <w:t xml:space="preserve">to Article 10 </w:t>
            </w:r>
            <w:r w:rsidR="00573846" w:rsidRPr="00D92B3C">
              <w:rPr>
                <w:rFonts w:ascii="Times New Roman" w:hAnsi="Times New Roman" w:cs="Times New Roman"/>
                <w:color w:val="000000" w:themeColor="text1"/>
                <w:spacing w:val="-2"/>
                <w:w w:val="95"/>
                <w:sz w:val="20"/>
                <w:szCs w:val="20"/>
                <w:lang w:val="en-GB"/>
              </w:rPr>
              <w:t>of Regulation (EU) No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N –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Total assets</w:t>
            </w:r>
          </w:p>
          <w:p w14:paraId="5FC57CD9" w14:textId="77777777"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assets as defined </w:t>
            </w:r>
            <w:r w:rsidR="00310A05" w:rsidRPr="00D92B3C">
              <w:rPr>
                <w:rFonts w:ascii="Times New Roman" w:hAnsi="Times New Roman" w:cs="Times New Roman"/>
                <w:color w:val="000000" w:themeColor="text1"/>
                <w:spacing w:val="-2"/>
                <w:w w:val="95"/>
                <w:sz w:val="20"/>
                <w:szCs w:val="20"/>
                <w:lang w:val="en-GB"/>
              </w:rPr>
              <w:t xml:space="preserve">for </w:t>
            </w:r>
            <w:r w:rsidR="00E13CE3" w:rsidRPr="00D92B3C">
              <w:rPr>
                <w:rFonts w:ascii="Times New Roman" w:hAnsi="Times New Roman" w:cs="Times New Roman"/>
                <w:color w:val="000000" w:themeColor="text1"/>
                <w:spacing w:val="-2"/>
                <w:w w:val="95"/>
                <w:sz w:val="20"/>
                <w:szCs w:val="20"/>
                <w:lang w:val="en-GB"/>
              </w:rPr>
              <w:t>FINREP</w:t>
            </w:r>
            <w:r w:rsidR="00310A05"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F</w:t>
            </w:r>
            <w:r w:rsidR="00310A05" w:rsidRPr="00D92B3C">
              <w:rPr>
                <w:rFonts w:ascii="Times New Roman" w:hAnsi="Times New Roman" w:cs="Times New Roman"/>
                <w:color w:val="000000" w:themeColor="text1"/>
                <w:spacing w:val="-2"/>
                <w:w w:val="95"/>
                <w:sz w:val="20"/>
                <w:szCs w:val="20"/>
                <w:lang w:val="en-GB"/>
              </w:rPr>
              <w:t xml:space="preserve"> 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380</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00310A05" w:rsidRPr="00D92B3C">
              <w:rPr>
                <w:rFonts w:ascii="Times New Roman" w:hAnsi="Times New Roman" w:cs="Times New Roman"/>
                <w:color w:val="000000" w:themeColor="text1"/>
                <w:spacing w:val="-2"/>
                <w:w w:val="95"/>
                <w:sz w:val="20"/>
                <w:szCs w:val="20"/>
                <w:lang w:val="en-GB"/>
              </w:rPr>
              <w:t>}</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064140" w:rsidRPr="00D92B3C">
              <w:rPr>
                <w:rFonts w:ascii="Times New Roman" w:hAnsi="Times New Roman" w:cs="Times New Roman"/>
                <w:color w:val="000000" w:themeColor="text1"/>
                <w:spacing w:val="-2"/>
                <w:sz w:val="20"/>
                <w:szCs w:val="20"/>
                <w:lang w:val="en-GB"/>
              </w:rPr>
              <w:t>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Total </w:t>
            </w:r>
            <w:r w:rsidR="00E13CE3" w:rsidRPr="00D92B3C">
              <w:rPr>
                <w:rFonts w:ascii="Times New Roman" w:hAnsi="Times New Roman" w:cs="Times New Roman"/>
                <w:b/>
                <w:color w:val="000000" w:themeColor="text1"/>
                <w:spacing w:val="-2"/>
                <w:w w:val="95"/>
                <w:sz w:val="20"/>
                <w:szCs w:val="20"/>
                <w:lang w:val="en-GB"/>
              </w:rPr>
              <w:t>Risk Exposure amount</w:t>
            </w:r>
          </w:p>
          <w:p w14:paraId="42957D55" w14:textId="77777777"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risk exposure amount as defined for </w:t>
            </w:r>
            <w:r w:rsidR="00E13CE3" w:rsidRPr="00D92B3C">
              <w:rPr>
                <w:rFonts w:ascii="Times New Roman" w:hAnsi="Times New Roman" w:cs="Times New Roman"/>
                <w:color w:val="000000" w:themeColor="text1"/>
                <w:spacing w:val="-2"/>
                <w:w w:val="95"/>
                <w:sz w:val="20"/>
                <w:szCs w:val="20"/>
                <w:lang w:val="en-GB"/>
              </w:rPr>
              <w:t>COREP</w:t>
            </w:r>
            <w:r w:rsidRPr="00D92B3C">
              <w:rPr>
                <w:rFonts w:ascii="Times New Roman" w:hAnsi="Times New Roman" w:cs="Times New Roman"/>
                <w:color w:val="000000" w:themeColor="text1"/>
                <w:spacing w:val="-2"/>
                <w:w w:val="95"/>
                <w:sz w:val="20"/>
                <w:szCs w:val="20"/>
                <w:lang w:val="en-GB"/>
              </w:rPr>
              <w:t xml:space="preserve"> (OF):</w:t>
            </w:r>
            <w:r w:rsidR="00E13CE3"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02.00</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p>
          <w:p w14:paraId="7BF6070F" w14:textId="77777777"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3B2C87"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w:t>
            </w:r>
            <w:r w:rsidR="001D5221" w:rsidRPr="00D92B3C">
              <w:rPr>
                <w:rFonts w:ascii="Times New Roman" w:hAnsi="Times New Roman" w:cs="Times New Roman"/>
                <w:color w:val="000000" w:themeColor="text1"/>
                <w:spacing w:val="-2"/>
                <w:w w:val="95"/>
                <w:sz w:val="20"/>
                <w:szCs w:val="20"/>
                <w:lang w:val="en-GB"/>
              </w:rPr>
              <w:t xml:space="preserve">entities that are not institutions and </w:t>
            </w:r>
            <w:r w:rsidRPr="00D92B3C">
              <w:rPr>
                <w:rFonts w:ascii="Times New Roman" w:hAnsi="Times New Roman" w:cs="Times New Roman"/>
                <w:color w:val="000000" w:themeColor="text1"/>
                <w:spacing w:val="-2"/>
                <w:w w:val="95"/>
                <w:sz w:val="20"/>
                <w:szCs w:val="20"/>
                <w:lang w:val="en-GB"/>
              </w:rPr>
              <w:t xml:space="preserve">entities benefitting from a waiver in accordance with Article 7 </w:t>
            </w:r>
            <w:r w:rsidR="00064140" w:rsidRPr="00D92B3C">
              <w:rPr>
                <w:rFonts w:ascii="Times New Roman" w:hAnsi="Times New Roman" w:cs="Times New Roman"/>
                <w:color w:val="000000" w:themeColor="text1"/>
                <w:spacing w:val="-2"/>
                <w:w w:val="95"/>
                <w:sz w:val="20"/>
                <w:szCs w:val="20"/>
                <w:lang w:val="en-GB"/>
              </w:rPr>
              <w:t xml:space="preserve">or Article 10 </w:t>
            </w:r>
            <w:r w:rsidRPr="00D92B3C">
              <w:rPr>
                <w:rFonts w:ascii="Times New Roman"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pacing w:val="-2"/>
                <w:w w:val="95"/>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835CC3" w:rsidRPr="00D92B3C">
              <w:rPr>
                <w:rFonts w:ascii="Times New Roman" w:hAnsi="Times New Roman" w:cs="Times New Roman"/>
                <w:color w:val="000000" w:themeColor="text1"/>
                <w:spacing w:val="-2"/>
                <w:sz w:val="20"/>
                <w:szCs w:val="20"/>
                <w:lang w:val="en-GB"/>
              </w:rPr>
              <w:t>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Leverage ratio exposure </w:t>
            </w:r>
          </w:p>
          <w:p w14:paraId="6A9F8E13" w14:textId="43628CF2"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w:t>
            </w:r>
            <w:r w:rsidR="00135FA8" w:rsidRPr="00D92B3C">
              <w:rPr>
                <w:rFonts w:ascii="Times New Roman" w:hAnsi="Times New Roman" w:cs="Times New Roman"/>
                <w:color w:val="000000" w:themeColor="text1"/>
                <w:spacing w:val="-2"/>
                <w:w w:val="95"/>
                <w:sz w:val="20"/>
                <w:szCs w:val="20"/>
                <w:lang w:val="en-GB"/>
              </w:rPr>
              <w:t>l</w:t>
            </w:r>
            <w:r w:rsidRPr="00D92B3C">
              <w:rPr>
                <w:rFonts w:ascii="Times New Roman" w:hAnsi="Times New Roman" w:cs="Times New Roman"/>
                <w:color w:val="000000" w:themeColor="text1"/>
                <w:spacing w:val="-2"/>
                <w:w w:val="95"/>
                <w:sz w:val="20"/>
                <w:szCs w:val="20"/>
                <w:lang w:val="en-GB"/>
              </w:rPr>
              <w:t xml:space="preserve">everage </w:t>
            </w:r>
            <w:r w:rsidR="00135FA8" w:rsidRPr="00D92B3C">
              <w:rPr>
                <w:rFonts w:ascii="Times New Roman" w:hAnsi="Times New Roman" w:cs="Times New Roman"/>
                <w:color w:val="000000" w:themeColor="text1"/>
                <w:spacing w:val="-2"/>
                <w:w w:val="95"/>
                <w:sz w:val="20"/>
                <w:szCs w:val="20"/>
                <w:lang w:val="en-GB"/>
              </w:rPr>
              <w:t>r</w:t>
            </w:r>
            <w:r w:rsidRPr="00D92B3C">
              <w:rPr>
                <w:rFonts w:ascii="Times New Roman" w:hAnsi="Times New Roman" w:cs="Times New Roman"/>
                <w:color w:val="000000" w:themeColor="text1"/>
                <w:spacing w:val="-2"/>
                <w:w w:val="95"/>
                <w:sz w:val="20"/>
                <w:szCs w:val="20"/>
                <w:lang w:val="en-GB"/>
              </w:rPr>
              <w:t>atio exposure as defined for COREP (LR): {C 47.00;290;010}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406943"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entities </w:t>
            </w:r>
            <w:r w:rsidR="006B4B56" w:rsidRPr="00D92B3C">
              <w:rPr>
                <w:rFonts w:ascii="Times New Roman" w:hAnsi="Times New Roman" w:cs="Times New Roman"/>
                <w:color w:val="000000" w:themeColor="text1"/>
                <w:spacing w:val="-2"/>
                <w:w w:val="95"/>
                <w:sz w:val="20"/>
                <w:szCs w:val="20"/>
                <w:lang w:val="en-GB"/>
              </w:rPr>
              <w:t>that are not institutions</w:t>
            </w:r>
            <w:r w:rsidR="001D5221" w:rsidRPr="00D92B3C">
              <w:rPr>
                <w:rFonts w:ascii="Times New Roman" w:hAnsi="Times New Roman" w:cs="Times New Roman"/>
                <w:color w:val="000000" w:themeColor="text1"/>
                <w:spacing w:val="-2"/>
                <w:w w:val="95"/>
                <w:sz w:val="20"/>
                <w:szCs w:val="20"/>
                <w:lang w:val="en-GB"/>
              </w:rPr>
              <w:t xml:space="preserve"> and entities benefitting from a waiver in accordance with Article 7 or Article 10 of </w:t>
            </w:r>
            <w:r w:rsidR="00573846"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Accounting standard</w:t>
            </w:r>
          </w:p>
          <w:p w14:paraId="3E1DB82F" w14:textId="77777777"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Accounting standards applied by the entity. Report the following abbreviations:</w:t>
            </w:r>
          </w:p>
          <w:p w14:paraId="152FC7DB" w14:textId="77777777"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IFRS</w:t>
            </w:r>
          </w:p>
          <w:p w14:paraId="6512DBCC" w14:textId="77777777"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lang w:val="en-GB"/>
              </w:rPr>
            </w:pPr>
            <w:proofErr w:type="spellStart"/>
            <w:r w:rsidRPr="00D92B3C">
              <w:rPr>
                <w:rFonts w:ascii="Times New Roman" w:hAnsi="Times New Roman" w:cs="Times New Roman"/>
                <w:color w:val="000000" w:themeColor="text1"/>
                <w:spacing w:val="-2"/>
                <w:w w:val="95"/>
                <w:sz w:val="20"/>
                <w:szCs w:val="20"/>
                <w:lang w:val="en-GB"/>
              </w:rPr>
              <w:t>nGAAP</w:t>
            </w:r>
            <w:proofErr w:type="spellEnd"/>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 total consolidated assets</w:t>
            </w:r>
          </w:p>
          <w:p w14:paraId="24A7D9FB" w14:textId="77777777"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8814E2" w:rsidRPr="00D92B3C">
              <w:rPr>
                <w:rFonts w:ascii="Times New Roman" w:hAnsi="Times New Roman" w:cs="Times New Roman"/>
                <w:color w:val="000000" w:themeColor="text1"/>
                <w:spacing w:val="-2"/>
                <w:w w:val="95"/>
                <w:sz w:val="20"/>
                <w:szCs w:val="20"/>
                <w:lang w:val="en-GB"/>
              </w:rPr>
              <w:t>Entity</w:t>
            </w:r>
            <w:r w:rsidRPr="00D92B3C">
              <w:rPr>
                <w:rFonts w:ascii="Times New Roman" w:hAnsi="Times New Roman" w:cs="Times New Roman"/>
                <w:color w:val="000000" w:themeColor="text1"/>
                <w:spacing w:val="-2"/>
                <w:w w:val="95"/>
                <w:sz w:val="20"/>
                <w:szCs w:val="20"/>
                <w:lang w:val="en-GB"/>
              </w:rPr>
              <w:t xml:space="preserve"> contributes to the total consolidated assets</w:t>
            </w:r>
            <w:r w:rsidR="00310A05" w:rsidRPr="00D92B3C">
              <w:rPr>
                <w:rFonts w:ascii="Times New Roman" w:hAnsi="Times New Roman" w:cs="Times New Roman"/>
                <w:color w:val="000000" w:themeColor="text1"/>
                <w:spacing w:val="-2"/>
                <w:w w:val="95"/>
                <w:sz w:val="20"/>
                <w:szCs w:val="20"/>
                <w:lang w:val="en-GB"/>
              </w:rPr>
              <w:t xml:space="preserve"> of the group the report refers to.</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13AEA" w:rsidRPr="00D92B3C">
              <w:rPr>
                <w:rFonts w:ascii="Times New Roman" w:hAnsi="Times New Roman" w:cs="Times New Roman"/>
                <w:color w:val="000000" w:themeColor="text1"/>
                <w:spacing w:val="-2"/>
                <w:sz w:val="20"/>
                <w:szCs w:val="20"/>
                <w:lang w:val="en-GB"/>
              </w:rPr>
              <w:t>1</w:t>
            </w:r>
            <w:r w:rsidR="00255C59"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w:t>
            </w:r>
            <w:r w:rsidR="00FE1AB9" w:rsidRPr="00D92B3C">
              <w:rPr>
                <w:rFonts w:ascii="Times New Roman" w:hAnsi="Times New Roman" w:cs="Times New Roman"/>
                <w:b/>
                <w:color w:val="000000" w:themeColor="text1"/>
                <w:spacing w:val="-2"/>
                <w:w w:val="95"/>
                <w:sz w:val="20"/>
                <w:szCs w:val="20"/>
                <w:lang w:val="en-GB"/>
              </w:rPr>
              <w:t xml:space="preserve"> </w:t>
            </w:r>
            <w:r w:rsidRPr="00D92B3C">
              <w:rPr>
                <w:rFonts w:ascii="Times New Roman" w:hAnsi="Times New Roman" w:cs="Times New Roman"/>
                <w:b/>
                <w:color w:val="000000" w:themeColor="text1"/>
                <w:spacing w:val="-2"/>
                <w:w w:val="95"/>
                <w:sz w:val="20"/>
                <w:szCs w:val="20"/>
                <w:lang w:val="en-GB"/>
              </w:rPr>
              <w:t xml:space="preserve">to total consolidated </w:t>
            </w:r>
            <w:r w:rsidR="004F4368" w:rsidRPr="00D92B3C">
              <w:rPr>
                <w:rFonts w:ascii="Times New Roman" w:hAnsi="Times New Roman" w:cs="Times New Roman"/>
                <w:b/>
                <w:color w:val="000000" w:themeColor="text1"/>
                <w:spacing w:val="-2"/>
                <w:w w:val="95"/>
                <w:sz w:val="20"/>
                <w:szCs w:val="20"/>
                <w:lang w:val="en-GB"/>
              </w:rPr>
              <w:t>risk exposure amount</w:t>
            </w:r>
            <w:r w:rsidRPr="00D92B3C">
              <w:rPr>
                <w:rFonts w:ascii="Times New Roman" w:hAnsi="Times New Roman" w:cs="Times New Roman"/>
                <w:b/>
                <w:color w:val="000000" w:themeColor="text1"/>
                <w:spacing w:val="-2"/>
                <w:w w:val="95"/>
                <w:sz w:val="20"/>
                <w:szCs w:val="20"/>
                <w:lang w:val="en-GB"/>
              </w:rPr>
              <w:t xml:space="preserve"> </w:t>
            </w:r>
          </w:p>
          <w:p w14:paraId="39812058" w14:textId="77777777"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ED6757"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 xml:space="preserve">ntity contributes to the total consolidated </w:t>
            </w:r>
            <w:r w:rsidR="00213AEA" w:rsidRPr="00D92B3C">
              <w:rPr>
                <w:rFonts w:ascii="Times New Roman" w:hAnsi="Times New Roman" w:cs="Times New Roman"/>
                <w:color w:val="000000" w:themeColor="text1"/>
                <w:spacing w:val="-2"/>
                <w:w w:val="95"/>
                <w:sz w:val="20"/>
                <w:szCs w:val="20"/>
                <w:lang w:val="en-GB"/>
              </w:rPr>
              <w:t>risk exposure amount</w:t>
            </w:r>
            <w:r w:rsidR="00E74F98" w:rsidRPr="00D92B3C">
              <w:rPr>
                <w:rFonts w:ascii="Times New Roman" w:hAnsi="Times New Roman" w:cs="Times New Roman"/>
                <w:color w:val="000000" w:themeColor="text1"/>
                <w:spacing w:val="-2"/>
                <w:w w:val="95"/>
                <w:sz w:val="20"/>
                <w:szCs w:val="20"/>
                <w:lang w:val="en-GB"/>
              </w:rPr>
              <w:t xml:space="preserve"> of the group the report refers to.</w:t>
            </w:r>
            <w:r w:rsidR="00213AEA" w:rsidRPr="00D92B3C">
              <w:rPr>
                <w:rFonts w:ascii="Times New Roman" w:hAnsi="Times New Roman" w:cs="Times New Roman"/>
                <w:color w:val="000000" w:themeColor="text1"/>
                <w:spacing w:val="-2"/>
                <w:w w:val="95"/>
                <w:sz w:val="20"/>
                <w:szCs w:val="20"/>
                <w:lang w:val="en-GB"/>
              </w:rPr>
              <w:t xml:space="preserve">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w:t>
            </w:r>
            <w:r w:rsidR="00C40B45" w:rsidRPr="00D92B3C">
              <w:rPr>
                <w:rFonts w:ascii="Times New Roman" w:hAnsi="Times New Roman" w:cs="Times New Roman"/>
                <w:b/>
                <w:color w:val="000000" w:themeColor="text1"/>
                <w:spacing w:val="-2"/>
                <w:w w:val="95"/>
                <w:sz w:val="20"/>
                <w:szCs w:val="20"/>
                <w:lang w:val="en-GB"/>
              </w:rPr>
              <w:t xml:space="preserve"> consolidated</w:t>
            </w:r>
            <w:r w:rsidRPr="00D92B3C">
              <w:rPr>
                <w:rFonts w:ascii="Times New Roman" w:hAnsi="Times New Roman" w:cs="Times New Roman"/>
                <w:b/>
                <w:color w:val="000000" w:themeColor="text1"/>
                <w:spacing w:val="-2"/>
                <w:w w:val="95"/>
                <w:sz w:val="20"/>
                <w:szCs w:val="20"/>
                <w:lang w:val="en-GB"/>
              </w:rPr>
              <w:t xml:space="preserve"> leverage ratio exposure</w:t>
            </w:r>
          </w:p>
          <w:p w14:paraId="08E87EF8" w14:textId="2054E33E" w:rsidR="00CF6A09" w:rsidRPr="00D92B3C" w:rsidRDefault="00CF6A09" w:rsidP="002965E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644AC6"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ntity contributes to the total consolidated leverage ratio exposure of the group the report refers to.</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E31F8A" w:rsidRPr="00D92B3C">
              <w:rPr>
                <w:rFonts w:ascii="Times New Roman" w:hAnsi="Times New Roman" w:cs="Times New Roman"/>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Relevant legal entity</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Whether the entity constitutes a relevant legal entity pursuant to the definition in Article </w:t>
            </w:r>
            <w:r w:rsidR="00F14A44" w:rsidRPr="00D92B3C">
              <w:rPr>
                <w:rFonts w:ascii="Times New Roman" w:hAnsi="Times New Roman" w:cs="Times New Roman"/>
                <w:color w:val="000000" w:themeColor="text1"/>
                <w:spacing w:val="-2"/>
                <w:w w:val="95"/>
                <w:sz w:val="20"/>
                <w:szCs w:val="20"/>
                <w:lang w:val="en-GB"/>
              </w:rPr>
              <w:t>2 of this Regulation.</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lang w:val="en-GB"/>
              </w:rPr>
            </w:pP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170-</w:t>
            </w: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Direct parent</w:t>
            </w:r>
          </w:p>
          <w:p w14:paraId="344CE676" w14:textId="77777777"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Direct parent of the </w:t>
            </w:r>
            <w:r w:rsidR="00644AC6" w:rsidRPr="00D92B3C">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 xml:space="preserve">ntity. Only a direct parent that has more than 5% of voting rights in the </w:t>
            </w:r>
            <w:r w:rsidR="008814E2" w:rsidRPr="00D92B3C">
              <w:rPr>
                <w:rFonts w:ascii="Times New Roman" w:hAnsi="Times New Roman" w:cs="Times New Roman"/>
                <w:color w:val="000000" w:themeColor="text1"/>
                <w:spacing w:val="-2"/>
                <w:w w:val="95"/>
                <w:sz w:val="20"/>
                <w:szCs w:val="20"/>
                <w:lang w:val="en-GB"/>
              </w:rPr>
              <w:t>Entity</w:t>
            </w:r>
            <w:r w:rsidRPr="00D92B3C">
              <w:rPr>
                <w:rFonts w:ascii="Times New Roman" w:hAnsi="Times New Roman" w:cs="Times New Roman"/>
                <w:color w:val="000000" w:themeColor="text1"/>
                <w:spacing w:val="-2"/>
                <w:w w:val="95"/>
                <w:sz w:val="20"/>
                <w:szCs w:val="20"/>
                <w:lang w:val="en-GB"/>
              </w:rPr>
              <w:t xml:space="preserve"> shall be reported</w:t>
            </w:r>
            <w:r w:rsidR="003D1BCE" w:rsidRPr="00D92B3C">
              <w:rPr>
                <w:rFonts w:ascii="Times New Roman" w:hAnsi="Times New Roman" w:cs="Times New Roman"/>
                <w:color w:val="000000" w:themeColor="text1"/>
                <w:spacing w:val="-2"/>
                <w:w w:val="95"/>
                <w:sz w:val="20"/>
                <w:szCs w:val="20"/>
                <w:lang w:val="en-GB"/>
              </w:rPr>
              <w:t>.</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If an entity has more than one direct parent, only the direct parent with the highest capital share – or voting share, if relevant – shall be reported.</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77777777"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E13CE3" w:rsidRPr="00DB77B6">
              <w:rPr>
                <w:rFonts w:ascii="Times New Roman" w:hAnsi="Times New Roman" w:cs="Times New Roman"/>
                <w:color w:val="000000" w:themeColor="text1"/>
                <w:spacing w:val="-2"/>
                <w:sz w:val="20"/>
                <w:szCs w:val="20"/>
                <w:lang w:val="en-GB"/>
              </w:rPr>
              <w:t>1</w:t>
            </w:r>
            <w:ins w:id="13" w:author="EBA staff" w:date="2021-02-10T12:02:00Z">
              <w:r w:rsidR="002965E8" w:rsidRPr="00DB77B6">
                <w:rPr>
                  <w:rFonts w:ascii="Times New Roman" w:hAnsi="Times New Roman" w:cs="Times New Roman"/>
                  <w:color w:val="000000" w:themeColor="text1"/>
                  <w:spacing w:val="-2"/>
                  <w:sz w:val="20"/>
                  <w:szCs w:val="20"/>
                  <w:lang w:val="en-GB"/>
                </w:rPr>
                <w:t>7</w:t>
              </w:r>
            </w:ins>
            <w:del w:id="14" w:author="EBA staff" w:date="2021-02-10T12:02:00Z">
              <w:r w:rsidR="00CF6A09" w:rsidRPr="00DB77B6" w:rsidDel="002965E8">
                <w:rPr>
                  <w:rFonts w:ascii="Times New Roman" w:hAnsi="Times New Roman" w:cs="Times New Roman"/>
                  <w:color w:val="000000" w:themeColor="text1"/>
                  <w:spacing w:val="-2"/>
                  <w:sz w:val="20"/>
                  <w:szCs w:val="20"/>
                  <w:lang w:val="en-GB"/>
                </w:rPr>
                <w:delText>4</w:delText>
              </w:r>
            </w:del>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Name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z w:val="20"/>
                <w:szCs w:val="20"/>
                <w:lang w:val="en-GB"/>
              </w:rPr>
              <w:t>Name of t</w:t>
            </w:r>
            <w:r w:rsidR="00E13CE3" w:rsidRPr="00D92B3C">
              <w:rPr>
                <w:rFonts w:ascii="Times New Roman" w:hAnsi="Times New Roman" w:cs="Times New Roman"/>
                <w:color w:val="000000" w:themeColor="text1"/>
                <w:spacing w:val="-2"/>
                <w:w w:val="95"/>
                <w:sz w:val="20"/>
                <w:szCs w:val="20"/>
                <w:lang w:val="en-GB"/>
              </w:rPr>
              <w:t>he direct parent of the entity.</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77777777"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E13CE3" w:rsidRPr="00DB77B6">
              <w:rPr>
                <w:rFonts w:ascii="Times New Roman" w:hAnsi="Times New Roman" w:cs="Times New Roman"/>
                <w:color w:val="000000" w:themeColor="text1"/>
                <w:spacing w:val="-2"/>
                <w:sz w:val="20"/>
                <w:szCs w:val="20"/>
                <w:lang w:val="en-GB"/>
              </w:rPr>
              <w:t>1</w:t>
            </w:r>
            <w:ins w:id="15" w:author="EBA staff" w:date="2021-02-10T12:02:00Z">
              <w:r w:rsidR="002965E8" w:rsidRPr="00DB77B6">
                <w:rPr>
                  <w:rFonts w:ascii="Times New Roman" w:hAnsi="Times New Roman" w:cs="Times New Roman"/>
                  <w:color w:val="000000" w:themeColor="text1"/>
                  <w:spacing w:val="-2"/>
                  <w:sz w:val="20"/>
                  <w:szCs w:val="20"/>
                  <w:lang w:val="en-GB"/>
                </w:rPr>
                <w:t>8</w:t>
              </w:r>
            </w:ins>
            <w:del w:id="16" w:author="EBA staff" w:date="2021-02-10T12:02:00Z">
              <w:r w:rsidR="00CF6A09" w:rsidRPr="00DB77B6" w:rsidDel="002965E8">
                <w:rPr>
                  <w:rFonts w:ascii="Times New Roman" w:hAnsi="Times New Roman" w:cs="Times New Roman"/>
                  <w:color w:val="000000" w:themeColor="text1"/>
                  <w:spacing w:val="-2"/>
                  <w:sz w:val="20"/>
                  <w:szCs w:val="20"/>
                  <w:lang w:val="en-GB"/>
                </w:rPr>
                <w:delText>5</w:delText>
              </w:r>
            </w:del>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Code</w:t>
            </w:r>
          </w:p>
          <w:p w14:paraId="64B20F51" w14:textId="77777777"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w:t>
            </w:r>
            <w:r w:rsidR="00FD163D" w:rsidRPr="00D92B3C">
              <w:rPr>
                <w:rFonts w:ascii="Times New Roman" w:hAnsi="Times New Roman" w:cs="Times New Roman"/>
                <w:color w:val="000000" w:themeColor="text1"/>
                <w:spacing w:val="-2"/>
                <w:w w:val="95"/>
                <w:sz w:val="20"/>
                <w:szCs w:val="20"/>
                <w:lang w:val="en-GB"/>
              </w:rPr>
              <w:t>d</w:t>
            </w:r>
            <w:r w:rsidRPr="00D92B3C">
              <w:rPr>
                <w:rFonts w:ascii="Times New Roman" w:hAnsi="Times New Roman" w:cs="Times New Roman"/>
                <w:color w:val="000000" w:themeColor="text1"/>
                <w:spacing w:val="-2"/>
                <w:w w:val="95"/>
                <w:sz w:val="20"/>
                <w:szCs w:val="20"/>
                <w:lang w:val="en-GB"/>
              </w:rPr>
              <w:t>irect parent. For institutions the code shall be the 20-digit, alphanumeric LEI code. For other entities the code shall be the 20-digit, alphanumeric LEI code, or if not available a code under a uniform codification applicable in the Union, or if not available a national code.</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code shall be unique and used consistently across the templates. The code shall always have a value.</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77777777"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E13CE3" w:rsidRPr="00DB77B6">
              <w:rPr>
                <w:rFonts w:ascii="Times New Roman" w:hAnsi="Times New Roman" w:cs="Times New Roman"/>
                <w:color w:val="000000" w:themeColor="text1"/>
                <w:spacing w:val="-2"/>
                <w:sz w:val="20"/>
                <w:szCs w:val="20"/>
                <w:lang w:val="en-GB"/>
              </w:rPr>
              <w:t>1</w:t>
            </w:r>
            <w:ins w:id="17" w:author="EBA staff" w:date="2021-02-10T12:02:00Z">
              <w:r w:rsidR="002965E8" w:rsidRPr="00DB77B6">
                <w:rPr>
                  <w:rFonts w:ascii="Times New Roman" w:hAnsi="Times New Roman" w:cs="Times New Roman"/>
                  <w:color w:val="000000" w:themeColor="text1"/>
                  <w:spacing w:val="-2"/>
                  <w:sz w:val="20"/>
                  <w:szCs w:val="20"/>
                  <w:lang w:val="en-GB"/>
                </w:rPr>
                <w:t>9</w:t>
              </w:r>
            </w:ins>
            <w:del w:id="18" w:author="EBA staff" w:date="2021-02-10T12:02:00Z">
              <w:r w:rsidR="00CF6A09" w:rsidRPr="00DB77B6" w:rsidDel="002965E8">
                <w:rPr>
                  <w:rFonts w:ascii="Times New Roman" w:hAnsi="Times New Roman" w:cs="Times New Roman"/>
                  <w:color w:val="000000" w:themeColor="text1"/>
                  <w:spacing w:val="-2"/>
                  <w:sz w:val="20"/>
                  <w:szCs w:val="20"/>
                  <w:lang w:val="en-GB"/>
                </w:rPr>
                <w:delText>6</w:delText>
              </w:r>
            </w:del>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lang w:val="en-GB"/>
              </w:rPr>
            </w:pPr>
            <w:r w:rsidRPr="00D92B3C">
              <w:rPr>
                <w:rFonts w:ascii="Times New Roman" w:eastAsia="Book Antiqua" w:hAnsi="Times New Roman" w:cs="Times New Roman"/>
                <w:b/>
                <w:color w:val="000000" w:themeColor="text1"/>
                <w:sz w:val="20"/>
                <w:szCs w:val="20"/>
                <w:lang w:val="en-GB"/>
              </w:rPr>
              <w:t>LEI code</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pacing w:val="-2"/>
                <w:sz w:val="20"/>
                <w:szCs w:val="20"/>
                <w:lang w:val="en-GB"/>
              </w:rPr>
              <w:t>entity, where available.</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77777777"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ins w:id="19" w:author="EBA staff" w:date="2021-02-10T12:02:00Z">
              <w:r w:rsidR="002965E8" w:rsidRPr="00DB77B6">
                <w:rPr>
                  <w:rFonts w:ascii="Times New Roman" w:hAnsi="Times New Roman" w:cs="Times New Roman"/>
                  <w:color w:val="000000" w:themeColor="text1"/>
                  <w:spacing w:val="-2"/>
                  <w:sz w:val="20"/>
                  <w:szCs w:val="20"/>
                  <w:lang w:val="en-GB"/>
                </w:rPr>
                <w:t>20</w:t>
              </w:r>
            </w:ins>
            <w:del w:id="20" w:author="EBA staff" w:date="2021-02-10T12:02:00Z">
              <w:r w:rsidR="00E13CE3" w:rsidRPr="00DB77B6" w:rsidDel="002965E8">
                <w:rPr>
                  <w:rFonts w:ascii="Times New Roman" w:hAnsi="Times New Roman" w:cs="Times New Roman"/>
                  <w:color w:val="000000" w:themeColor="text1"/>
                  <w:spacing w:val="-2"/>
                  <w:sz w:val="20"/>
                  <w:szCs w:val="20"/>
                  <w:lang w:val="en-GB"/>
                </w:rPr>
                <w:delText>1</w:delText>
              </w:r>
              <w:r w:rsidR="00CF6A09" w:rsidRPr="00DB77B6" w:rsidDel="002965E8">
                <w:rPr>
                  <w:rFonts w:ascii="Times New Roman" w:hAnsi="Times New Roman" w:cs="Times New Roman"/>
                  <w:color w:val="000000" w:themeColor="text1"/>
                  <w:spacing w:val="-2"/>
                  <w:sz w:val="20"/>
                  <w:szCs w:val="20"/>
                  <w:lang w:val="en-GB"/>
                </w:rPr>
                <w:delText>7</w:delText>
              </w:r>
            </w:del>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Share capital</w:t>
            </w:r>
          </w:p>
          <w:p w14:paraId="263D6149" w14:textId="77777777"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Amount of share capital held by the </w:t>
            </w:r>
            <w:r w:rsidR="00620DB3" w:rsidRPr="00D92B3C">
              <w:rPr>
                <w:rFonts w:ascii="Times New Roman" w:eastAsia="Cambria" w:hAnsi="Times New Roman" w:cs="Times New Roman"/>
                <w:color w:val="000000" w:themeColor="text1"/>
                <w:spacing w:val="-2"/>
                <w:w w:val="95"/>
                <w:sz w:val="20"/>
                <w:szCs w:val="20"/>
                <w:lang w:val="en-GB"/>
              </w:rPr>
              <w:t>D</w:t>
            </w:r>
            <w:r w:rsidRPr="00D92B3C">
              <w:rPr>
                <w:rFonts w:ascii="Times New Roman" w:eastAsia="Cambria" w:hAnsi="Times New Roman" w:cs="Times New Roman"/>
                <w:color w:val="000000" w:themeColor="text1"/>
                <w:spacing w:val="-2"/>
                <w:w w:val="95"/>
                <w:sz w:val="20"/>
                <w:szCs w:val="20"/>
                <w:lang w:val="en-GB"/>
              </w:rPr>
              <w:t xml:space="preserve">irect parent in the </w:t>
            </w:r>
            <w:r w:rsidR="00644AC6"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ntity</w:t>
            </w:r>
            <w:r w:rsidR="00094398" w:rsidRPr="00D92B3C">
              <w:rPr>
                <w:rFonts w:ascii="Times New Roman" w:eastAsia="Cambria" w:hAnsi="Times New Roman" w:cs="Times New Roman"/>
                <w:color w:val="000000" w:themeColor="text1"/>
                <w:spacing w:val="-2"/>
                <w:w w:val="95"/>
                <w:sz w:val="20"/>
                <w:szCs w:val="20"/>
                <w:lang w:val="en-GB"/>
              </w:rPr>
              <w:t>, excluding reserves.</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77777777"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del w:id="21" w:author="EBA staff" w:date="2021-02-10T12:02:00Z">
              <w:r w:rsidR="00E13CE3" w:rsidRPr="00DB77B6" w:rsidDel="002965E8">
                <w:rPr>
                  <w:rFonts w:ascii="Times New Roman" w:hAnsi="Times New Roman" w:cs="Times New Roman"/>
                  <w:color w:val="000000" w:themeColor="text1"/>
                  <w:spacing w:val="-2"/>
                  <w:sz w:val="20"/>
                  <w:szCs w:val="20"/>
                  <w:lang w:val="en-GB"/>
                </w:rPr>
                <w:delText>1</w:delText>
              </w:r>
              <w:r w:rsidR="00CF6A09" w:rsidRPr="00DB77B6" w:rsidDel="002965E8">
                <w:rPr>
                  <w:rFonts w:ascii="Times New Roman" w:hAnsi="Times New Roman" w:cs="Times New Roman"/>
                  <w:color w:val="000000" w:themeColor="text1"/>
                  <w:spacing w:val="-2"/>
                  <w:sz w:val="20"/>
                  <w:szCs w:val="20"/>
                  <w:lang w:val="en-GB"/>
                </w:rPr>
                <w:delText>8</w:delText>
              </w:r>
            </w:del>
            <w:ins w:id="22" w:author="EBA staff" w:date="2021-02-10T12:02:00Z">
              <w:r w:rsidR="002965E8" w:rsidRPr="00DB77B6">
                <w:rPr>
                  <w:rFonts w:ascii="Times New Roman" w:hAnsi="Times New Roman" w:cs="Times New Roman"/>
                  <w:color w:val="000000" w:themeColor="text1"/>
                  <w:spacing w:val="-2"/>
                  <w:sz w:val="20"/>
                  <w:szCs w:val="20"/>
                  <w:lang w:val="en-GB"/>
                </w:rPr>
                <w:t>21</w:t>
              </w:r>
            </w:ins>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Voting</w:t>
            </w:r>
            <w:r w:rsidRPr="00D92B3C">
              <w:rPr>
                <w:rFonts w:ascii="Times New Roman" w:hAnsi="Times New Roman" w:cs="Times New Roman"/>
                <w:b/>
                <w:color w:val="000000" w:themeColor="text1"/>
                <w:spacing w:val="-7"/>
                <w:w w:val="95"/>
                <w:sz w:val="20"/>
                <w:szCs w:val="20"/>
                <w:lang w:val="en-GB"/>
              </w:rPr>
              <w:t xml:space="preserve"> </w:t>
            </w:r>
            <w:r w:rsidRPr="00D92B3C">
              <w:rPr>
                <w:rFonts w:ascii="Times New Roman" w:hAnsi="Times New Roman" w:cs="Times New Roman"/>
                <w:b/>
                <w:color w:val="000000" w:themeColor="text1"/>
                <w:w w:val="95"/>
                <w:sz w:val="20"/>
                <w:szCs w:val="20"/>
                <w:lang w:val="en-GB"/>
              </w:rPr>
              <w:t>rights</w:t>
            </w:r>
            <w:r w:rsidRPr="00D92B3C">
              <w:rPr>
                <w:rFonts w:ascii="Times New Roman" w:hAnsi="Times New Roman" w:cs="Times New Roman"/>
                <w:b/>
                <w:color w:val="000000" w:themeColor="text1"/>
                <w:spacing w:val="-7"/>
                <w:w w:val="95"/>
                <w:sz w:val="20"/>
                <w:szCs w:val="20"/>
                <w:lang w:val="en-GB"/>
              </w:rPr>
              <w:t xml:space="preserve"> in the </w:t>
            </w:r>
            <w:r w:rsidR="00644AC6" w:rsidRPr="00D92B3C">
              <w:rPr>
                <w:rFonts w:ascii="Times New Roman" w:hAnsi="Times New Roman" w:cs="Times New Roman"/>
                <w:b/>
                <w:color w:val="000000" w:themeColor="text1"/>
                <w:spacing w:val="-7"/>
                <w:w w:val="95"/>
                <w:sz w:val="20"/>
                <w:szCs w:val="20"/>
                <w:lang w:val="en-GB"/>
              </w:rPr>
              <w:t>E</w:t>
            </w:r>
            <w:r w:rsidRPr="00D92B3C">
              <w:rPr>
                <w:rFonts w:ascii="Times New Roman" w:hAnsi="Times New Roman" w:cs="Times New Roman"/>
                <w:b/>
                <w:color w:val="000000" w:themeColor="text1"/>
                <w:spacing w:val="-7"/>
                <w:w w:val="95"/>
                <w:sz w:val="20"/>
                <w:szCs w:val="20"/>
                <w:lang w:val="en-GB"/>
              </w:rPr>
              <w:t>ntity</w:t>
            </w:r>
          </w:p>
          <w:p w14:paraId="595FBDDF" w14:textId="77777777"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Percentage of voting rights held by the direct parent in </w:t>
            </w:r>
            <w:r w:rsidR="00332FB4" w:rsidRPr="00D92B3C">
              <w:rPr>
                <w:rFonts w:ascii="Times New Roman" w:eastAsia="Cambria" w:hAnsi="Times New Roman" w:cs="Times New Roman"/>
                <w:color w:val="000000" w:themeColor="text1"/>
                <w:spacing w:val="-1"/>
                <w:w w:val="95"/>
                <w:sz w:val="20"/>
                <w:szCs w:val="20"/>
                <w:lang w:val="en-GB"/>
              </w:rPr>
              <w:t>the E</w:t>
            </w:r>
            <w:r w:rsidRPr="00D92B3C">
              <w:rPr>
                <w:rFonts w:ascii="Times New Roman" w:eastAsia="Cambria" w:hAnsi="Times New Roman" w:cs="Times New Roman"/>
                <w:color w:val="000000" w:themeColor="text1"/>
                <w:spacing w:val="-1"/>
                <w:w w:val="95"/>
                <w:sz w:val="20"/>
                <w:szCs w:val="20"/>
                <w:lang w:val="en-GB"/>
              </w:rPr>
              <w:t>ntity</w:t>
            </w:r>
            <w:r w:rsidR="001E5A11" w:rsidRPr="00D92B3C">
              <w:rPr>
                <w:rFonts w:ascii="Times New Roman" w:eastAsia="Cambria" w:hAnsi="Times New Roman" w:cs="Times New Roman"/>
                <w:color w:val="000000" w:themeColor="text1"/>
                <w:spacing w:val="-1"/>
                <w:w w:val="95"/>
                <w:sz w:val="20"/>
                <w:szCs w:val="20"/>
                <w:lang w:val="en-GB"/>
              </w:rPr>
              <w:t>.</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This </w:t>
            </w:r>
            <w:r w:rsidR="00F71364" w:rsidRPr="00D92B3C">
              <w:rPr>
                <w:rFonts w:ascii="Times New Roman" w:eastAsia="Cambria" w:hAnsi="Times New Roman" w:cs="Times New Roman"/>
                <w:color w:val="000000" w:themeColor="text1"/>
                <w:spacing w:val="-1"/>
                <w:w w:val="95"/>
                <w:sz w:val="20"/>
                <w:szCs w:val="20"/>
                <w:lang w:val="en-GB"/>
              </w:rPr>
              <w:t xml:space="preserve">information </w:t>
            </w:r>
            <w:r w:rsidRPr="00D92B3C">
              <w:rPr>
                <w:rFonts w:ascii="Times New Roman" w:eastAsia="Cambria" w:hAnsi="Times New Roman" w:cs="Times New Roman"/>
                <w:color w:val="000000" w:themeColor="text1"/>
                <w:spacing w:val="-1"/>
                <w:w w:val="95"/>
                <w:sz w:val="20"/>
                <w:szCs w:val="20"/>
                <w:lang w:val="en-GB"/>
              </w:rPr>
              <w:t xml:space="preserve">is only required if one share is not equal to one vote (hence voting rights are not equal to </w:t>
            </w:r>
            <w:r w:rsidR="00F71364" w:rsidRPr="00D92B3C">
              <w:rPr>
                <w:rFonts w:ascii="Times New Roman" w:eastAsia="Cambria" w:hAnsi="Times New Roman" w:cs="Times New Roman"/>
                <w:color w:val="000000" w:themeColor="text1"/>
                <w:spacing w:val="-1"/>
                <w:w w:val="95"/>
                <w:sz w:val="20"/>
                <w:szCs w:val="20"/>
                <w:lang w:val="en-GB"/>
              </w:rPr>
              <w:t>s</w:t>
            </w:r>
            <w:r w:rsidR="001E5A11" w:rsidRPr="00D92B3C">
              <w:rPr>
                <w:rFonts w:ascii="Times New Roman" w:eastAsia="Cambria" w:hAnsi="Times New Roman" w:cs="Times New Roman"/>
                <w:color w:val="000000" w:themeColor="text1"/>
                <w:spacing w:val="-1"/>
                <w:w w:val="95"/>
                <w:sz w:val="20"/>
                <w:szCs w:val="20"/>
                <w:lang w:val="en-GB"/>
              </w:rPr>
              <w:t>hare capital</w:t>
            </w:r>
            <w:r w:rsidRPr="00D92B3C">
              <w:rPr>
                <w:rFonts w:ascii="Times New Roman" w:eastAsia="Cambria" w:hAnsi="Times New Roman" w:cs="Times New Roman"/>
                <w:color w:val="000000" w:themeColor="text1"/>
                <w:spacing w:val="-1"/>
                <w:w w:val="95"/>
                <w:sz w:val="20"/>
                <w:szCs w:val="20"/>
                <w:lang w:val="en-GB"/>
              </w:rPr>
              <w:t>)</w:t>
            </w:r>
            <w:r w:rsidR="001E5A11" w:rsidRPr="00D92B3C">
              <w:rPr>
                <w:rFonts w:ascii="Times New Roman" w:eastAsia="Cambria" w:hAnsi="Times New Roman" w:cs="Times New Roman"/>
                <w:color w:val="000000" w:themeColor="text1"/>
                <w:spacing w:val="-1"/>
                <w:w w:val="95"/>
                <w:sz w:val="20"/>
                <w:szCs w:val="20"/>
                <w:lang w:val="en-GB"/>
              </w:rPr>
              <w:t>.</w:t>
            </w:r>
          </w:p>
        </w:tc>
      </w:tr>
    </w:tbl>
    <w:p w14:paraId="7D57015D" w14:textId="77777777" w:rsidR="00E13CE3" w:rsidRPr="00D92B3C" w:rsidRDefault="00E13CE3" w:rsidP="00E13CE3">
      <w:pPr>
        <w:rPr>
          <w:rFonts w:ascii="Times New Roman" w:hAnsi="Times New Roman" w:cs="Times New Roman"/>
          <w:color w:val="000000" w:themeColor="text1"/>
          <w:sz w:val="20"/>
          <w:szCs w:val="20"/>
          <w:lang w:val="en-GB"/>
        </w:rPr>
      </w:pPr>
    </w:p>
    <w:p w14:paraId="0DDC4041"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3" w:name="_Toc492542322"/>
      <w:bookmarkStart w:id="24" w:name="_Toc509909040"/>
      <w:r w:rsidRPr="00D92B3C">
        <w:rPr>
          <w:rFonts w:ascii="Times New Roman" w:hAnsi="Times New Roman" w:cs="Times New Roman"/>
          <w:szCs w:val="20"/>
        </w:rPr>
        <w:t>Z 0</w:t>
      </w:r>
      <w:r w:rsidR="00ED49C4" w:rsidRPr="00D92B3C">
        <w:rPr>
          <w:rFonts w:ascii="Times New Roman" w:hAnsi="Times New Roman" w:cs="Times New Roman"/>
          <w:szCs w:val="20"/>
        </w:rPr>
        <w:t>2</w:t>
      </w:r>
      <w:r w:rsidR="00E13CE3" w:rsidRPr="00D92B3C">
        <w:rPr>
          <w:rFonts w:ascii="Times New Roman" w:hAnsi="Times New Roman" w:cs="Times New Roman"/>
          <w:szCs w:val="20"/>
        </w:rPr>
        <w:t>.00 - Liability Structure (LIAB)</w:t>
      </w:r>
      <w:bookmarkEnd w:id="23"/>
      <w:bookmarkEnd w:id="24"/>
    </w:p>
    <w:p w14:paraId="5599ADA4" w14:textId="77777777" w:rsidR="005B4526" w:rsidRPr="00D92B3C" w:rsidRDefault="005B4526" w:rsidP="00EC261B">
      <w:pPr>
        <w:pStyle w:val="Instructionsberschrift3"/>
        <w:rPr>
          <w:lang w:val="en-GB"/>
        </w:rPr>
      </w:pPr>
      <w:r w:rsidRPr="00D92B3C">
        <w:rPr>
          <w:lang w:val="en-GB"/>
        </w:rPr>
        <w:t>General remarks</w:t>
      </w:r>
    </w:p>
    <w:p w14:paraId="03A756FB" w14:textId="77777777"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requires granular information on the liability structure of the </w:t>
      </w:r>
      <w:r w:rsidR="007166F7" w:rsidRPr="00D92B3C">
        <w:rPr>
          <w:rFonts w:ascii="Times New Roman" w:hAnsi="Times New Roman" w:cs="Times New Roman"/>
          <w:sz w:val="20"/>
          <w:szCs w:val="20"/>
          <w:lang w:val="en-GB"/>
        </w:rPr>
        <w:t xml:space="preserve">entity or </w:t>
      </w:r>
      <w:r w:rsidR="00F27B72" w:rsidRPr="00D92B3C">
        <w:rPr>
          <w:rFonts w:ascii="Times New Roman" w:hAnsi="Times New Roman" w:cs="Times New Roman"/>
          <w:sz w:val="20"/>
          <w:szCs w:val="20"/>
          <w:lang w:val="en-GB"/>
        </w:rPr>
        <w:t>group</w:t>
      </w:r>
      <w:r w:rsidR="00116110" w:rsidRPr="00D92B3C">
        <w:rPr>
          <w:rFonts w:ascii="Times New Roman" w:hAnsi="Times New Roman" w:cs="Times New Roman"/>
          <w:sz w:val="20"/>
          <w:szCs w:val="20"/>
          <w:lang w:val="en-GB"/>
        </w:rPr>
        <w:t xml:space="preserve">. Liabilities are broken down by </w:t>
      </w:r>
      <w:r w:rsidRPr="00D92B3C">
        <w:rPr>
          <w:rFonts w:ascii="Times New Roman" w:hAnsi="Times New Roman" w:cs="Times New Roman"/>
          <w:sz w:val="20"/>
          <w:szCs w:val="20"/>
          <w:lang w:val="en-GB"/>
        </w:rPr>
        <w:t>liabilities excluded from bail-in</w:t>
      </w:r>
      <w:r w:rsidR="00ED49C4" w:rsidRPr="00D92B3C">
        <w:rPr>
          <w:rFonts w:ascii="Times New Roman" w:hAnsi="Times New Roman" w:cs="Times New Roman"/>
          <w:sz w:val="20"/>
          <w:szCs w:val="20"/>
          <w:lang w:val="en-GB"/>
        </w:rPr>
        <w:t xml:space="preserve"> and liabilities</w:t>
      </w:r>
      <w:r w:rsidR="00116110"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not </w:t>
      </w:r>
      <w:r w:rsidR="00116110" w:rsidRPr="00D92B3C">
        <w:rPr>
          <w:rFonts w:ascii="Times New Roman" w:hAnsi="Times New Roman" w:cs="Times New Roman"/>
          <w:sz w:val="20"/>
          <w:szCs w:val="20"/>
          <w:lang w:val="en-GB"/>
        </w:rPr>
        <w:t>excluded from bail-in</w:t>
      </w:r>
      <w:r w:rsidRPr="00D92B3C">
        <w:rPr>
          <w:rFonts w:ascii="Times New Roman" w:hAnsi="Times New Roman" w:cs="Times New Roman"/>
          <w:sz w:val="20"/>
          <w:szCs w:val="20"/>
          <w:lang w:val="en-GB"/>
        </w:rPr>
        <w:t xml:space="preserve">. </w:t>
      </w:r>
      <w:r w:rsidR="00ED49C4" w:rsidRPr="00D92B3C">
        <w:rPr>
          <w:rFonts w:ascii="Times New Roman" w:hAnsi="Times New Roman" w:cs="Times New Roman"/>
          <w:sz w:val="20"/>
          <w:szCs w:val="20"/>
          <w:lang w:val="en-GB"/>
        </w:rPr>
        <w:t>F</w:t>
      </w:r>
      <w:r w:rsidR="00116110" w:rsidRPr="00D92B3C">
        <w:rPr>
          <w:rFonts w:ascii="Times New Roman" w:hAnsi="Times New Roman" w:cs="Times New Roman"/>
          <w:sz w:val="20"/>
          <w:szCs w:val="20"/>
          <w:lang w:val="en-GB"/>
        </w:rPr>
        <w:t>urther br</w:t>
      </w:r>
      <w:r w:rsidR="00ED49C4" w:rsidRPr="00D92B3C">
        <w:rPr>
          <w:rFonts w:ascii="Times New Roman" w:hAnsi="Times New Roman" w:cs="Times New Roman"/>
          <w:sz w:val="20"/>
          <w:szCs w:val="20"/>
          <w:lang w:val="en-GB"/>
        </w:rPr>
        <w:t>eak</w:t>
      </w:r>
      <w:r w:rsidR="00116110" w:rsidRPr="00D92B3C">
        <w:rPr>
          <w:rFonts w:ascii="Times New Roman" w:hAnsi="Times New Roman" w:cs="Times New Roman"/>
          <w:sz w:val="20"/>
          <w:szCs w:val="20"/>
          <w:lang w:val="en-GB"/>
        </w:rPr>
        <w:t>down</w:t>
      </w:r>
      <w:r w:rsidR="00ED49C4" w:rsidRPr="00D92B3C">
        <w:rPr>
          <w:rFonts w:ascii="Times New Roman" w:hAnsi="Times New Roman" w:cs="Times New Roman"/>
          <w:sz w:val="20"/>
          <w:szCs w:val="20"/>
          <w:lang w:val="en-GB"/>
        </w:rPr>
        <w:t>s</w:t>
      </w:r>
      <w:r w:rsidR="00116110" w:rsidRPr="00D92B3C">
        <w:rPr>
          <w:rFonts w:ascii="Times New Roman" w:hAnsi="Times New Roman" w:cs="Times New Roman"/>
          <w:sz w:val="20"/>
          <w:szCs w:val="20"/>
          <w:lang w:val="en-GB"/>
        </w:rPr>
        <w:t xml:space="preserve"> by liability classes, counterparty classes and maturity</w:t>
      </w:r>
      <w:r w:rsidR="00ED49C4" w:rsidRPr="00D92B3C">
        <w:rPr>
          <w:rFonts w:ascii="Times New Roman" w:hAnsi="Times New Roman" w:cs="Times New Roman"/>
          <w:sz w:val="20"/>
          <w:szCs w:val="20"/>
          <w:lang w:val="en-GB"/>
        </w:rPr>
        <w:t xml:space="preserve"> are provided.</w:t>
      </w:r>
    </w:p>
    <w:p w14:paraId="1ECE4660" w14:textId="77777777" w:rsidR="008E116E" w:rsidRPr="00DB77B6" w:rsidRDefault="00BD69D5" w:rsidP="008E116E">
      <w:pPr>
        <w:pStyle w:val="InstructionsText2"/>
        <w:numPr>
          <w:ilvl w:val="0"/>
          <w:numId w:val="29"/>
        </w:numPr>
        <w:spacing w:before="0"/>
        <w:ind w:left="714" w:hanging="357"/>
        <w:rPr>
          <w:ins w:id="25" w:author="EBA staff" w:date="2021-04-26T12:19:00Z"/>
          <w:rFonts w:ascii="Times New Roman" w:hAnsi="Times New Roman" w:cs="Times New Roman"/>
          <w:sz w:val="20"/>
          <w:szCs w:val="20"/>
          <w:lang w:val="en-GB"/>
        </w:rPr>
      </w:pPr>
      <w:r w:rsidRPr="00DB77B6">
        <w:rPr>
          <w:rFonts w:ascii="Times New Roman" w:hAnsi="Times New Roman" w:cs="Times New Roman"/>
          <w:sz w:val="20"/>
          <w:szCs w:val="20"/>
          <w:lang w:val="en-GB"/>
        </w:rPr>
        <w:t>Where a maturity breakdown is set out in this template, t</w:t>
      </w:r>
      <w:r w:rsidR="00E13CE3" w:rsidRPr="00DB77B6">
        <w:rPr>
          <w:rFonts w:ascii="Times New Roman" w:hAnsi="Times New Roman" w:cs="Times New Roman"/>
          <w:sz w:val="20"/>
          <w:szCs w:val="20"/>
          <w:lang w:val="en-GB"/>
        </w:rPr>
        <w:t>he re</w:t>
      </w:r>
      <w:r w:rsidR="00ED49C4" w:rsidRPr="00DB77B6">
        <w:rPr>
          <w:rFonts w:ascii="Times New Roman" w:hAnsi="Times New Roman" w:cs="Times New Roman"/>
          <w:sz w:val="20"/>
          <w:szCs w:val="20"/>
          <w:lang w:val="en-GB"/>
        </w:rPr>
        <w:t>sidual</w:t>
      </w:r>
      <w:r w:rsidR="00E13CE3" w:rsidRPr="00DB77B6">
        <w:rPr>
          <w:rFonts w:ascii="Times New Roman" w:hAnsi="Times New Roman" w:cs="Times New Roman"/>
          <w:sz w:val="20"/>
          <w:szCs w:val="20"/>
          <w:lang w:val="en-GB"/>
        </w:rPr>
        <w:t xml:space="preserve"> maturity </w:t>
      </w:r>
      <w:r w:rsidRPr="00DB77B6">
        <w:rPr>
          <w:rFonts w:ascii="Times New Roman" w:hAnsi="Times New Roman" w:cs="Times New Roman"/>
          <w:sz w:val="20"/>
          <w:szCs w:val="20"/>
          <w:lang w:val="en-GB"/>
        </w:rPr>
        <w:t xml:space="preserve">shall be </w:t>
      </w:r>
      <w:r w:rsidR="00E13CE3" w:rsidRPr="00DB77B6">
        <w:rPr>
          <w:rFonts w:ascii="Times New Roman" w:hAnsi="Times New Roman" w:cs="Times New Roman"/>
          <w:sz w:val="20"/>
          <w:szCs w:val="20"/>
          <w:lang w:val="en-GB"/>
        </w:rPr>
        <w:t>the time until the contractual maturity</w:t>
      </w:r>
      <w:ins w:id="26" w:author="EBA staff" w:date="2021-04-26T12:19:00Z">
        <w:r w:rsidR="008E116E" w:rsidRPr="00DB77B6">
          <w:rPr>
            <w:rFonts w:ascii="Times New Roman" w:hAnsi="Times New Roman" w:cs="Times New Roman"/>
            <w:sz w:val="20"/>
            <w:szCs w:val="20"/>
            <w:lang w:val="en-GB"/>
          </w:rPr>
          <w:t>. By derogation from that:</w:t>
        </w:r>
      </w:ins>
    </w:p>
    <w:p w14:paraId="4C384CA4" w14:textId="77777777" w:rsidR="008E116E" w:rsidRPr="00DB77B6" w:rsidRDefault="008E116E" w:rsidP="008E116E">
      <w:pPr>
        <w:pStyle w:val="InstructionsText2"/>
        <w:numPr>
          <w:ilvl w:val="1"/>
          <w:numId w:val="29"/>
        </w:numPr>
        <w:spacing w:before="0"/>
        <w:rPr>
          <w:ins w:id="27" w:author="EBA staff" w:date="2021-04-26T12:20:00Z"/>
          <w:rFonts w:ascii="Times New Roman" w:hAnsi="Times New Roman" w:cs="Times New Roman"/>
          <w:sz w:val="20"/>
          <w:szCs w:val="20"/>
          <w:lang w:val="en-GB"/>
        </w:rPr>
      </w:pPr>
      <w:ins w:id="28" w:author="EBA staff" w:date="2021-04-26T12:19:00Z">
        <w:r w:rsidRPr="00DB77B6">
          <w:rPr>
            <w:rFonts w:ascii="Times New Roman" w:hAnsi="Times New Roman" w:cs="Times New Roman"/>
            <w:sz w:val="20"/>
            <w:szCs w:val="20"/>
            <w:lang w:val="en-GB"/>
          </w:rPr>
          <w:t>where a liabilities instrument includes a holder redemption option exercisable prior to the original stated maturity of the instrument, the maturity of the instrument shall be defined as the earliest possible date on which the holder can exercise the redemption option and request redemption or repayment of the instrument</w:t>
        </w:r>
      </w:ins>
    </w:p>
    <w:p w14:paraId="30A43287" w14:textId="77777777" w:rsidR="0025207C" w:rsidRDefault="008E116E" w:rsidP="008E116E">
      <w:pPr>
        <w:pStyle w:val="InstructionsText2"/>
        <w:numPr>
          <w:ilvl w:val="1"/>
          <w:numId w:val="29"/>
        </w:numPr>
        <w:spacing w:before="0"/>
        <w:rPr>
          <w:ins w:id="29" w:author="EBA staff" w:date="2021-06-16T12:32:00Z"/>
          <w:rFonts w:ascii="Times New Roman" w:hAnsi="Times New Roman" w:cs="Times New Roman"/>
          <w:sz w:val="20"/>
          <w:szCs w:val="20"/>
          <w:lang w:val="en-GB"/>
        </w:rPr>
      </w:pPr>
      <w:ins w:id="30" w:author="EBA staff" w:date="2021-04-26T12:20:00Z">
        <w:r w:rsidRPr="00DB77B6">
          <w:rPr>
            <w:rFonts w:ascii="Times New Roman" w:hAnsi="Times New Roman" w:cs="Times New Roman"/>
            <w:sz w:val="20"/>
            <w:szCs w:val="20"/>
            <w:lang w:val="en-GB"/>
          </w:rPr>
          <w:t>where a</w:t>
        </w:r>
      </w:ins>
      <w:ins w:id="31" w:author="EBA staff" w:date="2021-04-26T12:23:00Z">
        <w:r w:rsidRPr="00DB77B6">
          <w:rPr>
            <w:rFonts w:ascii="Times New Roman" w:hAnsi="Times New Roman" w:cs="Times New Roman"/>
            <w:sz w:val="20"/>
            <w:szCs w:val="20"/>
            <w:lang w:val="en-GB"/>
          </w:rPr>
          <w:t xml:space="preserve"> </w:t>
        </w:r>
      </w:ins>
      <w:ins w:id="32" w:author="EBA staff" w:date="2021-04-26T12:20:00Z">
        <w:r w:rsidRPr="00DB77B6">
          <w:rPr>
            <w:rFonts w:ascii="Times New Roman" w:hAnsi="Times New Roman" w:cs="Times New Roman"/>
            <w:sz w:val="20"/>
            <w:szCs w:val="20"/>
            <w:lang w:val="en-GB"/>
          </w:rPr>
          <w:t>liabilities instrument includes an incentive for the issuer to call, redeem, repay or repurchase the instrument prior to the original stated maturity of the instrument, the maturity of the instrument shall be defined as the earliest possible date on which the issuer can exercise that option and request redemption or repayment of the instrument</w:t>
        </w:r>
      </w:ins>
    </w:p>
    <w:p w14:paraId="78D1E8F8" w14:textId="3052813B" w:rsidR="008E116E" w:rsidRPr="00DB77B6" w:rsidRDefault="0025207C" w:rsidP="008E116E">
      <w:pPr>
        <w:pStyle w:val="InstructionsText2"/>
        <w:numPr>
          <w:ilvl w:val="1"/>
          <w:numId w:val="29"/>
        </w:numPr>
        <w:spacing w:before="0"/>
        <w:rPr>
          <w:ins w:id="33" w:author="EBA staff" w:date="2021-04-26T12:24:00Z"/>
          <w:rFonts w:ascii="Times New Roman" w:hAnsi="Times New Roman" w:cs="Times New Roman"/>
          <w:sz w:val="20"/>
          <w:szCs w:val="20"/>
          <w:lang w:val="en-GB"/>
        </w:rPr>
      </w:pPr>
      <w:ins w:id="34" w:author="EBA staff" w:date="2021-06-16T12:32:00Z">
        <w:r>
          <w:rPr>
            <w:rFonts w:ascii="Times New Roman" w:hAnsi="Times New Roman" w:cs="Times New Roman"/>
            <w:sz w:val="20"/>
            <w:szCs w:val="20"/>
            <w:lang w:val="en-GB"/>
          </w:rPr>
          <w:t xml:space="preserve">Where the instrument includes </w:t>
        </w:r>
      </w:ins>
      <w:ins w:id="35" w:author="EBA staff" w:date="2021-06-16T12:46:00Z">
        <w:r w:rsidR="00A941F0">
          <w:rPr>
            <w:rFonts w:ascii="Times New Roman" w:hAnsi="Times New Roman" w:cs="Times New Roman"/>
            <w:sz w:val="20"/>
            <w:szCs w:val="20"/>
            <w:lang w:val="en-GB"/>
          </w:rPr>
          <w:t xml:space="preserve">such </w:t>
        </w:r>
      </w:ins>
      <w:ins w:id="36" w:author="EBA staff" w:date="2021-06-16T12:32:00Z">
        <w:r>
          <w:rPr>
            <w:rFonts w:ascii="Times New Roman" w:hAnsi="Times New Roman" w:cs="Times New Roman"/>
            <w:sz w:val="20"/>
            <w:szCs w:val="20"/>
            <w:lang w:val="en-GB"/>
          </w:rPr>
          <w:t>a</w:t>
        </w:r>
      </w:ins>
      <w:ins w:id="37" w:author="EBA staff" w:date="2021-06-16T12:54:00Z">
        <w:r w:rsidR="00A941F0">
          <w:rPr>
            <w:rFonts w:ascii="Times New Roman" w:hAnsi="Times New Roman" w:cs="Times New Roman"/>
            <w:sz w:val="20"/>
            <w:szCs w:val="20"/>
            <w:lang w:val="en-GB"/>
          </w:rPr>
          <w:t xml:space="preserve"> call</w:t>
        </w:r>
      </w:ins>
      <w:ins w:id="38" w:author="EBA staff" w:date="2021-06-16T12:32:00Z">
        <w:r>
          <w:rPr>
            <w:rFonts w:ascii="Times New Roman" w:hAnsi="Times New Roman" w:cs="Times New Roman"/>
            <w:sz w:val="20"/>
            <w:szCs w:val="20"/>
            <w:lang w:val="en-GB"/>
          </w:rPr>
          <w:t xml:space="preserve"> </w:t>
        </w:r>
      </w:ins>
      <w:del w:id="39" w:author="EBA staff" w:date="2021-04-26T12:24:00Z">
        <w:r w:rsidR="00E13CE3" w:rsidRPr="00DB77B6" w:rsidDel="008E116E">
          <w:rPr>
            <w:rFonts w:ascii="Times New Roman" w:hAnsi="Times New Roman" w:cs="Times New Roman"/>
            <w:sz w:val="20"/>
            <w:szCs w:val="20"/>
            <w:lang w:val="en-GB"/>
          </w:rPr>
          <w:delText xml:space="preserve"> or, </w:delText>
        </w:r>
      </w:del>
      <w:del w:id="40" w:author="EBA staff" w:date="2021-04-26T12:14:00Z">
        <w:r w:rsidR="00E13CE3" w:rsidRPr="00DB77B6" w:rsidDel="008E116E">
          <w:rPr>
            <w:rFonts w:ascii="Times New Roman" w:hAnsi="Times New Roman" w:cs="Times New Roman"/>
            <w:sz w:val="20"/>
            <w:szCs w:val="20"/>
            <w:lang w:val="en-GB"/>
          </w:rPr>
          <w:delText xml:space="preserve">when there is an </w:delText>
        </w:r>
        <w:r w:rsidR="00025BC3" w:rsidRPr="00DB77B6" w:rsidDel="008E116E">
          <w:rPr>
            <w:rFonts w:ascii="Times New Roman" w:hAnsi="Times New Roman" w:cs="Times New Roman"/>
            <w:sz w:val="20"/>
            <w:szCs w:val="20"/>
            <w:lang w:val="en-GB"/>
          </w:rPr>
          <w:delText xml:space="preserve">explicit or </w:delText>
        </w:r>
        <w:r w:rsidR="00E13CE3" w:rsidRPr="00DB77B6" w:rsidDel="008E116E">
          <w:rPr>
            <w:rFonts w:ascii="Times New Roman" w:hAnsi="Times New Roman" w:cs="Times New Roman"/>
            <w:sz w:val="20"/>
            <w:szCs w:val="20"/>
            <w:lang w:val="en-GB"/>
          </w:rPr>
          <w:delText>implicit</w:delText>
        </w:r>
        <w:r w:rsidR="00025BC3" w:rsidRPr="00DB77B6" w:rsidDel="008E116E">
          <w:rPr>
            <w:rFonts w:ascii="Times New Roman" w:hAnsi="Times New Roman" w:cs="Times New Roman"/>
            <w:sz w:val="20"/>
            <w:szCs w:val="20"/>
            <w:lang w:val="en-GB"/>
          </w:rPr>
          <w:delText>, contractual or statutory,</w:delText>
        </w:r>
        <w:r w:rsidR="00E13CE3" w:rsidRPr="00DB77B6" w:rsidDel="008E116E">
          <w:rPr>
            <w:rFonts w:ascii="Times New Roman" w:hAnsi="Times New Roman" w:cs="Times New Roman"/>
            <w:sz w:val="20"/>
            <w:szCs w:val="20"/>
            <w:lang w:val="en-GB"/>
          </w:rPr>
          <w:delText xml:space="preserve"> right for the holder of </w:delText>
        </w:r>
        <w:r w:rsidR="00025BC3" w:rsidRPr="00DB77B6" w:rsidDel="008E116E">
          <w:rPr>
            <w:rFonts w:ascii="Times New Roman" w:hAnsi="Times New Roman" w:cs="Times New Roman"/>
            <w:sz w:val="20"/>
            <w:szCs w:val="20"/>
            <w:lang w:val="en-GB"/>
          </w:rPr>
          <w:delText xml:space="preserve">an </w:delText>
        </w:r>
        <w:r w:rsidR="00E13CE3" w:rsidRPr="00DB77B6" w:rsidDel="008E116E">
          <w:rPr>
            <w:rFonts w:ascii="Times New Roman" w:hAnsi="Times New Roman" w:cs="Times New Roman"/>
            <w:sz w:val="20"/>
            <w:szCs w:val="20"/>
            <w:lang w:val="en-GB"/>
          </w:rPr>
          <w:delText>instrument</w:delText>
        </w:r>
        <w:r w:rsidR="00025BC3" w:rsidRPr="00DB77B6" w:rsidDel="008E116E">
          <w:rPr>
            <w:rFonts w:ascii="Times New Roman" w:hAnsi="Times New Roman" w:cs="Times New Roman"/>
            <w:sz w:val="20"/>
            <w:szCs w:val="20"/>
            <w:lang w:val="en-GB"/>
          </w:rPr>
          <w:delText xml:space="preserve"> </w:delText>
        </w:r>
        <w:r w:rsidR="00E13CE3" w:rsidRPr="00DB77B6" w:rsidDel="008E116E">
          <w:rPr>
            <w:rFonts w:ascii="Times New Roman" w:hAnsi="Times New Roman" w:cs="Times New Roman"/>
            <w:sz w:val="20"/>
            <w:szCs w:val="20"/>
            <w:lang w:val="en-GB"/>
          </w:rPr>
          <w:delText>to early reimbursement, until the first date where such a right arises</w:delText>
        </w:r>
      </w:del>
      <w:del w:id="41" w:author="EBA staff" w:date="2021-04-26T12:24:00Z">
        <w:r w:rsidR="00E13CE3" w:rsidRPr="00DB77B6" w:rsidDel="008E116E">
          <w:rPr>
            <w:rFonts w:ascii="Times New Roman" w:hAnsi="Times New Roman" w:cs="Times New Roman"/>
            <w:sz w:val="20"/>
            <w:szCs w:val="20"/>
            <w:lang w:val="en-GB"/>
          </w:rPr>
          <w:delText>.</w:delText>
        </w:r>
      </w:del>
      <w:ins w:id="42" w:author="EBA staff" w:date="2021-06-16T12:32:00Z">
        <w:r>
          <w:rPr>
            <w:rFonts w:ascii="Times New Roman" w:hAnsi="Times New Roman" w:cs="Times New Roman"/>
            <w:sz w:val="20"/>
            <w:szCs w:val="20"/>
            <w:lang w:val="en-GB"/>
          </w:rPr>
          <w:t xml:space="preserve">option </w:t>
        </w:r>
        <w:r w:rsidRPr="00DB77B6">
          <w:rPr>
            <w:rFonts w:ascii="Times New Roman" w:hAnsi="Times New Roman" w:cs="Times New Roman"/>
            <w:sz w:val="20"/>
            <w:szCs w:val="20"/>
            <w:lang w:val="en-GB"/>
          </w:rPr>
          <w:t xml:space="preserve">for the issuer </w:t>
        </w:r>
      </w:ins>
      <w:ins w:id="43" w:author="EBA staff" w:date="2021-06-16T12:33:00Z">
        <w:r>
          <w:rPr>
            <w:rFonts w:ascii="Times New Roman" w:hAnsi="Times New Roman" w:cs="Times New Roman"/>
            <w:sz w:val="20"/>
            <w:szCs w:val="20"/>
            <w:lang w:val="en-GB"/>
          </w:rPr>
          <w:t xml:space="preserve">with an </w:t>
        </w:r>
        <w:r w:rsidRPr="0025207C">
          <w:rPr>
            <w:rFonts w:ascii="Times New Roman" w:hAnsi="Times New Roman" w:cs="Times New Roman"/>
            <w:sz w:val="20"/>
            <w:szCs w:val="20"/>
            <w:lang w:val="en-GB"/>
          </w:rPr>
          <w:t>unspecified exercise date</w:t>
        </w:r>
        <w:r>
          <w:rPr>
            <w:rFonts w:ascii="Times New Roman" w:hAnsi="Times New Roman" w:cs="Times New Roman"/>
            <w:sz w:val="20"/>
            <w:szCs w:val="20"/>
            <w:lang w:val="en-GB"/>
          </w:rPr>
          <w:t xml:space="preserve"> or where the </w:t>
        </w:r>
      </w:ins>
      <w:ins w:id="44" w:author="EBA staff" w:date="2021-06-16T12:47:00Z">
        <w:r w:rsidR="00A941F0">
          <w:rPr>
            <w:rFonts w:ascii="Times New Roman" w:hAnsi="Times New Roman" w:cs="Times New Roman"/>
            <w:sz w:val="20"/>
            <w:szCs w:val="20"/>
            <w:lang w:val="en-GB"/>
          </w:rPr>
          <w:t xml:space="preserve">exercise of the option is triggered by specific events, the conservatively estimated likely </w:t>
        </w:r>
      </w:ins>
      <w:ins w:id="45" w:author="EBA staff" w:date="2021-06-16T12:48:00Z">
        <w:r w:rsidR="00A941F0">
          <w:rPr>
            <w:rFonts w:ascii="Times New Roman" w:hAnsi="Times New Roman" w:cs="Times New Roman"/>
            <w:sz w:val="20"/>
            <w:szCs w:val="20"/>
            <w:lang w:val="en-GB"/>
          </w:rPr>
          <w:t>exercise dat</w:t>
        </w:r>
      </w:ins>
      <w:ins w:id="46" w:author="EBA staff" w:date="2021-06-16T12:49:00Z">
        <w:r w:rsidR="00A941F0">
          <w:rPr>
            <w:rFonts w:ascii="Times New Roman" w:hAnsi="Times New Roman" w:cs="Times New Roman"/>
            <w:sz w:val="20"/>
            <w:szCs w:val="20"/>
            <w:lang w:val="en-GB"/>
          </w:rPr>
          <w:t>e shall be reported; regulatory or tax call options shall not be considered for this purpose.</w:t>
        </w:r>
      </w:ins>
    </w:p>
    <w:p w14:paraId="45C08BF6" w14:textId="33E408D2" w:rsidR="00E13CE3" w:rsidRPr="008E116E" w:rsidRDefault="00E13CE3" w:rsidP="008E116E">
      <w:pPr>
        <w:pStyle w:val="InstructionsText2"/>
        <w:numPr>
          <w:ilvl w:val="0"/>
          <w:numId w:val="0"/>
        </w:numPr>
        <w:spacing w:before="0"/>
        <w:ind w:left="720"/>
      </w:pPr>
      <w:del w:id="47" w:author="EBA staff" w:date="2021-04-26T12:24:00Z">
        <w:r w:rsidRPr="00DB77B6" w:rsidDel="008E116E">
          <w:delText xml:space="preserve"> </w:delText>
        </w:r>
      </w:del>
      <w:ins w:id="48" w:author="EBA staff" w:date="2021-04-26T12:15:00Z">
        <w:r w:rsidR="008E116E" w:rsidRPr="00DB77B6">
          <w:rPr>
            <w:rFonts w:ascii="Times New Roman" w:hAnsi="Times New Roman" w:cs="Times New Roman"/>
            <w:sz w:val="20"/>
            <w:szCs w:val="20"/>
            <w:lang w:val="en-GB"/>
          </w:rPr>
          <w:t>In case of i</w:t>
        </w:r>
      </w:ins>
      <w:del w:id="49" w:author="EBA staff" w:date="2021-04-26T12:15:00Z">
        <w:r w:rsidR="00AE420E" w:rsidRPr="00DB77B6" w:rsidDel="008E116E">
          <w:rPr>
            <w:rFonts w:ascii="Times New Roman" w:hAnsi="Times New Roman" w:cs="Times New Roman"/>
            <w:sz w:val="20"/>
            <w:szCs w:val="20"/>
            <w:lang w:val="en-GB"/>
          </w:rPr>
          <w:delText>I</w:delText>
        </w:r>
      </w:del>
      <w:r w:rsidRPr="00DB77B6">
        <w:rPr>
          <w:rFonts w:ascii="Times New Roman" w:hAnsi="Times New Roman" w:cs="Times New Roman"/>
          <w:sz w:val="20"/>
          <w:szCs w:val="20"/>
          <w:lang w:val="en-GB"/>
        </w:rPr>
        <w:t>nterim payments of principal</w:t>
      </w:r>
      <w:ins w:id="50" w:author="EBA staff" w:date="2021-04-26T12:15:00Z">
        <w:r w:rsidR="008E116E" w:rsidRPr="00DB77B6">
          <w:rPr>
            <w:rFonts w:ascii="Times New Roman" w:hAnsi="Times New Roman" w:cs="Times New Roman"/>
            <w:sz w:val="20"/>
            <w:szCs w:val="20"/>
            <w:lang w:val="en-GB"/>
          </w:rPr>
          <w:t>, the principal</w:t>
        </w:r>
      </w:ins>
      <w:r w:rsidRPr="00DB77B6">
        <w:rPr>
          <w:rFonts w:ascii="Times New Roman" w:hAnsi="Times New Roman" w:cs="Times New Roman"/>
          <w:sz w:val="20"/>
          <w:szCs w:val="20"/>
          <w:lang w:val="en-GB"/>
        </w:rPr>
        <w:t xml:space="preserve"> </w:t>
      </w:r>
      <w:r w:rsidR="00AE420E" w:rsidRPr="00DB77B6">
        <w:rPr>
          <w:rFonts w:ascii="Times New Roman" w:hAnsi="Times New Roman" w:cs="Times New Roman"/>
          <w:sz w:val="20"/>
          <w:szCs w:val="20"/>
          <w:lang w:val="en-GB"/>
        </w:rPr>
        <w:t xml:space="preserve">shall </w:t>
      </w:r>
      <w:r w:rsidRPr="00DB77B6">
        <w:rPr>
          <w:rFonts w:ascii="Times New Roman" w:hAnsi="Times New Roman" w:cs="Times New Roman"/>
          <w:sz w:val="20"/>
          <w:szCs w:val="20"/>
          <w:lang w:val="en-GB"/>
        </w:rPr>
        <w:t>be split</w:t>
      </w:r>
      <w:ins w:id="51" w:author="EBA staff" w:date="2021-04-26T12:15:00Z">
        <w:r w:rsidR="008E116E" w:rsidRPr="00DB77B6">
          <w:rPr>
            <w:rFonts w:ascii="Times New Roman" w:hAnsi="Times New Roman" w:cs="Times New Roman"/>
            <w:sz w:val="20"/>
            <w:szCs w:val="20"/>
            <w:lang w:val="en-GB"/>
          </w:rPr>
          <w:t xml:space="preserve"> and allocated</w:t>
        </w:r>
      </w:ins>
      <w:r w:rsidRPr="00DB77B6">
        <w:rPr>
          <w:rFonts w:ascii="Times New Roman" w:hAnsi="Times New Roman" w:cs="Times New Roman"/>
          <w:sz w:val="20"/>
          <w:szCs w:val="20"/>
          <w:lang w:val="en-GB"/>
        </w:rPr>
        <w:t xml:space="preserve"> into the corresponding maturity buckets.</w:t>
      </w:r>
      <w:r w:rsidR="00ED49C4" w:rsidRPr="00DB77B6">
        <w:rPr>
          <w:rFonts w:ascii="Times New Roman" w:hAnsi="Times New Roman" w:cs="Times New Roman"/>
          <w:sz w:val="20"/>
          <w:szCs w:val="20"/>
          <w:lang w:val="en-GB"/>
        </w:rPr>
        <w:t xml:space="preserve"> Where applicable, the maturity shall be considered separately for both the principal amount and accrued interest</w:t>
      </w:r>
      <w:r w:rsidR="00ED49C4" w:rsidRPr="00DB77B6">
        <w:t>.</w:t>
      </w:r>
    </w:p>
    <w:p w14:paraId="06C63FBA" w14:textId="77777777"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By default, amounts reported </w:t>
      </w:r>
      <w:r w:rsidR="00743E08" w:rsidRPr="00D92B3C">
        <w:rPr>
          <w:rFonts w:ascii="Times New Roman" w:hAnsi="Times New Roman" w:cs="Times New Roman"/>
          <w:sz w:val="20"/>
          <w:szCs w:val="20"/>
          <w:lang w:val="en-GB"/>
        </w:rPr>
        <w:t>in this template</w:t>
      </w:r>
      <w:r w:rsidRPr="00D92B3C">
        <w:rPr>
          <w:rFonts w:ascii="Times New Roman" w:hAnsi="Times New Roman" w:cs="Times New Roman"/>
          <w:sz w:val="20"/>
          <w:szCs w:val="20"/>
          <w:lang w:val="en-GB"/>
        </w:rPr>
        <w:t xml:space="preserve"> shall be </w:t>
      </w:r>
      <w:r w:rsidR="00E13CE3" w:rsidRPr="00D92B3C">
        <w:rPr>
          <w:rFonts w:ascii="Times New Roman" w:hAnsi="Times New Roman" w:cs="Times New Roman"/>
          <w:sz w:val="20"/>
          <w:szCs w:val="20"/>
          <w:lang w:val="en-GB"/>
        </w:rPr>
        <w:t>outstanding amount</w:t>
      </w:r>
      <w:r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outstanding amount </w:t>
      </w:r>
      <w:r w:rsidRPr="00D92B3C">
        <w:rPr>
          <w:rFonts w:ascii="Times New Roman" w:hAnsi="Times New Roman" w:cs="Times New Roman"/>
          <w:sz w:val="20"/>
          <w:szCs w:val="20"/>
          <w:lang w:val="en-GB"/>
        </w:rPr>
        <w:t xml:space="preserve">of a claim or instrument </w:t>
      </w:r>
      <w:r w:rsidR="00E13CE3" w:rsidRPr="00D92B3C">
        <w:rPr>
          <w:rFonts w:ascii="Times New Roman" w:hAnsi="Times New Roman" w:cs="Times New Roman"/>
          <w:sz w:val="20"/>
          <w:szCs w:val="20"/>
          <w:lang w:val="en-GB"/>
        </w:rPr>
        <w:t xml:space="preserve">is the </w:t>
      </w:r>
      <w:r w:rsidR="00B94542" w:rsidRPr="00D92B3C">
        <w:rPr>
          <w:rFonts w:ascii="Times New Roman" w:hAnsi="Times New Roman" w:cs="Times New Roman"/>
          <w:sz w:val="20"/>
          <w:szCs w:val="20"/>
          <w:lang w:val="en-GB"/>
        </w:rPr>
        <w:t xml:space="preserve">sum of the </w:t>
      </w:r>
      <w:r w:rsidR="00E13CE3" w:rsidRPr="00D92B3C">
        <w:rPr>
          <w:rFonts w:ascii="Times New Roman" w:hAnsi="Times New Roman" w:cs="Times New Roman"/>
          <w:sz w:val="20"/>
          <w:szCs w:val="20"/>
          <w:lang w:val="en-GB"/>
        </w:rPr>
        <w:t>principal amount of</w:t>
      </w:r>
      <w:r w:rsidR="00B94542" w:rsidRPr="00D92B3C">
        <w:rPr>
          <w:rFonts w:ascii="Times New Roman" w:hAnsi="Times New Roman" w:cs="Times New Roman"/>
          <w:sz w:val="20"/>
          <w:szCs w:val="20"/>
          <w:lang w:val="en-GB"/>
        </w:rPr>
        <w:t>, and accrued interest on</w:t>
      </w:r>
      <w:r w:rsidR="00743E08" w:rsidRPr="00D92B3C">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the </w:t>
      </w:r>
      <w:r w:rsidR="00E13CE3" w:rsidRPr="00D92B3C">
        <w:rPr>
          <w:rFonts w:ascii="Times New Roman" w:hAnsi="Times New Roman" w:cs="Times New Roman"/>
          <w:sz w:val="20"/>
          <w:szCs w:val="20"/>
          <w:lang w:val="en-GB"/>
        </w:rPr>
        <w:t xml:space="preserve">claim or instrument. </w:t>
      </w:r>
      <w:r w:rsidR="00B94542" w:rsidRPr="00D92B3C">
        <w:rPr>
          <w:rFonts w:ascii="Times New Roman" w:hAnsi="Times New Roman" w:cs="Times New Roman"/>
          <w:sz w:val="20"/>
          <w:szCs w:val="20"/>
          <w:lang w:val="en-GB"/>
        </w:rPr>
        <w:t xml:space="preserve">The </w:t>
      </w:r>
      <w:r w:rsidR="00E13CE3" w:rsidRPr="00D92B3C">
        <w:rPr>
          <w:rFonts w:ascii="Times New Roman" w:hAnsi="Times New Roman" w:cs="Times New Roman"/>
          <w:sz w:val="20"/>
          <w:szCs w:val="20"/>
          <w:lang w:val="en-GB"/>
        </w:rPr>
        <w:t xml:space="preserve">outstanding amount due is equal to the value of the claim which the creditor could file under insolvency proceedings. </w:t>
      </w:r>
    </w:p>
    <w:p w14:paraId="7E87707F" w14:textId="77777777"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By</w:t>
      </w:r>
      <w:r w:rsidR="00D31A52" w:rsidRPr="00D92B3C">
        <w:rPr>
          <w:rFonts w:ascii="Times New Roman" w:hAnsi="Times New Roman" w:cs="Times New Roman"/>
          <w:sz w:val="20"/>
          <w:szCs w:val="20"/>
          <w:lang w:val="en-GB"/>
        </w:rPr>
        <w:t xml:space="preserve"> way of</w:t>
      </w:r>
      <w:r w:rsidRPr="00D92B3C">
        <w:rPr>
          <w:rFonts w:ascii="Times New Roman" w:hAnsi="Times New Roman" w:cs="Times New Roman"/>
          <w:sz w:val="20"/>
          <w:szCs w:val="20"/>
          <w:lang w:val="en-GB"/>
        </w:rPr>
        <w:t xml:space="preserve"> derogation</w:t>
      </w:r>
      <w:r w:rsidR="000F49B3" w:rsidRPr="00D92B3C">
        <w:rPr>
          <w:rFonts w:ascii="Times New Roman" w:hAnsi="Times New Roman" w:cs="Times New Roman"/>
          <w:sz w:val="20"/>
          <w:szCs w:val="20"/>
          <w:lang w:val="en-GB"/>
        </w:rPr>
        <w:t xml:space="preserve"> from the previous paragraph</w:t>
      </w:r>
      <w:r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 xml:space="preserve">balance sheet liabilities arising from derivatives (reported in row </w:t>
      </w:r>
      <w:r w:rsidR="00556372" w:rsidRPr="00D92B3C">
        <w:rPr>
          <w:rFonts w:ascii="Times New Roman" w:hAnsi="Times New Roman" w:cs="Times New Roman"/>
          <w:sz w:val="20"/>
          <w:szCs w:val="20"/>
          <w:lang w:val="en-GB"/>
        </w:rPr>
        <w:t>0</w:t>
      </w:r>
      <w:r w:rsidR="00E13CE3" w:rsidRPr="00D92B3C">
        <w:rPr>
          <w:rFonts w:ascii="Times New Roman" w:hAnsi="Times New Roman" w:cs="Times New Roman"/>
          <w:sz w:val="20"/>
          <w:szCs w:val="20"/>
          <w:lang w:val="en-GB"/>
        </w:rPr>
        <w:t>330)</w:t>
      </w:r>
      <w:r w:rsidRPr="00D92B3C">
        <w:rPr>
          <w:rFonts w:ascii="Times New Roman" w:hAnsi="Times New Roman" w:cs="Times New Roman"/>
          <w:sz w:val="20"/>
          <w:szCs w:val="20"/>
          <w:lang w:val="en-GB"/>
        </w:rPr>
        <w:t xml:space="preserve"> shall be reported in the form of </w:t>
      </w:r>
      <w:r w:rsidR="00E13CE3" w:rsidRPr="00D92B3C">
        <w:rPr>
          <w:rFonts w:ascii="Times New Roman" w:hAnsi="Times New Roman" w:cs="Times New Roman"/>
          <w:sz w:val="20"/>
          <w:szCs w:val="20"/>
          <w:lang w:val="en-GB"/>
        </w:rPr>
        <w:t>carrying amount</w:t>
      </w:r>
      <w:r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carrying amount </w:t>
      </w:r>
      <w:r w:rsidR="0081175C" w:rsidRPr="00D92B3C">
        <w:rPr>
          <w:rFonts w:ascii="Times New Roman" w:hAnsi="Times New Roman" w:cs="Times New Roman"/>
          <w:sz w:val="20"/>
          <w:szCs w:val="20"/>
          <w:lang w:val="en-GB"/>
        </w:rPr>
        <w:t>shall be the carrying amount as defined</w:t>
      </w:r>
      <w:r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 xml:space="preserve">for FINREP purposes, either under IFRS or </w:t>
      </w:r>
      <w:proofErr w:type="spellStart"/>
      <w:r w:rsidR="00E13CE3" w:rsidRPr="00D92B3C">
        <w:rPr>
          <w:rFonts w:ascii="Times New Roman" w:hAnsi="Times New Roman" w:cs="Times New Roman"/>
          <w:sz w:val="20"/>
          <w:szCs w:val="20"/>
          <w:lang w:val="en-GB"/>
        </w:rPr>
        <w:t>nGAAP</w:t>
      </w:r>
      <w:proofErr w:type="spellEnd"/>
      <w:r w:rsidR="00E13CE3" w:rsidRPr="00D92B3C">
        <w:rPr>
          <w:rFonts w:ascii="Times New Roman" w:hAnsi="Times New Roman" w:cs="Times New Roman"/>
          <w:sz w:val="20"/>
          <w:szCs w:val="20"/>
          <w:lang w:val="en-GB"/>
        </w:rPr>
        <w:t>,</w:t>
      </w:r>
      <w:r w:rsidR="000208F1" w:rsidRPr="00D92B3C">
        <w:rPr>
          <w:rFonts w:ascii="Times New Roman" w:hAnsi="Times New Roman" w:cs="Times New Roman"/>
          <w:sz w:val="20"/>
          <w:szCs w:val="20"/>
          <w:lang w:val="en-GB"/>
        </w:rPr>
        <w:t xml:space="preserve"> as applica</w:t>
      </w:r>
      <w:r w:rsidR="00155516" w:rsidRPr="00D92B3C">
        <w:rPr>
          <w:rFonts w:ascii="Times New Roman" w:hAnsi="Times New Roman" w:cs="Times New Roman"/>
          <w:sz w:val="20"/>
          <w:szCs w:val="20"/>
          <w:lang w:val="en-GB"/>
        </w:rPr>
        <w:t>ble</w:t>
      </w:r>
      <w:r w:rsidR="00E13CE3" w:rsidRPr="00D92B3C">
        <w:rPr>
          <w:rFonts w:ascii="Times New Roman" w:hAnsi="Times New Roman" w:cs="Times New Roman"/>
          <w:sz w:val="20"/>
          <w:szCs w:val="20"/>
          <w:lang w:val="en-GB"/>
        </w:rPr>
        <w:t xml:space="preserve">. Otherwise, figures under </w:t>
      </w:r>
      <w:proofErr w:type="spellStart"/>
      <w:r w:rsidR="00E13CE3" w:rsidRPr="00D92B3C">
        <w:rPr>
          <w:rFonts w:ascii="Times New Roman" w:hAnsi="Times New Roman" w:cs="Times New Roman"/>
          <w:sz w:val="20"/>
          <w:szCs w:val="20"/>
          <w:lang w:val="en-GB"/>
        </w:rPr>
        <w:t>nGAAP</w:t>
      </w:r>
      <w:proofErr w:type="spellEnd"/>
      <w:r w:rsidR="00E13CE3" w:rsidRPr="00D92B3C">
        <w:rPr>
          <w:rFonts w:ascii="Times New Roman" w:hAnsi="Times New Roman" w:cs="Times New Roman"/>
          <w:sz w:val="20"/>
          <w:szCs w:val="20"/>
          <w:lang w:val="en-GB"/>
        </w:rPr>
        <w:t xml:space="preserve"> reporting schemes </w:t>
      </w:r>
      <w:r w:rsidRPr="00D92B3C">
        <w:rPr>
          <w:rFonts w:ascii="Times New Roman" w:hAnsi="Times New Roman" w:cs="Times New Roman"/>
          <w:sz w:val="20"/>
          <w:szCs w:val="20"/>
          <w:lang w:val="en-GB"/>
        </w:rPr>
        <w:t xml:space="preserve">shall </w:t>
      </w:r>
      <w:r w:rsidR="00E13CE3" w:rsidRPr="00D92B3C">
        <w:rPr>
          <w:rFonts w:ascii="Times New Roman" w:hAnsi="Times New Roman" w:cs="Times New Roman"/>
          <w:sz w:val="20"/>
          <w:szCs w:val="20"/>
          <w:lang w:val="en-GB"/>
        </w:rPr>
        <w:t xml:space="preserve">be used. </w:t>
      </w:r>
    </w:p>
    <w:p w14:paraId="2CF3C59A" w14:textId="77777777" w:rsidR="00E13CE3" w:rsidRPr="00D92B3C" w:rsidRDefault="00E13CE3" w:rsidP="00EC261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Households</w:t>
            </w:r>
          </w:p>
          <w:p w14:paraId="47F29415"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E1FA2">
              <w:rPr>
                <w:rFonts w:ascii="Times New Roman" w:eastAsia="Cambria" w:hAnsi="Times New Roman" w:cs="Times New Roman"/>
                <w:color w:val="000000" w:themeColor="text1"/>
                <w:spacing w:val="-2"/>
                <w:w w:val="95"/>
                <w:sz w:val="20"/>
                <w:szCs w:val="20"/>
                <w:lang w:val="en-GB"/>
              </w:rPr>
              <w:t>, paragrap</w:t>
            </w:r>
            <w:r w:rsidR="00437E45">
              <w:rPr>
                <w:rFonts w:ascii="Times New Roman" w:eastAsia="Cambria" w:hAnsi="Times New Roman" w:cs="Times New Roman"/>
                <w:color w:val="000000" w:themeColor="text1"/>
                <w:spacing w:val="-2"/>
                <w:w w:val="95"/>
                <w:sz w:val="20"/>
                <w:szCs w:val="20"/>
                <w:lang w:val="en-GB"/>
              </w:rPr>
              <w:t>h</w:t>
            </w:r>
            <w:r w:rsidR="00F82306">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42</w:t>
            </w:r>
            <w:r w:rsidR="004E1FA2">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(f) </w:t>
            </w:r>
          </w:p>
          <w:p w14:paraId="4027B4EF"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w:t>
            </w:r>
            <w:proofErr w:type="gramStart"/>
            <w:r w:rsidRPr="00D92B3C">
              <w:rPr>
                <w:rFonts w:ascii="Times New Roman" w:eastAsia="Cambria" w:hAnsi="Times New Roman" w:cs="Times New Roman"/>
                <w:color w:val="000000" w:themeColor="text1"/>
                <w:spacing w:val="-2"/>
                <w:w w:val="95"/>
                <w:sz w:val="20"/>
                <w:szCs w:val="20"/>
                <w:lang w:val="en-GB"/>
              </w:rPr>
              <w:t>households</w:t>
            </w:r>
            <w:proofErr w:type="gramEnd"/>
            <w:r w:rsidRPr="00D92B3C">
              <w:rPr>
                <w:rFonts w:ascii="Times New Roman" w:eastAsia="Cambria" w:hAnsi="Times New Roman" w:cs="Times New Roman"/>
                <w:color w:val="000000" w:themeColor="text1"/>
                <w:spacing w:val="-2"/>
                <w:w w:val="95"/>
                <w:sz w:val="20"/>
                <w:szCs w:val="20"/>
                <w:lang w:val="en-GB"/>
              </w:rPr>
              <w:t xml:space="preserve"> and which are principally engaged in the production of non-market goods and services intended for particular groups of households </w:t>
            </w:r>
            <w:r w:rsidR="00F97BC8" w:rsidRPr="00D92B3C">
              <w:rPr>
                <w:rFonts w:ascii="Times New Roman" w:eastAsia="Cambria" w:hAnsi="Times New Roman" w:cs="Times New Roman"/>
                <w:color w:val="000000" w:themeColor="text1"/>
                <w:spacing w:val="-2"/>
                <w:w w:val="95"/>
                <w:sz w:val="20"/>
                <w:szCs w:val="20"/>
                <w:lang w:val="en-GB"/>
              </w:rPr>
              <w:t>shall be</w:t>
            </w:r>
            <w:r w:rsidRPr="00D92B3C">
              <w:rPr>
                <w:rFonts w:ascii="Times New Roman" w:eastAsia="Cambria" w:hAnsi="Times New Roman" w:cs="Times New Roman"/>
                <w:color w:val="000000" w:themeColor="text1"/>
                <w:spacing w:val="-2"/>
                <w:w w:val="95"/>
                <w:sz w:val="20"/>
                <w:szCs w:val="20"/>
                <w:lang w:val="en-GB"/>
              </w:rPr>
              <w:t xml:space="preserve"> included.</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Non-financial corporations (SMEs)</w:t>
            </w:r>
          </w:p>
          <w:p w14:paraId="658CF614" w14:textId="77777777"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Annex, Title I, Article 2.1</w:t>
            </w:r>
            <w:r w:rsidR="00C62EEE" w:rsidRPr="00D92B3C">
              <w:rPr>
                <w:rFonts w:ascii="Times New Roman" w:eastAsia="Cambria" w:hAnsi="Times New Roman" w:cs="Times New Roman"/>
                <w:color w:val="000000" w:themeColor="text1"/>
                <w:spacing w:val="-2"/>
                <w:w w:val="95"/>
                <w:sz w:val="20"/>
                <w:szCs w:val="20"/>
                <w:lang w:val="en-GB"/>
              </w:rPr>
              <w:t xml:space="preserve"> of</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Commission Recommendation of 6 May 2003</w:t>
            </w:r>
            <w:r w:rsidR="0023501F" w:rsidRPr="00D92B3C">
              <w:rPr>
                <w:rStyle w:val="FootnoteReference"/>
                <w:rFonts w:eastAsia="Cambria" w:cs="Cambria"/>
                <w:color w:val="1A171C"/>
                <w:spacing w:val="-2"/>
                <w:w w:val="95"/>
                <w:lang w:val="en-GB"/>
              </w:rPr>
              <w:footnoteReference w:id="8"/>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 xml:space="preserve">INREP, </w:t>
            </w:r>
            <w:r w:rsidR="0081175C" w:rsidRPr="00D92B3C">
              <w:rPr>
                <w:rFonts w:ascii="Times New Roman" w:eastAsia="Cambria" w:hAnsi="Times New Roman" w:cs="Times New Roman"/>
                <w:color w:val="000000" w:themeColor="text1"/>
                <w:spacing w:val="-2"/>
                <w:w w:val="95"/>
                <w:sz w:val="20"/>
                <w:szCs w:val="20"/>
                <w:lang w:val="en-GB"/>
              </w:rPr>
              <w:t>Annex V Part 1</w:t>
            </w:r>
            <w:r w:rsidR="00465F41">
              <w:rPr>
                <w:rFonts w:ascii="Times New Roman" w:eastAsia="Cambria" w:hAnsi="Times New Roman" w:cs="Times New Roman"/>
                <w:color w:val="000000" w:themeColor="text1"/>
                <w:spacing w:val="-2"/>
                <w:w w:val="95"/>
                <w:sz w:val="20"/>
                <w:szCs w:val="20"/>
                <w:lang w:val="en-GB"/>
              </w:rPr>
              <w:t xml:space="preserve">, paragraph </w:t>
            </w:r>
            <w:r w:rsidRPr="00D92B3C">
              <w:rPr>
                <w:rFonts w:ascii="Times New Roman" w:eastAsia="Cambria" w:hAnsi="Times New Roman" w:cs="Times New Roman"/>
                <w:color w:val="000000" w:themeColor="text1"/>
                <w:spacing w:val="-2"/>
                <w:w w:val="95"/>
                <w:sz w:val="20"/>
                <w:szCs w:val="20"/>
                <w:lang w:val="en-GB"/>
              </w:rPr>
              <w:t>5</w:t>
            </w:r>
            <w:r w:rsidR="0081175C" w:rsidRPr="00D92B3C">
              <w:rPr>
                <w:rFonts w:ascii="Times New Roman" w:eastAsia="Cambria" w:hAnsi="Times New Roman" w:cs="Times New Roman"/>
                <w:color w:val="000000" w:themeColor="text1"/>
                <w:spacing w:val="-2"/>
                <w:w w:val="95"/>
                <w:sz w:val="20"/>
                <w:szCs w:val="20"/>
                <w:lang w:val="en-GB"/>
              </w:rPr>
              <w:t>(</w:t>
            </w:r>
            <w:proofErr w:type="spellStart"/>
            <w:r w:rsidRPr="00D92B3C">
              <w:rPr>
                <w:rFonts w:ascii="Times New Roman" w:eastAsia="Cambria" w:hAnsi="Times New Roman" w:cs="Times New Roman"/>
                <w:color w:val="000000" w:themeColor="text1"/>
                <w:spacing w:val="-2"/>
                <w:w w:val="95"/>
                <w:sz w:val="20"/>
                <w:szCs w:val="20"/>
                <w:lang w:val="en-GB"/>
              </w:rPr>
              <w:t>i</w:t>
            </w:r>
            <w:proofErr w:type="spellEnd"/>
            <w:r w:rsidR="0081175C" w:rsidRPr="00D92B3C">
              <w:rPr>
                <w:rFonts w:ascii="Times New Roman" w:eastAsia="Cambria" w:hAnsi="Times New Roman" w:cs="Times New Roman"/>
                <w:color w:val="000000" w:themeColor="text1"/>
                <w:spacing w:val="-2"/>
                <w:w w:val="95"/>
                <w:sz w:val="20"/>
                <w:szCs w:val="20"/>
                <w:lang w:val="en-GB"/>
              </w:rPr>
              <w:t>)</w:t>
            </w:r>
            <w:r w:rsidR="00EA4FA1">
              <w:rPr>
                <w:rFonts w:ascii="Times New Roman" w:eastAsia="Cambria" w:hAnsi="Times New Roman" w:cs="Times New Roman"/>
                <w:color w:val="000000" w:themeColor="text1"/>
                <w:spacing w:val="-2"/>
                <w:w w:val="95"/>
                <w:sz w:val="20"/>
                <w:szCs w:val="20"/>
                <w:lang w:val="en-GB"/>
              </w:rPr>
              <w:t>.</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Enterprises which employ fewer than 250 persons and which have an annual turnover not exceeding EUR 50 million, and/or an annual balance sheet total not exceeding EUR 43 million.</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fr-BE"/>
              </w:rPr>
            </w:pPr>
            <w:r w:rsidRPr="00BB34DC">
              <w:rPr>
                <w:rFonts w:ascii="Times New Roman" w:hAnsi="Times New Roman" w:cs="Times New Roman"/>
                <w:b/>
                <w:color w:val="000000" w:themeColor="text1"/>
                <w:spacing w:val="-2"/>
                <w:w w:val="95"/>
                <w:sz w:val="20"/>
                <w:szCs w:val="20"/>
                <w:lang w:val="fr-BE"/>
              </w:rPr>
              <w:t>Non-</w:t>
            </w:r>
            <w:proofErr w:type="spellStart"/>
            <w:r w:rsidRPr="00BB34DC">
              <w:rPr>
                <w:rFonts w:ascii="Times New Roman" w:hAnsi="Times New Roman" w:cs="Times New Roman"/>
                <w:b/>
                <w:color w:val="000000" w:themeColor="text1"/>
                <w:spacing w:val="-2"/>
                <w:w w:val="95"/>
                <w:sz w:val="20"/>
                <w:szCs w:val="20"/>
                <w:lang w:val="fr-BE"/>
              </w:rPr>
              <w:t>financial</w:t>
            </w:r>
            <w:proofErr w:type="spellEnd"/>
            <w:r w:rsidRPr="00BB34DC">
              <w:rPr>
                <w:rFonts w:ascii="Times New Roman" w:hAnsi="Times New Roman" w:cs="Times New Roman"/>
                <w:b/>
                <w:color w:val="000000" w:themeColor="text1"/>
                <w:spacing w:val="-2"/>
                <w:w w:val="95"/>
                <w:sz w:val="20"/>
                <w:szCs w:val="20"/>
                <w:lang w:val="fr-BE"/>
              </w:rPr>
              <w:t xml:space="preserve"> corporations (non-</w:t>
            </w:r>
            <w:proofErr w:type="spellStart"/>
            <w:r w:rsidRPr="00BB34DC">
              <w:rPr>
                <w:rFonts w:ascii="Times New Roman" w:hAnsi="Times New Roman" w:cs="Times New Roman"/>
                <w:b/>
                <w:color w:val="000000" w:themeColor="text1"/>
                <w:spacing w:val="-2"/>
                <w:w w:val="95"/>
                <w:sz w:val="20"/>
                <w:szCs w:val="20"/>
                <w:lang w:val="fr-BE"/>
              </w:rPr>
              <w:t>SMEs</w:t>
            </w:r>
            <w:proofErr w:type="spellEnd"/>
            <w:r w:rsidRPr="00BB34DC">
              <w:rPr>
                <w:rFonts w:ascii="Times New Roman" w:hAnsi="Times New Roman" w:cs="Times New Roman"/>
                <w:b/>
                <w:color w:val="000000" w:themeColor="text1"/>
                <w:spacing w:val="-2"/>
                <w:w w:val="95"/>
                <w:sz w:val="20"/>
                <w:szCs w:val="20"/>
                <w:lang w:val="fr-BE"/>
              </w:rPr>
              <w:t>)</w:t>
            </w:r>
          </w:p>
          <w:p w14:paraId="17757C15"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CF4CE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(e)</w:t>
            </w:r>
          </w:p>
          <w:p w14:paraId="1125FBD0"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Corporations and quasi-corporations not engaged in financial intermediation but principally in the production of market goods and non-financial services according to </w:t>
            </w:r>
            <w:r w:rsidR="001D258F" w:rsidRPr="00BB34DC">
              <w:rPr>
                <w:rFonts w:ascii="Times New Roman" w:eastAsia="Cambria" w:hAnsi="Times New Roman" w:cs="Times New Roman"/>
                <w:color w:val="000000" w:themeColor="text1"/>
                <w:spacing w:val="-2"/>
                <w:w w:val="95"/>
                <w:sz w:val="20"/>
                <w:szCs w:val="20"/>
                <w:lang w:val="en-GB"/>
              </w:rPr>
              <w:t>Regulation (EU) No 1071/2013 of</w:t>
            </w:r>
            <w:r w:rsidR="00586758" w:rsidRPr="00D92B3C">
              <w:rPr>
                <w:rFonts w:ascii="Times New Roman" w:hAnsi="Times New Roman" w:cs="Times New Roman"/>
                <w:color w:val="000000" w:themeColor="text1"/>
                <w:sz w:val="20"/>
                <w:szCs w:val="20"/>
                <w:lang w:val="en-GB" w:eastAsia="en-GB"/>
              </w:rPr>
              <w:t xml:space="preserve"> </w:t>
            </w:r>
            <w:r w:rsidR="001D258F" w:rsidRPr="00BB34DC">
              <w:rPr>
                <w:rFonts w:ascii="Times New Roman" w:eastAsia="Cambria" w:hAnsi="Times New Roman" w:cs="Times New Roman"/>
                <w:color w:val="000000" w:themeColor="text1"/>
                <w:spacing w:val="-2"/>
                <w:w w:val="95"/>
                <w:sz w:val="20"/>
                <w:szCs w:val="20"/>
                <w:lang w:val="en-GB"/>
              </w:rPr>
              <w:t>the European Central Bank</w:t>
            </w:r>
            <w:r w:rsidR="00586758" w:rsidRPr="00D92B3C">
              <w:rPr>
                <w:rFonts w:ascii="Times New Roman" w:hAnsi="Times New Roman" w:cs="Times New Roman"/>
                <w:color w:val="000000" w:themeColor="text1"/>
                <w:sz w:val="20"/>
                <w:szCs w:val="20"/>
                <w:vertAlign w:val="superscript"/>
                <w:lang w:val="en-GB"/>
              </w:rPr>
              <w:footnoteReference w:id="9"/>
            </w:r>
            <w:r w:rsidRPr="00D92B3C">
              <w:rPr>
                <w:rFonts w:ascii="Times New Roman" w:eastAsia="Cambria" w:hAnsi="Times New Roman" w:cs="Times New Roman"/>
                <w:color w:val="000000" w:themeColor="text1"/>
                <w:spacing w:val="-2"/>
                <w:w w:val="95"/>
                <w:sz w:val="20"/>
                <w:szCs w:val="20"/>
                <w:lang w:val="en-GB"/>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Exclud</w:t>
            </w:r>
            <w:r w:rsidR="00CF4CE8"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'SMEs' reported in column 0</w:t>
            </w:r>
            <w:r w:rsidR="0057384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Credit institutions</w:t>
            </w:r>
          </w:p>
          <w:p w14:paraId="561413A7"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CF4CE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(c)</w:t>
            </w:r>
          </w:p>
          <w:p w14:paraId="5B42C6C2" w14:textId="77777777"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Credit institutions within the meaning of Article 4 (1) point (1) </w:t>
            </w:r>
            <w:r w:rsidR="00573846" w:rsidRPr="00D92B3C">
              <w:rPr>
                <w:rFonts w:ascii="Times New Roman" w:eastAsia="Cambria"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z w:val="20"/>
                <w:szCs w:val="20"/>
                <w:lang w:val="en-GB"/>
              </w:rPr>
              <w:t>Regulation (EU) No 575/2013</w:t>
            </w:r>
            <w:r w:rsidR="0081175C" w:rsidRPr="00D92B3C">
              <w:rPr>
                <w:rFonts w:ascii="Times New Roman" w:eastAsia="Cambria" w:hAnsi="Times New Roman" w:cs="Times New Roman"/>
                <w:color w:val="000000" w:themeColor="text1"/>
                <w:spacing w:val="-2"/>
                <w:w w:val="95"/>
                <w:sz w:val="20"/>
                <w:szCs w:val="20"/>
                <w:lang w:val="en-GB"/>
              </w:rPr>
              <w:t xml:space="preserve"> and multilateral </w:t>
            </w:r>
            <w:r w:rsidR="00CF4CE8" w:rsidRPr="00D92B3C">
              <w:rPr>
                <w:rFonts w:ascii="Times New Roman" w:eastAsia="Cambria" w:hAnsi="Times New Roman" w:cs="Times New Roman"/>
                <w:color w:val="000000" w:themeColor="text1"/>
                <w:spacing w:val="-2"/>
                <w:w w:val="95"/>
                <w:sz w:val="20"/>
                <w:szCs w:val="20"/>
                <w:lang w:val="en-GB"/>
              </w:rPr>
              <w:t xml:space="preserve">development </w:t>
            </w:r>
            <w:r w:rsidR="0081175C" w:rsidRPr="00D92B3C">
              <w:rPr>
                <w:rFonts w:ascii="Times New Roman" w:eastAsia="Cambria" w:hAnsi="Times New Roman" w:cs="Times New Roman"/>
                <w:color w:val="000000" w:themeColor="text1"/>
                <w:spacing w:val="-2"/>
                <w:w w:val="95"/>
                <w:sz w:val="20"/>
                <w:szCs w:val="20"/>
                <w:lang w:val="en-GB"/>
              </w:rPr>
              <w:t>banks.</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Other financial corporations</w:t>
            </w:r>
          </w:p>
          <w:p w14:paraId="1F161425"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F97BC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All financial corporations and quasi-corporations other than credit institutions such as investment firms, investment funds, insurance companies, pension funds, collective investment undertakings, and clearing houses as well as remaining financial </w:t>
            </w:r>
            <w:proofErr w:type="gramStart"/>
            <w:r w:rsidRPr="00D92B3C">
              <w:rPr>
                <w:rFonts w:ascii="Times New Roman" w:eastAsia="Cambria" w:hAnsi="Times New Roman" w:cs="Times New Roman"/>
                <w:color w:val="000000" w:themeColor="text1"/>
                <w:spacing w:val="-2"/>
                <w:w w:val="95"/>
                <w:sz w:val="20"/>
                <w:szCs w:val="20"/>
                <w:lang w:val="en-GB"/>
              </w:rPr>
              <w:t>intermediaries</w:t>
            </w:r>
            <w:r w:rsidR="00F97BC8"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 financial</w:t>
            </w:r>
            <w:proofErr w:type="gramEnd"/>
            <w:r w:rsidRPr="00D92B3C">
              <w:rPr>
                <w:rFonts w:ascii="Times New Roman" w:eastAsia="Cambria" w:hAnsi="Times New Roman" w:cs="Times New Roman"/>
                <w:color w:val="000000" w:themeColor="text1"/>
                <w:spacing w:val="-2"/>
                <w:w w:val="95"/>
                <w:sz w:val="20"/>
                <w:szCs w:val="20"/>
                <w:lang w:val="en-GB"/>
              </w:rPr>
              <w:t xml:space="preserve"> auxiliaries</w:t>
            </w:r>
            <w:r w:rsidR="00F97BC8" w:rsidRPr="00D92B3C">
              <w:rPr>
                <w:rFonts w:ascii="Times New Roman" w:eastAsia="Cambria" w:hAnsi="Times New Roman" w:cs="Times New Roman"/>
                <w:color w:val="000000" w:themeColor="text1"/>
                <w:spacing w:val="-2"/>
                <w:w w:val="95"/>
                <w:sz w:val="20"/>
                <w:szCs w:val="20"/>
                <w:lang w:val="en-GB"/>
              </w:rPr>
              <w:t xml:space="preserve"> and captive financial institutions and money lenders.</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General governments &amp; Central banks</w:t>
            </w:r>
          </w:p>
          <w:p w14:paraId="23AEF266" w14:textId="77777777"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8B292D"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points </w:t>
            </w:r>
            <w:r w:rsidRPr="00D92B3C">
              <w:rPr>
                <w:rFonts w:ascii="Times New Roman" w:eastAsia="Cambria" w:hAnsi="Times New Roman" w:cs="Times New Roman"/>
                <w:color w:val="000000" w:themeColor="text1"/>
                <w:spacing w:val="-2"/>
                <w:w w:val="95"/>
                <w:sz w:val="20"/>
                <w:szCs w:val="20"/>
                <w:lang w:val="en-GB"/>
              </w:rPr>
              <w:t>(a</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b)</w:t>
            </w:r>
          </w:p>
          <w:p w14:paraId="09960B19" w14:textId="77777777"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Central banks and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w:t>
            </w:r>
            <w:r w:rsidR="00F97BC8" w:rsidRPr="00D92B3C">
              <w:rPr>
                <w:rFonts w:ascii="Times New Roman" w:eastAsia="Cambria" w:hAnsi="Times New Roman" w:cs="Times New Roman"/>
                <w:color w:val="000000" w:themeColor="text1"/>
                <w:spacing w:val="-2"/>
                <w:w w:val="95"/>
                <w:sz w:val="20"/>
                <w:szCs w:val="20"/>
                <w:lang w:val="en-GB"/>
              </w:rPr>
              <w:t>“credit institutions”, “other financial corporations” or “non-financial corporations” depending on their activity</w:t>
            </w:r>
            <w:r w:rsidRPr="00D92B3C">
              <w:rPr>
                <w:rFonts w:ascii="Times New Roman" w:eastAsia="Cambria" w:hAnsi="Times New Roman" w:cs="Times New Roman"/>
                <w:color w:val="000000" w:themeColor="text1"/>
                <w:spacing w:val="-2"/>
                <w:w w:val="95"/>
                <w:sz w:val="20"/>
                <w:szCs w:val="20"/>
                <w:lang w:val="en-GB"/>
              </w:rPr>
              <w:t xml:space="preserve">); social security funds; and international organisations, such as the European </w:t>
            </w:r>
            <w:r w:rsidR="00AA2A99" w:rsidRPr="00D92B3C">
              <w:rPr>
                <w:rFonts w:ascii="Times New Roman" w:eastAsia="Cambria" w:hAnsi="Times New Roman" w:cs="Times New Roman"/>
                <w:color w:val="000000" w:themeColor="text1"/>
                <w:spacing w:val="-2"/>
                <w:w w:val="95"/>
                <w:sz w:val="20"/>
                <w:szCs w:val="20"/>
                <w:lang w:val="en-GB"/>
              </w:rPr>
              <w:t>Union</w:t>
            </w:r>
            <w:r w:rsidRPr="00D92B3C">
              <w:rPr>
                <w:rFonts w:ascii="Times New Roman" w:eastAsia="Cambria" w:hAnsi="Times New Roman" w:cs="Times New Roman"/>
                <w:color w:val="000000" w:themeColor="text1"/>
                <w:spacing w:val="-2"/>
                <w:w w:val="95"/>
                <w:sz w:val="20"/>
                <w:szCs w:val="20"/>
                <w:lang w:val="en-GB"/>
              </w:rPr>
              <w:t>, the International Monetary Fund and the Bank for International Settlements.</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w:t>
            </w:r>
            <w:r w:rsidR="0081175C" w:rsidRPr="00D92B3C">
              <w:rPr>
                <w:rFonts w:ascii="Times New Roman" w:hAnsi="Times New Roman" w:cs="Times New Roman"/>
                <w:b/>
                <w:color w:val="000000" w:themeColor="text1"/>
                <w:spacing w:val="-2"/>
                <w:w w:val="95"/>
                <w:sz w:val="20"/>
                <w:szCs w:val="20"/>
                <w:lang w:val="en-GB"/>
              </w:rPr>
              <w:t>on-identified</w:t>
            </w:r>
            <w:r w:rsidR="00807112" w:rsidRPr="00D92B3C">
              <w:rPr>
                <w:rFonts w:ascii="Times New Roman" w:hAnsi="Times New Roman" w:cs="Times New Roman"/>
                <w:b/>
                <w:color w:val="000000" w:themeColor="text1"/>
                <w:spacing w:val="-2"/>
                <w:w w:val="95"/>
                <w:sz w:val="20"/>
                <w:szCs w:val="20"/>
                <w:lang w:val="en-GB"/>
              </w:rPr>
              <w:t xml:space="preserve">, listed on a </w:t>
            </w:r>
            <w:r w:rsidR="000A3045">
              <w:rPr>
                <w:rFonts w:ascii="Times New Roman" w:hAnsi="Times New Roman" w:cs="Times New Roman"/>
                <w:b/>
                <w:color w:val="000000" w:themeColor="text1"/>
                <w:spacing w:val="-2"/>
                <w:w w:val="95"/>
                <w:sz w:val="20"/>
                <w:szCs w:val="20"/>
                <w:lang w:val="en-GB"/>
              </w:rPr>
              <w:t>trading venue</w:t>
            </w:r>
          </w:p>
          <w:p w14:paraId="3B10C7CD" w14:textId="77777777"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pacing w:val="-2"/>
                <w:w w:val="95"/>
                <w:sz w:val="20"/>
                <w:szCs w:val="20"/>
                <w:lang w:val="en-GB"/>
              </w:rPr>
              <w:t xml:space="preserve">Where the identity of the holder of a security is not known due to the instruments being listed on </w:t>
            </w:r>
            <w:r w:rsidR="000A3045">
              <w:rPr>
                <w:rFonts w:ascii="Times New Roman" w:hAnsi="Times New Roman" w:cs="Times New Roman"/>
                <w:color w:val="000000" w:themeColor="text1"/>
                <w:spacing w:val="-2"/>
                <w:w w:val="95"/>
                <w:sz w:val="20"/>
                <w:szCs w:val="20"/>
                <w:lang w:val="en-GB"/>
              </w:rPr>
              <w:t>a trading venue</w:t>
            </w:r>
            <w:r w:rsidRPr="00D92B3C">
              <w:rPr>
                <w:rFonts w:ascii="Times New Roman" w:hAnsi="Times New Roman" w:cs="Times New Roman"/>
                <w:color w:val="000000" w:themeColor="text1"/>
                <w:spacing w:val="-2"/>
                <w:w w:val="95"/>
                <w:sz w:val="20"/>
                <w:szCs w:val="20"/>
                <w:lang w:val="en-GB"/>
              </w:rPr>
              <w:t>, as defined under Directive 2014/65/EU of the European Parliament and of the Council of 15 May 2014 on markets in financial instruments, the amounts</w:t>
            </w:r>
            <w:r w:rsidR="00D15A6F" w:rsidRPr="00D92B3C">
              <w:rPr>
                <w:rFonts w:ascii="Times New Roman" w:hAnsi="Times New Roman" w:cs="Times New Roman"/>
                <w:color w:val="000000" w:themeColor="text1"/>
                <w:spacing w:val="-2"/>
                <w:w w:val="95"/>
                <w:sz w:val="20"/>
                <w:szCs w:val="20"/>
                <w:lang w:val="en-GB"/>
              </w:rPr>
              <w:t xml:space="preserve"> shall</w:t>
            </w:r>
            <w:r w:rsidRPr="00D92B3C">
              <w:rPr>
                <w:rFonts w:ascii="Times New Roman" w:hAnsi="Times New Roman" w:cs="Times New Roman"/>
                <w:color w:val="000000" w:themeColor="text1"/>
                <w:spacing w:val="-2"/>
                <w:w w:val="95"/>
                <w:sz w:val="20"/>
                <w:szCs w:val="20"/>
                <w:lang w:val="en-GB"/>
              </w:rPr>
              <w:t xml:space="preserve"> be attributed to this column.</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Non-identified,</w:t>
            </w:r>
            <w:r w:rsidR="008A320A">
              <w:rPr>
                <w:rFonts w:ascii="Times New Roman" w:hAnsi="Times New Roman" w:cs="Times New Roman"/>
                <w:b/>
                <w:color w:val="000000" w:themeColor="text1"/>
                <w:spacing w:val="-2"/>
                <w:w w:val="95"/>
                <w:sz w:val="20"/>
                <w:szCs w:val="20"/>
                <w:lang w:val="en-GB"/>
              </w:rPr>
              <w:t xml:space="preserve"> not</w:t>
            </w:r>
            <w:r w:rsidRPr="00D92B3C">
              <w:rPr>
                <w:rFonts w:ascii="Times New Roman" w:hAnsi="Times New Roman" w:cs="Times New Roman"/>
                <w:b/>
                <w:color w:val="000000" w:themeColor="text1"/>
                <w:spacing w:val="-2"/>
                <w:w w:val="95"/>
                <w:sz w:val="20"/>
                <w:szCs w:val="20"/>
                <w:lang w:val="en-GB"/>
              </w:rPr>
              <w:t xml:space="preserve"> listed on a</w:t>
            </w:r>
            <w:r w:rsidR="000A3045">
              <w:rPr>
                <w:rFonts w:ascii="Times New Roman" w:hAnsi="Times New Roman" w:cs="Times New Roman"/>
                <w:b/>
                <w:color w:val="000000" w:themeColor="text1"/>
                <w:spacing w:val="-2"/>
                <w:w w:val="95"/>
                <w:sz w:val="20"/>
                <w:szCs w:val="20"/>
                <w:lang w:val="en-GB"/>
              </w:rPr>
              <w:t xml:space="preserve"> trading venue</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identity of the holder of a security is not known, </w:t>
            </w:r>
            <w:r w:rsidR="00F71121" w:rsidRPr="00D92B3C">
              <w:rPr>
                <w:rFonts w:ascii="Times New Roman" w:eastAsia="Cambria" w:hAnsi="Times New Roman" w:cs="Times New Roman"/>
                <w:color w:val="000000" w:themeColor="text1"/>
                <w:spacing w:val="-2"/>
                <w:w w:val="95"/>
                <w:sz w:val="20"/>
                <w:szCs w:val="20"/>
                <w:lang w:val="en-GB"/>
              </w:rPr>
              <w:t>without the instruments being listed on a</w:t>
            </w:r>
            <w:r w:rsidR="000A3045">
              <w:rPr>
                <w:rFonts w:ascii="Times New Roman" w:eastAsia="Cambria" w:hAnsi="Times New Roman" w:cs="Times New Roman"/>
                <w:color w:val="000000" w:themeColor="text1"/>
                <w:spacing w:val="-2"/>
                <w:w w:val="95"/>
                <w:sz w:val="20"/>
                <w:szCs w:val="20"/>
                <w:lang w:val="en-GB"/>
              </w:rPr>
              <w:t xml:space="preserve"> trading venue</w:t>
            </w:r>
            <w:r w:rsidR="00F71121"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the amounts </w:t>
            </w:r>
            <w:r w:rsidR="002E0A15"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be attributed to this column and no further counterparty breakdown is required. </w:t>
            </w:r>
            <w:r w:rsidR="0071795F"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ntities shall dedicate their best efforts to identify counterparties and limit the use of this column to a minimum.</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Total</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Of which: intragroup</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towards entities included in the </w:t>
            </w:r>
            <w:r w:rsidRPr="00D92B3C">
              <w:rPr>
                <w:rFonts w:ascii="Times New Roman" w:hAnsi="Times New Roman" w:cs="Times New Roman"/>
                <w:color w:val="000000" w:themeColor="text1"/>
                <w:sz w:val="20"/>
                <w:szCs w:val="20"/>
                <w:lang w:val="en-GB"/>
              </w:rPr>
              <w:t>consolidated financial statements</w:t>
            </w:r>
            <w:r w:rsidRPr="00D92B3C">
              <w:rPr>
                <w:rFonts w:ascii="Times New Roman" w:eastAsia="Cambria" w:hAnsi="Times New Roman" w:cs="Times New Roman"/>
                <w:color w:val="000000" w:themeColor="text1"/>
                <w:spacing w:val="-2"/>
                <w:w w:val="95"/>
                <w:sz w:val="20"/>
                <w:szCs w:val="20"/>
                <w:lang w:val="en-GB"/>
              </w:rPr>
              <w:t xml:space="preserve"> of the ultimate parent entity (as opposed to the regulatory scope of consolidation).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0110</w:t>
            </w:r>
          </w:p>
        </w:tc>
        <w:tc>
          <w:tcPr>
            <w:tcW w:w="8118" w:type="dxa"/>
            <w:tcBorders>
              <w:top w:val="single" w:sz="4" w:space="0" w:color="1A171C"/>
              <w:left w:val="single" w:sz="4" w:space="0" w:color="1A171C"/>
              <w:bottom w:val="single" w:sz="4" w:space="0" w:color="1A171C"/>
              <w:right w:val="nil"/>
            </w:tcBorders>
            <w:vAlign w:val="center"/>
          </w:tcPr>
          <w:p w14:paraId="543266FF"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Of which: </w:t>
            </w:r>
            <w:r w:rsidR="006F50B4">
              <w:rPr>
                <w:rFonts w:ascii="Times New Roman" w:hAnsi="Times New Roman" w:cs="Times New Roman"/>
                <w:b/>
                <w:color w:val="000000" w:themeColor="text1"/>
                <w:spacing w:val="-2"/>
                <w:w w:val="95"/>
                <w:sz w:val="20"/>
                <w:szCs w:val="20"/>
                <w:lang w:val="en-GB"/>
              </w:rPr>
              <w:t>liabilities</w:t>
            </w:r>
            <w:r w:rsidRPr="00D92B3C">
              <w:rPr>
                <w:rFonts w:ascii="Times New Roman" w:hAnsi="Times New Roman" w:cs="Times New Roman"/>
                <w:b/>
                <w:color w:val="000000" w:themeColor="text1"/>
                <w:spacing w:val="-2"/>
                <w:w w:val="95"/>
                <w:sz w:val="20"/>
                <w:szCs w:val="20"/>
                <w:lang w:val="en-GB"/>
              </w:rPr>
              <w:t xml:space="preserve"> governed</w:t>
            </w:r>
            <w:r w:rsidR="005F4BA1" w:rsidRPr="00D92B3C">
              <w:rPr>
                <w:rFonts w:ascii="Times New Roman" w:hAnsi="Times New Roman" w:cs="Times New Roman"/>
                <w:b/>
                <w:color w:val="000000" w:themeColor="text1"/>
                <w:spacing w:val="-2"/>
                <w:w w:val="95"/>
                <w:sz w:val="20"/>
                <w:szCs w:val="20"/>
                <w:lang w:val="en-GB"/>
              </w:rPr>
              <w:t xml:space="preserve"> by the law </w:t>
            </w:r>
            <w:proofErr w:type="gramStart"/>
            <w:r w:rsidR="005F4BA1" w:rsidRPr="00D92B3C">
              <w:rPr>
                <w:rFonts w:ascii="Times New Roman" w:hAnsi="Times New Roman" w:cs="Times New Roman"/>
                <w:b/>
                <w:color w:val="000000" w:themeColor="text1"/>
                <w:spacing w:val="-2"/>
                <w:w w:val="95"/>
                <w:sz w:val="20"/>
                <w:szCs w:val="20"/>
                <w:lang w:val="en-GB"/>
              </w:rPr>
              <w:t>of  a</w:t>
            </w:r>
            <w:proofErr w:type="gramEnd"/>
            <w:r w:rsidR="005F4BA1" w:rsidRPr="00D92B3C">
              <w:rPr>
                <w:rFonts w:ascii="Times New Roman" w:hAnsi="Times New Roman" w:cs="Times New Roman"/>
                <w:b/>
                <w:color w:val="000000" w:themeColor="text1"/>
                <w:spacing w:val="-2"/>
                <w:w w:val="95"/>
                <w:sz w:val="20"/>
                <w:szCs w:val="20"/>
                <w:lang w:val="en-GB"/>
              </w:rPr>
              <w:t xml:space="preserve"> third country, excluding intragroup</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These shall include the gross amounts of liabilities governed by the law of a </w:t>
            </w:r>
            <w:proofErr w:type="gramStart"/>
            <w:r w:rsidRPr="00D92B3C">
              <w:rPr>
                <w:rFonts w:ascii="Times New Roman" w:eastAsia="Cambria" w:hAnsi="Times New Roman" w:cs="Times New Roman"/>
                <w:color w:val="000000" w:themeColor="text1"/>
                <w:spacing w:val="-2"/>
                <w:w w:val="95"/>
                <w:sz w:val="20"/>
                <w:szCs w:val="20"/>
                <w:lang w:val="en-GB"/>
              </w:rPr>
              <w:t>third-country</w:t>
            </w:r>
            <w:proofErr w:type="gramEnd"/>
            <w:r w:rsidRPr="00D92B3C">
              <w:rPr>
                <w:rFonts w:ascii="Times New Roman" w:eastAsia="Cambria" w:hAnsi="Times New Roman" w:cs="Times New Roman"/>
                <w:color w:val="000000" w:themeColor="text1"/>
                <w:spacing w:val="-2"/>
                <w:w w:val="95"/>
                <w:sz w:val="20"/>
                <w:szCs w:val="20"/>
                <w:lang w:val="en-GB"/>
              </w:rPr>
              <w:t xml:space="preserve"> and/or issued by group entities established in third-countries.</w:t>
            </w:r>
            <w:r w:rsidR="00623BD8" w:rsidRPr="00D92B3C">
              <w:rPr>
                <w:rFonts w:ascii="Times New Roman" w:eastAsia="Cambria" w:hAnsi="Times New Roman" w:cs="Times New Roman"/>
                <w:color w:val="000000" w:themeColor="text1"/>
                <w:spacing w:val="-2"/>
                <w:w w:val="95"/>
                <w:sz w:val="20"/>
                <w:szCs w:val="20"/>
                <w:lang w:val="en-GB"/>
              </w:rPr>
              <w:t xml:space="preserve"> Intragroup liabilities shall be excluded.</w:t>
            </w:r>
          </w:p>
          <w:p w14:paraId="7DFA0852" w14:textId="7FE7B1A1" w:rsidR="00FF209B" w:rsidRPr="00D92B3C" w:rsidRDefault="0028783E" w:rsidP="00C5191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resolution authority has confirmed that it is satisfied, pursuant </w:t>
            </w:r>
            <w:r w:rsidRPr="00DB77B6">
              <w:rPr>
                <w:rFonts w:ascii="Times New Roman" w:eastAsia="Cambria" w:hAnsi="Times New Roman" w:cs="Times New Roman"/>
                <w:color w:val="000000" w:themeColor="text1"/>
                <w:spacing w:val="-2"/>
                <w:w w:val="95"/>
                <w:sz w:val="20"/>
                <w:szCs w:val="20"/>
                <w:lang w:val="en-GB"/>
              </w:rPr>
              <w:t>to A</w:t>
            </w:r>
            <w:r w:rsidR="00FF209B" w:rsidRPr="00DB77B6">
              <w:rPr>
                <w:rFonts w:ascii="Times New Roman" w:eastAsia="Cambria" w:hAnsi="Times New Roman" w:cs="Times New Roman"/>
                <w:color w:val="000000" w:themeColor="text1"/>
                <w:spacing w:val="-2"/>
                <w:w w:val="95"/>
                <w:sz w:val="20"/>
                <w:szCs w:val="20"/>
                <w:lang w:val="en-GB"/>
              </w:rPr>
              <w:t xml:space="preserve">rticle </w:t>
            </w:r>
            <w:del w:id="52" w:author="EBA staff" w:date="2021-02-10T10:54:00Z">
              <w:r w:rsidR="00FF209B" w:rsidRPr="00DB77B6" w:rsidDel="00C51914">
                <w:rPr>
                  <w:rFonts w:ascii="Times New Roman" w:eastAsia="Cambria" w:hAnsi="Times New Roman" w:cs="Times New Roman"/>
                  <w:color w:val="000000" w:themeColor="text1"/>
                  <w:spacing w:val="-2"/>
                  <w:w w:val="95"/>
                  <w:sz w:val="20"/>
                  <w:szCs w:val="20"/>
                  <w:lang w:val="en-GB"/>
                </w:rPr>
                <w:delText>45 (5)</w:delText>
              </w:r>
            </w:del>
            <w:ins w:id="53" w:author="EBA staff" w:date="2021-02-10T10:54:00Z">
              <w:r w:rsidR="00C51914" w:rsidRPr="00DB77B6">
                <w:rPr>
                  <w:rFonts w:ascii="Times New Roman" w:eastAsia="Cambria" w:hAnsi="Times New Roman" w:cs="Times New Roman"/>
                  <w:color w:val="000000" w:themeColor="text1"/>
                  <w:spacing w:val="-2"/>
                  <w:w w:val="95"/>
                  <w:sz w:val="20"/>
                  <w:szCs w:val="20"/>
                  <w:lang w:val="en-GB"/>
                </w:rPr>
                <w:t>55</w:t>
              </w:r>
            </w:ins>
            <w:ins w:id="54" w:author="EBA staff" w:date="2021-04-26T12:39:00Z">
              <w:r w:rsidR="002F3E81" w:rsidRPr="00DB77B6">
                <w:rPr>
                  <w:rFonts w:ascii="Times New Roman" w:eastAsia="Cambria" w:hAnsi="Times New Roman" w:cs="Times New Roman"/>
                  <w:color w:val="000000" w:themeColor="text1"/>
                  <w:spacing w:val="-2"/>
                  <w:w w:val="95"/>
                  <w:sz w:val="20"/>
                  <w:szCs w:val="20"/>
                  <w:lang w:val="en-GB"/>
                </w:rPr>
                <w:t xml:space="preserve"> (</w:t>
              </w:r>
            </w:ins>
            <w:ins w:id="55" w:author="EBA staff" w:date="2021-07-01T09:57:00Z">
              <w:r w:rsidR="001E794C">
                <w:rPr>
                  <w:rFonts w:ascii="Times New Roman" w:eastAsia="Cambria" w:hAnsi="Times New Roman" w:cs="Times New Roman"/>
                  <w:color w:val="000000" w:themeColor="text1"/>
                  <w:spacing w:val="-2"/>
                  <w:w w:val="95"/>
                  <w:sz w:val="20"/>
                  <w:szCs w:val="20"/>
                  <w:lang w:val="en-GB"/>
                </w:rPr>
                <w:t>1</w:t>
              </w:r>
            </w:ins>
            <w:ins w:id="56" w:author="EBA staff" w:date="2021-04-26T12:39:00Z">
              <w:r w:rsidR="002F3E81" w:rsidRPr="00DB77B6">
                <w:rPr>
                  <w:rFonts w:ascii="Times New Roman" w:eastAsia="Cambria" w:hAnsi="Times New Roman" w:cs="Times New Roman"/>
                  <w:color w:val="000000" w:themeColor="text1"/>
                  <w:spacing w:val="-2"/>
                  <w:w w:val="95"/>
                  <w:sz w:val="20"/>
                  <w:szCs w:val="20"/>
                  <w:lang w:val="en-GB"/>
                </w:rPr>
                <w:t>)</w:t>
              </w:r>
            </w:ins>
            <w:r w:rsidR="00FF209B" w:rsidRPr="00DB77B6">
              <w:rPr>
                <w:rFonts w:ascii="Times New Roman" w:eastAsia="Cambria" w:hAnsi="Times New Roman" w:cs="Times New Roman"/>
                <w:color w:val="000000" w:themeColor="text1"/>
                <w:spacing w:val="-2"/>
                <w:w w:val="95"/>
                <w:sz w:val="20"/>
                <w:szCs w:val="20"/>
                <w:lang w:val="en-GB"/>
              </w:rPr>
              <w:t xml:space="preserve"> of </w:t>
            </w:r>
            <w:r w:rsidR="00B77FC7" w:rsidRPr="00DB77B6">
              <w:rPr>
                <w:rFonts w:ascii="Times New Roman" w:eastAsia="Cambria" w:hAnsi="Times New Roman" w:cs="Times New Roman"/>
                <w:color w:val="000000" w:themeColor="text1"/>
                <w:spacing w:val="-2"/>
                <w:w w:val="95"/>
                <w:sz w:val="20"/>
                <w:szCs w:val="20"/>
                <w:lang w:val="en-GB"/>
              </w:rPr>
              <w:t>Directive</w:t>
            </w:r>
            <w:r w:rsidR="00B77FC7" w:rsidRPr="00D92B3C">
              <w:rPr>
                <w:rFonts w:ascii="Times New Roman" w:eastAsia="Cambria" w:hAnsi="Times New Roman" w:cs="Times New Roman"/>
                <w:color w:val="000000" w:themeColor="text1"/>
                <w:spacing w:val="-2"/>
                <w:w w:val="95"/>
                <w:sz w:val="20"/>
                <w:szCs w:val="20"/>
                <w:lang w:val="en-GB"/>
              </w:rPr>
              <w:t xml:space="preserve"> 2014/59/EU of the European Parliament and of the Council</w:t>
            </w:r>
            <w:r w:rsidR="00B77FC7" w:rsidRPr="00D92B3C">
              <w:rPr>
                <w:rStyle w:val="FootnoteReference"/>
                <w:rFonts w:eastAsia="Cambria" w:cs="Times New Roman"/>
                <w:color w:val="000000" w:themeColor="text1"/>
                <w:spacing w:val="-2"/>
                <w:w w:val="95"/>
                <w:lang w:val="en-GB"/>
              </w:rPr>
              <w:footnoteReference w:id="10"/>
            </w:r>
            <w:r w:rsidR="00FF20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that any decision of a resolution authority to write down or convert </w:t>
            </w:r>
            <w:r w:rsidR="00FA02BE" w:rsidRPr="00D92B3C">
              <w:rPr>
                <w:rFonts w:ascii="Times New Roman" w:eastAsia="Cambria" w:hAnsi="Times New Roman" w:cs="Times New Roman"/>
                <w:color w:val="000000" w:themeColor="text1"/>
                <w:spacing w:val="-2"/>
                <w:w w:val="95"/>
                <w:sz w:val="20"/>
                <w:szCs w:val="20"/>
                <w:lang w:val="en-GB"/>
              </w:rPr>
              <w:t xml:space="preserve">a </w:t>
            </w:r>
            <w:r w:rsidRPr="00D92B3C">
              <w:rPr>
                <w:rFonts w:ascii="Times New Roman" w:eastAsia="Cambria" w:hAnsi="Times New Roman" w:cs="Times New Roman"/>
                <w:color w:val="000000" w:themeColor="text1"/>
                <w:spacing w:val="-2"/>
                <w:w w:val="95"/>
                <w:sz w:val="20"/>
                <w:szCs w:val="20"/>
                <w:lang w:val="en-GB"/>
              </w:rPr>
              <w:t xml:space="preserve">liability would be effective under the law of that third country, </w:t>
            </w:r>
            <w:r w:rsidR="00FA02BE" w:rsidRPr="00D92B3C">
              <w:rPr>
                <w:rFonts w:ascii="Times New Roman" w:eastAsia="Cambria" w:hAnsi="Times New Roman" w:cs="Times New Roman"/>
                <w:color w:val="000000" w:themeColor="text1"/>
                <w:spacing w:val="-2"/>
                <w:w w:val="95"/>
                <w:sz w:val="20"/>
                <w:szCs w:val="20"/>
                <w:lang w:val="en-GB"/>
              </w:rPr>
              <w:t xml:space="preserve">that </w:t>
            </w:r>
            <w:r w:rsidRPr="00D92B3C">
              <w:rPr>
                <w:rFonts w:ascii="Times New Roman" w:eastAsia="Cambria" w:hAnsi="Times New Roman" w:cs="Times New Roman"/>
                <w:color w:val="000000" w:themeColor="text1"/>
                <w:spacing w:val="-2"/>
                <w:w w:val="95"/>
                <w:sz w:val="20"/>
                <w:szCs w:val="20"/>
                <w:lang w:val="en-GB"/>
              </w:rPr>
              <w:t xml:space="preserve">liability </w:t>
            </w:r>
            <w:r w:rsidR="009571BE" w:rsidRPr="00D92B3C">
              <w:rPr>
                <w:rFonts w:ascii="Times New Roman" w:eastAsia="Cambria" w:hAnsi="Times New Roman" w:cs="Times New Roman"/>
                <w:color w:val="000000" w:themeColor="text1"/>
                <w:spacing w:val="-2"/>
                <w:w w:val="95"/>
                <w:sz w:val="20"/>
                <w:szCs w:val="20"/>
                <w:lang w:val="en-GB"/>
              </w:rPr>
              <w:t xml:space="preserve">shall </w:t>
            </w:r>
            <w:r w:rsidR="00FF209B" w:rsidRPr="00D92B3C">
              <w:rPr>
                <w:rFonts w:ascii="Times New Roman" w:eastAsia="Cambria" w:hAnsi="Times New Roman" w:cs="Times New Roman"/>
                <w:color w:val="000000" w:themeColor="text1"/>
                <w:spacing w:val="-2"/>
                <w:w w:val="95"/>
                <w:sz w:val="20"/>
                <w:szCs w:val="20"/>
                <w:lang w:val="en-GB"/>
              </w:rPr>
              <w:t xml:space="preserve">not be </w:t>
            </w:r>
            <w:r w:rsidR="00FF209B" w:rsidRPr="00DB77B6">
              <w:rPr>
                <w:rFonts w:ascii="Times New Roman" w:eastAsia="Cambria" w:hAnsi="Times New Roman" w:cs="Times New Roman"/>
                <w:color w:val="000000" w:themeColor="text1"/>
                <w:spacing w:val="-2"/>
                <w:w w:val="95"/>
                <w:sz w:val="20"/>
                <w:szCs w:val="20"/>
                <w:lang w:val="en-GB"/>
              </w:rPr>
              <w:t xml:space="preserve">reported </w:t>
            </w:r>
            <w:del w:id="57" w:author="EBA staff" w:date="2021-02-10T10:54:00Z">
              <w:r w:rsidR="00FF209B" w:rsidRPr="00DB77B6" w:rsidDel="00C51914">
                <w:rPr>
                  <w:rFonts w:ascii="Times New Roman" w:eastAsia="Cambria" w:hAnsi="Times New Roman" w:cs="Times New Roman"/>
                  <w:color w:val="000000" w:themeColor="text1"/>
                  <w:spacing w:val="-2"/>
                  <w:w w:val="95"/>
                  <w:sz w:val="20"/>
                  <w:szCs w:val="20"/>
                  <w:lang w:val="en-GB"/>
                </w:rPr>
                <w:delText>under this heading</w:delText>
              </w:r>
            </w:del>
            <w:ins w:id="58" w:author="EBA staff" w:date="2021-02-10T10:54:00Z">
              <w:r w:rsidR="00C51914" w:rsidRPr="00DB77B6">
                <w:rPr>
                  <w:rFonts w:ascii="Times New Roman" w:eastAsia="Cambria" w:hAnsi="Times New Roman" w:cs="Times New Roman"/>
                  <w:color w:val="000000" w:themeColor="text1"/>
                  <w:spacing w:val="-2"/>
                  <w:w w:val="95"/>
                  <w:sz w:val="20"/>
                  <w:szCs w:val="20"/>
                  <w:lang w:val="en-GB"/>
                </w:rPr>
                <w:t>in this column</w:t>
              </w:r>
            </w:ins>
            <w:r w:rsidR="00FF209B" w:rsidRPr="00DB77B6">
              <w:rPr>
                <w:rFonts w:ascii="Times New Roman" w:eastAsia="Cambria" w:hAnsi="Times New Roman" w:cs="Times New Roman"/>
                <w:color w:val="000000" w:themeColor="text1"/>
                <w:spacing w:val="-2"/>
                <w:w w:val="95"/>
                <w:sz w:val="20"/>
                <w:szCs w:val="20"/>
                <w:lang w:val="en-GB"/>
              </w:rPr>
              <w:t>.</w:t>
            </w:r>
          </w:p>
        </w:tc>
      </w:tr>
      <w:tr w:rsidR="00FF209B" w:rsidRPr="00D92B3C" w:rsidDel="00DB77B6" w14:paraId="239077B4" w14:textId="02D7D3D0" w:rsidTr="00FF209B">
        <w:trPr>
          <w:del w:id="59" w:author="EBA staff" w:date="2021-05-05T12:32:00Z"/>
        </w:trPr>
        <w:tc>
          <w:tcPr>
            <w:tcW w:w="908" w:type="dxa"/>
            <w:tcBorders>
              <w:top w:val="single" w:sz="4" w:space="0" w:color="1A171C"/>
              <w:left w:val="nil"/>
              <w:bottom w:val="single" w:sz="4" w:space="0" w:color="1A171C"/>
              <w:right w:val="single" w:sz="4" w:space="0" w:color="1A171C"/>
            </w:tcBorders>
            <w:vAlign w:val="center"/>
          </w:tcPr>
          <w:p w14:paraId="2F567917" w14:textId="7B7EA67E" w:rsidR="00FF209B" w:rsidRPr="00D92B3C" w:rsidDel="00DB77B6" w:rsidRDefault="00FF209B" w:rsidP="00FF209B">
            <w:pPr>
              <w:pStyle w:val="TableParagraph"/>
              <w:spacing w:before="106"/>
              <w:ind w:left="-1"/>
              <w:rPr>
                <w:del w:id="60" w:author="EBA staff" w:date="2021-05-05T12:32:00Z"/>
                <w:rFonts w:ascii="Times New Roman" w:hAnsi="Times New Roman" w:cs="Times New Roman"/>
                <w:color w:val="000000" w:themeColor="text1"/>
                <w:sz w:val="20"/>
                <w:szCs w:val="20"/>
                <w:lang w:val="en-GB"/>
              </w:rPr>
            </w:pPr>
          </w:p>
        </w:tc>
        <w:tc>
          <w:tcPr>
            <w:tcW w:w="8118" w:type="dxa"/>
            <w:tcBorders>
              <w:top w:val="single" w:sz="4" w:space="0" w:color="1A171C"/>
              <w:left w:val="single" w:sz="4" w:space="0" w:color="1A171C"/>
              <w:bottom w:val="single" w:sz="4" w:space="0" w:color="1A171C"/>
              <w:right w:val="nil"/>
            </w:tcBorders>
            <w:vAlign w:val="center"/>
          </w:tcPr>
          <w:p w14:paraId="23703AE7" w14:textId="44C63479" w:rsidR="00FF209B" w:rsidRPr="00D92B3C" w:rsidDel="00DB77B6" w:rsidRDefault="00FF209B" w:rsidP="00FF209B">
            <w:pPr>
              <w:pStyle w:val="TableParagraph"/>
              <w:spacing w:before="108"/>
              <w:ind w:left="85"/>
              <w:jc w:val="both"/>
              <w:rPr>
                <w:del w:id="61" w:author="EBA staff" w:date="2021-05-05T12:32:00Z"/>
                <w:rFonts w:ascii="Times New Roman" w:hAnsi="Times New Roman" w:cs="Times New Roman"/>
                <w:b/>
                <w:color w:val="000000" w:themeColor="text1"/>
                <w:spacing w:val="-2"/>
                <w:w w:val="95"/>
                <w:sz w:val="20"/>
                <w:szCs w:val="20"/>
                <w:lang w:val="en-GB"/>
              </w:rPr>
            </w:pPr>
          </w:p>
        </w:tc>
      </w:tr>
    </w:tbl>
    <w:p w14:paraId="784CE850" w14:textId="77777777" w:rsidR="0081175C" w:rsidRPr="00D92B3C" w:rsidRDefault="0081175C" w:rsidP="00E13CE3">
      <w:pPr>
        <w:rPr>
          <w:rFonts w:ascii="Times New Roman"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excluded from bail-in</w:t>
            </w:r>
          </w:p>
          <w:p w14:paraId="051961A3" w14:textId="77777777" w:rsidR="0081175C" w:rsidRPr="00D92B3C" w:rsidRDefault="0081175C" w:rsidP="002965E8">
            <w:pPr>
              <w:pStyle w:val="TableParagraph"/>
              <w:spacing w:before="108"/>
              <w:ind w:left="85"/>
              <w:jc w:val="both"/>
              <w:rPr>
                <w:rFonts w:ascii="Times New Roman" w:hAnsi="Times New Roman" w:cs="Times New Roman"/>
                <w:b/>
                <w:color w:val="000000" w:themeColor="text1"/>
                <w:spacing w:val="-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44 (2) of </w:t>
            </w:r>
            <w:del w:id="62" w:author="EBA staff" w:date="2021-02-10T12:03:00Z">
              <w:r w:rsidRPr="00D92B3C" w:rsidDel="002965E8">
                <w:rPr>
                  <w:rFonts w:ascii="Times New Roman" w:eastAsia="Cambria" w:hAnsi="Times New Roman" w:cs="Times New Roman"/>
                  <w:color w:val="000000" w:themeColor="text1"/>
                  <w:spacing w:val="-2"/>
                  <w:w w:val="95"/>
                  <w:sz w:val="20"/>
                  <w:szCs w:val="20"/>
                  <w:lang w:val="en-GB"/>
                </w:rPr>
                <w:delText xml:space="preserve">the </w:delText>
              </w:r>
            </w:del>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states that "Resolution authorities shall not exercise the write down or conversion powers in relation to the following liabilities whether they are governed by the law of a Member State or of a third country”.</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Covered deposits</w:t>
            </w:r>
          </w:p>
          <w:p w14:paraId="7373B53C" w14:textId="77777777"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covered deposits as defined in point (5) of Article 2 (1) of </w:t>
            </w:r>
            <w:r w:rsidR="001D3665" w:rsidRPr="00D92B3C">
              <w:rPr>
                <w:rFonts w:ascii="Times New Roman" w:hAnsi="Times New Roman"/>
                <w:color w:val="000000" w:themeColor="text1"/>
                <w:sz w:val="20"/>
                <w:szCs w:val="20"/>
                <w:lang w:val="en-GB" w:eastAsia="en-GB"/>
              </w:rPr>
              <w:t xml:space="preserve">Directive 2014/49/EU of the </w:t>
            </w:r>
            <w:r w:rsidR="001D258F" w:rsidRPr="00BB34DC">
              <w:rPr>
                <w:rFonts w:ascii="Times New Roman" w:eastAsia="Cambria" w:hAnsi="Times New Roman" w:cs="Times New Roman"/>
                <w:color w:val="000000" w:themeColor="text1"/>
                <w:spacing w:val="-2"/>
                <w:w w:val="95"/>
                <w:sz w:val="20"/>
                <w:szCs w:val="20"/>
                <w:lang w:val="en-GB"/>
              </w:rPr>
              <w:t>European Parliament and of</w:t>
            </w:r>
            <w:r w:rsidR="001D3665" w:rsidRPr="00D92B3C">
              <w:rPr>
                <w:rFonts w:ascii="Times New Roman" w:hAnsi="Times New Roman"/>
                <w:color w:val="000000" w:themeColor="text1"/>
                <w:sz w:val="20"/>
                <w:szCs w:val="20"/>
                <w:lang w:val="en-GB" w:eastAsia="en-GB"/>
              </w:rPr>
              <w:t xml:space="preserve"> the Council</w:t>
            </w:r>
            <w:r w:rsidR="001D3665" w:rsidRPr="00D92B3C">
              <w:rPr>
                <w:rStyle w:val="FootnoteReference"/>
                <w:color w:val="000000" w:themeColor="text1"/>
                <w:lang w:val="en-GB" w:eastAsia="en-GB"/>
              </w:rPr>
              <w:footnoteReference w:id="11"/>
            </w:r>
            <w:r w:rsidR="00824CFD" w:rsidRPr="00D92B3C">
              <w:rPr>
                <w:rFonts w:ascii="Times New Roman" w:eastAsia="Cambria" w:hAnsi="Times New Roman" w:cs="Times New Roman"/>
                <w:color w:val="000000" w:themeColor="text1"/>
                <w:spacing w:val="-2"/>
                <w:w w:val="95"/>
                <w:sz w:val="20"/>
                <w:szCs w:val="20"/>
                <w:lang w:val="en-GB"/>
              </w:rPr>
              <w:t>, with the exclusion of t</w:t>
            </w:r>
            <w:r w:rsidR="00223F70" w:rsidRPr="00D92B3C">
              <w:rPr>
                <w:rFonts w:ascii="Times New Roman" w:eastAsia="Cambria" w:hAnsi="Times New Roman" w:cs="Times New Roman"/>
                <w:color w:val="000000" w:themeColor="text1"/>
                <w:spacing w:val="-2"/>
                <w:w w:val="95"/>
                <w:sz w:val="20"/>
                <w:szCs w:val="20"/>
                <w:lang w:val="en-GB"/>
              </w:rPr>
              <w:t xml:space="preserve">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that Directive</w:t>
            </w:r>
            <w:r w:rsidR="00223F70"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120</w:t>
            </w:r>
          </w:p>
        </w:tc>
        <w:tc>
          <w:tcPr>
            <w:tcW w:w="8175" w:type="dxa"/>
            <w:tcBorders>
              <w:top w:val="single" w:sz="4" w:space="0" w:color="1A171C"/>
              <w:left w:val="single" w:sz="4" w:space="0" w:color="1A171C"/>
              <w:bottom w:val="single" w:sz="4" w:space="0" w:color="1A171C"/>
              <w:right w:val="nil"/>
            </w:tcBorders>
            <w:vAlign w:val="center"/>
          </w:tcPr>
          <w:p w14:paraId="0540C893"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Secured liabilities – collateralized part</w:t>
            </w:r>
          </w:p>
          <w:p w14:paraId="215B63EE"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b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4A156199"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Secured liabilities including repurchase agreements (repos), covered bonds and liabilities in the form of financial instruments which form an integral part of the cover pool and which according to national law are secured in a way </w:t>
            </w:r>
            <w:proofErr w:type="gramStart"/>
            <w:r w:rsidRPr="00D92B3C">
              <w:rPr>
                <w:rFonts w:ascii="Times New Roman" w:eastAsia="Cambria" w:hAnsi="Times New Roman" w:cs="Times New Roman"/>
                <w:color w:val="000000" w:themeColor="text1"/>
                <w:spacing w:val="-2"/>
                <w:w w:val="95"/>
                <w:sz w:val="20"/>
                <w:szCs w:val="20"/>
                <w:lang w:val="en-GB"/>
              </w:rPr>
              <w:t>similar to</w:t>
            </w:r>
            <w:proofErr w:type="gramEnd"/>
            <w:r w:rsidRPr="00D92B3C">
              <w:rPr>
                <w:rFonts w:ascii="Times New Roman" w:eastAsia="Cambria" w:hAnsi="Times New Roman" w:cs="Times New Roman"/>
                <w:color w:val="000000" w:themeColor="text1"/>
                <w:spacing w:val="-2"/>
                <w:w w:val="95"/>
                <w:sz w:val="20"/>
                <w:szCs w:val="20"/>
                <w:lang w:val="en-GB"/>
              </w:rPr>
              <w:t xml:space="preserve"> covered bonds.</w:t>
            </w:r>
          </w:p>
          <w:p w14:paraId="314E1701"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Neither the requirement to ensure that all secured assets relating to a covered bond cover pool remain unaffected, segregated and with enough funding, nor the exclusion </w:t>
            </w:r>
            <w:r w:rsidR="00CC130F" w:rsidRPr="00BB34DC">
              <w:rPr>
                <w:rFonts w:ascii="Times New Roman" w:eastAsia="Cambria" w:hAnsi="Times New Roman" w:cs="Times New Roman"/>
                <w:color w:val="000000" w:themeColor="text1"/>
                <w:spacing w:val="-2"/>
                <w:w w:val="95"/>
                <w:sz w:val="20"/>
                <w:szCs w:val="20"/>
                <w:lang w:val="en-GB"/>
              </w:rPr>
              <w:t xml:space="preserve">of Article 44 (2) point b of Directive 2014/59/EU </w:t>
            </w:r>
            <w:r w:rsidRPr="00D92B3C">
              <w:rPr>
                <w:rFonts w:ascii="Times New Roman" w:eastAsia="Cambria" w:hAnsi="Times New Roman" w:cs="Times New Roman"/>
                <w:color w:val="000000" w:themeColor="text1"/>
                <w:spacing w:val="-2"/>
                <w:w w:val="95"/>
                <w:sz w:val="20"/>
                <w:szCs w:val="20"/>
                <w:lang w:val="en-GB"/>
              </w:rPr>
              <w:t xml:space="preserve">shall prevent resolution authorities, where appropriate, from exercising those powers in relation to any part of a secured liability or a liability for which collateral has been pledged that exceeds the value of the assets, pledge, lien or collateral against which it is secured. Such an uncovered amount of these secured liabilities shall not be reported in this </w:t>
            </w:r>
            <w:r w:rsidR="00D840C3"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but reported </w:t>
            </w:r>
            <w:r w:rsidR="00D840C3" w:rsidRPr="00D92B3C">
              <w:rPr>
                <w:rFonts w:ascii="Times New Roman" w:eastAsia="Cambria" w:hAnsi="Times New Roman" w:cs="Times New Roman"/>
                <w:color w:val="000000" w:themeColor="text1"/>
                <w:spacing w:val="-2"/>
                <w:w w:val="95"/>
                <w:sz w:val="20"/>
                <w:szCs w:val="20"/>
                <w:lang w:val="en-GB"/>
              </w:rPr>
              <w:t>in row</w:t>
            </w:r>
            <w:r w:rsidRPr="00D92B3C">
              <w:rPr>
                <w:rFonts w:ascii="Times New Roman" w:eastAsia="Cambria" w:hAnsi="Times New Roman" w:cs="Times New Roman"/>
                <w:color w:val="000000" w:themeColor="text1"/>
                <w:spacing w:val="-2"/>
                <w:w w:val="95"/>
                <w:sz w:val="20"/>
                <w:szCs w:val="20"/>
                <w:lang w:val="en-GB"/>
              </w:rPr>
              <w:t xml:space="preserve"> </w:t>
            </w:r>
            <w:r w:rsidR="00824CF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340, subject to additional breakdown.</w:t>
            </w:r>
          </w:p>
          <w:p w14:paraId="1BD554D6"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Central Bank liabilities which are covered by a collateral pool (</w:t>
            </w:r>
            <w:r w:rsidR="00906ED3" w:rsidRPr="00EA4FA1">
              <w:rPr>
                <w:rFonts w:ascii="Times New Roman" w:eastAsia="Cambria" w:hAnsi="Times New Roman" w:cs="Times New Roman"/>
                <w:color w:val="1A171C"/>
                <w:spacing w:val="-2"/>
                <w:w w:val="95"/>
                <w:sz w:val="20"/>
                <w:szCs w:val="20"/>
                <w:lang w:val="en-GB"/>
              </w:rPr>
              <w:t xml:space="preserve">for example main refinancing operations, </w:t>
            </w:r>
            <w:r w:rsidR="00906ED3" w:rsidRPr="00D92B3C">
              <w:rPr>
                <w:rFonts w:ascii="Times New Roman" w:eastAsia="Cambria" w:hAnsi="Times New Roman" w:cs="Times New Roman"/>
                <w:color w:val="1A171C"/>
                <w:spacing w:val="-2"/>
                <w:w w:val="95"/>
                <w:sz w:val="20"/>
                <w:szCs w:val="20"/>
                <w:lang w:val="en-GB"/>
              </w:rPr>
              <w:t>l</w:t>
            </w:r>
            <w:r w:rsidR="00906ED3" w:rsidRPr="00EA4FA1">
              <w:rPr>
                <w:rFonts w:ascii="Times New Roman" w:eastAsia="Cambria" w:hAnsi="Times New Roman" w:cs="Times New Roman"/>
                <w:color w:val="1A171C"/>
                <w:spacing w:val="-2"/>
                <w:w w:val="95"/>
                <w:sz w:val="20"/>
                <w:szCs w:val="20"/>
                <w:lang w:val="en-GB"/>
              </w:rPr>
              <w:t>ong term refinancing operation, target longer-term refinancing operation</w:t>
            </w:r>
            <w:r w:rsidR="00CC130F">
              <w:rPr>
                <w:rFonts w:ascii="Times New Roman" w:eastAsia="Cambria" w:hAnsi="Times New Roman" w:cs="Times New Roman"/>
                <w:color w:val="1A171C"/>
                <w:spacing w:val="-2"/>
                <w:w w:val="95"/>
                <w:sz w:val="20"/>
                <w:szCs w:val="20"/>
                <w:lang w:val="en-GB"/>
              </w:rPr>
              <w:t>s,</w:t>
            </w:r>
            <w:r w:rsidR="00906ED3" w:rsidRPr="00D92B3C">
              <w:rPr>
                <w:rFonts w:ascii="Times New Roman" w:eastAsia="Cambria" w:hAnsi="Times New Roman" w:cs="Times New Roman"/>
                <w:color w:val="1A171C"/>
                <w:spacing w:val="-2"/>
                <w:w w:val="95"/>
                <w:sz w:val="20"/>
                <w:szCs w:val="20"/>
                <w:lang w:val="en-GB"/>
              </w:rPr>
              <w:t xml:space="preserve"> etc</w:t>
            </w:r>
            <w:r w:rsidRPr="00D92B3C">
              <w:rPr>
                <w:rFonts w:ascii="Times New Roman" w:eastAsia="Cambria" w:hAnsi="Times New Roman" w:cs="Times New Roman"/>
                <w:color w:val="000000" w:themeColor="text1"/>
                <w:spacing w:val="-2"/>
                <w:w w:val="95"/>
                <w:sz w:val="20"/>
                <w:szCs w:val="20"/>
                <w:lang w:val="en-GB"/>
              </w:rPr>
              <w:t xml:space="preserve">) shall be regarded as secured liabilities. </w:t>
            </w:r>
          </w:p>
          <w:p w14:paraId="6224568E" w14:textId="77777777"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 specific type of liabilities are collateral positions (e.g. cash collateral) received and recorded on the balance sheet. Where such collateral positions are legally bound with an asset position, these shall be treated as secured liabilities for the purpose of this report.</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Client liabilities, if protected in insolvency</w:t>
            </w:r>
          </w:p>
          <w:p w14:paraId="783F5D18"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c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1E36332" w14:textId="77777777"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that arises by virtue of the holding by the institution or entity referred to in point (b), (c) or (d) of Article 1(1) of the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of client assets or client money including client assets or client money held on behalf of UCITS as defined in Article 1(2) of Directive 2009/65/EC</w:t>
            </w:r>
            <w:r w:rsidR="00EB1AD3" w:rsidRPr="00D92B3C">
              <w:rPr>
                <w:rFonts w:ascii="Times New Roman" w:eastAsia="Cambria" w:hAnsi="Times New Roman" w:cs="Times New Roman"/>
                <w:color w:val="000000" w:themeColor="text1"/>
                <w:spacing w:val="-2"/>
                <w:w w:val="95"/>
                <w:sz w:val="20"/>
                <w:szCs w:val="20"/>
                <w:lang w:val="en-GB"/>
              </w:rPr>
              <w:t xml:space="preserve"> of the European Parliament and of the Council</w:t>
            </w:r>
            <w:r w:rsidR="00EB1AD3" w:rsidRPr="00D92B3C">
              <w:rPr>
                <w:rStyle w:val="FootnoteReference"/>
                <w:rFonts w:eastAsia="Cambria" w:cs="Times New Roman"/>
                <w:color w:val="000000" w:themeColor="text1"/>
                <w:spacing w:val="-2"/>
                <w:w w:val="95"/>
                <w:lang w:val="en-GB"/>
              </w:rPr>
              <w:footnoteReference w:id="12"/>
            </w:r>
            <w:r w:rsidR="00EB1AD3"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of AIFs as defined in point (a) of Article 4(1) of Directive 2011/61/EU of the European Parliament and of the Council</w:t>
            </w:r>
            <w:r w:rsidR="00A824E5" w:rsidRPr="00D92B3C">
              <w:rPr>
                <w:rStyle w:val="FootnoteReference"/>
                <w:rFonts w:eastAsia="Cambria" w:cs="Times New Roman"/>
                <w:color w:val="000000" w:themeColor="text1"/>
                <w:spacing w:val="-2"/>
                <w:w w:val="95"/>
                <w:lang w:val="en-GB"/>
              </w:rPr>
              <w:footnoteReference w:id="13"/>
            </w:r>
            <w:r w:rsidRPr="00D92B3C">
              <w:rPr>
                <w:rFonts w:ascii="Times New Roman" w:eastAsia="Cambria" w:hAnsi="Times New Roman" w:cs="Times New Roman"/>
                <w:color w:val="000000" w:themeColor="text1"/>
                <w:spacing w:val="-2"/>
                <w:w w:val="95"/>
                <w:sz w:val="20"/>
                <w:szCs w:val="20"/>
                <w:lang w:val="en-GB"/>
              </w:rPr>
              <w:t>, provided that such a client is protected under the applicable insolvency law.</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Fiduciary liabilities, if protected in insolvency</w:t>
            </w:r>
          </w:p>
          <w:p w14:paraId="1B914163"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AA2A99" w:rsidRPr="00D92B3C">
              <w:rPr>
                <w:rFonts w:ascii="Times New Roman" w:eastAsia="Cambria" w:hAnsi="Times New Roman" w:cs="Times New Roman"/>
                <w:color w:val="000000" w:themeColor="text1"/>
                <w:spacing w:val="-2"/>
                <w:w w:val="95"/>
                <w:sz w:val="20"/>
                <w:szCs w:val="20"/>
                <w:lang w:val="en-GB"/>
              </w:rPr>
              <w:t>d</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2E8631D5" w14:textId="77777777"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that arises by virtue of a fiduciary relationship between the institution or entity referred to in point (b), (c) or (d) of Article 1 (1)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(as fiduciary) and another person (as beneficiary) provided that such a beneficiary is protected under the applicable insolvency or civil law.</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150</w:t>
            </w:r>
          </w:p>
        </w:tc>
        <w:tc>
          <w:tcPr>
            <w:tcW w:w="8175" w:type="dxa"/>
            <w:tcBorders>
              <w:top w:val="single" w:sz="4" w:space="0" w:color="1A171C"/>
              <w:left w:val="single" w:sz="4" w:space="0" w:color="1A171C"/>
              <w:bottom w:val="single" w:sz="4" w:space="0" w:color="1A171C"/>
              <w:right w:val="nil"/>
            </w:tcBorders>
            <w:vAlign w:val="center"/>
          </w:tcPr>
          <w:p w14:paraId="7D46E2B3"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del w:id="63" w:author="EBA staff" w:date="2021-02-10T12:05:00Z">
              <w:r w:rsidRPr="00DB77B6" w:rsidDel="002965E8">
                <w:rPr>
                  <w:rFonts w:ascii="Times New Roman" w:hAnsi="Times New Roman" w:cs="Times New Roman"/>
                  <w:b/>
                  <w:color w:val="000000" w:themeColor="text1"/>
                  <w:spacing w:val="-2"/>
                  <w:w w:val="95"/>
                  <w:sz w:val="20"/>
                  <w:szCs w:val="20"/>
                  <w:lang w:val="en-GB"/>
                </w:rPr>
                <w:delText>Credit i</w:delText>
              </w:r>
            </w:del>
            <w:ins w:id="64" w:author="EBA staff" w:date="2021-02-10T12:05:00Z">
              <w:r w:rsidR="002965E8" w:rsidRPr="00DB77B6">
                <w:rPr>
                  <w:rFonts w:ascii="Times New Roman" w:hAnsi="Times New Roman" w:cs="Times New Roman"/>
                  <w:b/>
                  <w:color w:val="000000" w:themeColor="text1"/>
                  <w:spacing w:val="-2"/>
                  <w:w w:val="95"/>
                  <w:sz w:val="20"/>
                  <w:szCs w:val="20"/>
                  <w:lang w:val="en-GB"/>
                </w:rPr>
                <w:t>I</w:t>
              </w:r>
            </w:ins>
            <w:r w:rsidRPr="00DB77B6">
              <w:rPr>
                <w:rFonts w:ascii="Times New Roman" w:hAnsi="Times New Roman" w:cs="Times New Roman"/>
                <w:b/>
                <w:color w:val="000000" w:themeColor="text1"/>
                <w:spacing w:val="-2"/>
                <w:w w:val="95"/>
                <w:sz w:val="20"/>
                <w:szCs w:val="20"/>
                <w:lang w:val="en-GB"/>
              </w:rPr>
              <w:t>nstitution liabilities &lt; 7 days</w:t>
            </w:r>
            <w:r w:rsidRPr="00D92B3C">
              <w:rPr>
                <w:rFonts w:ascii="Times New Roman" w:hAnsi="Times New Roman" w:cs="Times New Roman"/>
                <w:b/>
                <w:color w:val="000000" w:themeColor="text1"/>
                <w:spacing w:val="-2"/>
                <w:w w:val="95"/>
                <w:sz w:val="20"/>
                <w:szCs w:val="20"/>
                <w:lang w:val="en-GB"/>
              </w:rPr>
              <w:t xml:space="preserve"> </w:t>
            </w:r>
          </w:p>
          <w:p w14:paraId="2373E7E9"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81175C"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094AB4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credit institutions, excluding entities that are part of the same </w:t>
            </w:r>
            <w:r w:rsidR="00E27977" w:rsidRPr="00D92B3C">
              <w:rPr>
                <w:rFonts w:ascii="Times New Roman" w:eastAsia="Cambria" w:hAnsi="Times New Roman" w:cs="Times New Roman"/>
                <w:color w:val="000000" w:themeColor="text1"/>
                <w:spacing w:val="-2"/>
                <w:w w:val="95"/>
                <w:sz w:val="20"/>
                <w:szCs w:val="20"/>
                <w:lang w:val="en-GB"/>
              </w:rPr>
              <w:t xml:space="preserve">accounting </w:t>
            </w:r>
            <w:r w:rsidRPr="00D92B3C">
              <w:rPr>
                <w:rFonts w:ascii="Times New Roman" w:eastAsia="Cambria" w:hAnsi="Times New Roman" w:cs="Times New Roman"/>
                <w:color w:val="000000" w:themeColor="text1"/>
                <w:spacing w:val="-2"/>
                <w:w w:val="95"/>
                <w:sz w:val="20"/>
                <w:szCs w:val="20"/>
                <w:lang w:val="en-GB"/>
              </w:rPr>
              <w:t>group, with an original maturity of less than seven days.</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3DB6F819"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16</w:t>
            </w:r>
            <w:ins w:id="65" w:author="EBA staff" w:date="2021-05-05T12:30:00Z">
              <w:r w:rsidR="00DB77B6">
                <w:rPr>
                  <w:rFonts w:ascii="Times New Roman" w:hAnsi="Times New Roman" w:cs="Times New Roman"/>
                  <w:color w:val="000000" w:themeColor="text1"/>
                  <w:sz w:val="20"/>
                  <w:szCs w:val="20"/>
                  <w:lang w:val="en-GB"/>
                </w:rPr>
                <w:t>1</w:t>
              </w:r>
            </w:ins>
            <w:del w:id="66" w:author="EBA staff" w:date="2021-05-05T12:30:00Z">
              <w:r w:rsidR="0081175C" w:rsidRPr="00D92B3C" w:rsidDel="00DB77B6">
                <w:rPr>
                  <w:rFonts w:ascii="Times New Roman" w:hAnsi="Times New Roman" w:cs="Times New Roman"/>
                  <w:color w:val="000000" w:themeColor="text1"/>
                  <w:sz w:val="20"/>
                  <w:szCs w:val="20"/>
                  <w:lang w:val="en-GB"/>
                </w:rPr>
                <w:delText>0</w:delText>
              </w:r>
            </w:del>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 xml:space="preserve">System (operator) </w:t>
            </w:r>
            <w:ins w:id="67" w:author="EBA staff" w:date="2021-04-29T17:55:00Z">
              <w:r w:rsidR="00D36A8C" w:rsidRPr="00DB77B6">
                <w:rPr>
                  <w:rFonts w:ascii="Times New Roman" w:hAnsi="Times New Roman" w:cs="Times New Roman"/>
                  <w:b/>
                  <w:color w:val="000000" w:themeColor="text1"/>
                  <w:spacing w:val="-2"/>
                  <w:w w:val="95"/>
                  <w:sz w:val="20"/>
                  <w:szCs w:val="20"/>
                  <w:lang w:val="en-GB"/>
                </w:rPr>
                <w:t xml:space="preserve">and CCP </w:t>
              </w:r>
            </w:ins>
            <w:r w:rsidRPr="00DB77B6">
              <w:rPr>
                <w:rFonts w:ascii="Times New Roman" w:hAnsi="Times New Roman" w:cs="Times New Roman"/>
                <w:b/>
                <w:color w:val="000000" w:themeColor="text1"/>
                <w:spacing w:val="-2"/>
                <w:w w:val="95"/>
                <w:sz w:val="20"/>
                <w:szCs w:val="20"/>
                <w:lang w:val="en-GB"/>
              </w:rPr>
              <w:t>liabilities &lt; 7 days</w:t>
            </w:r>
          </w:p>
          <w:p w14:paraId="76A35A44" w14:textId="7838279E" w:rsidR="0081175C" w:rsidRPr="00D92B3C" w:rsidDel="00D36A8C" w:rsidRDefault="00D840C3">
            <w:pPr>
              <w:pStyle w:val="TableParagraph"/>
              <w:spacing w:before="108"/>
              <w:ind w:left="85"/>
              <w:jc w:val="both"/>
              <w:rPr>
                <w:del w:id="68" w:author="EBA staff" w:date="2021-04-29T17:58:00Z"/>
                <w:rFonts w:ascii="Times New Roman" w:eastAsia="Cambria" w:hAnsi="Times New Roman" w:cs="Times New Roman"/>
                <w:color w:val="000000" w:themeColor="text1"/>
                <w:spacing w:val="-2"/>
                <w:w w:val="95"/>
                <w:sz w:val="20"/>
                <w:szCs w:val="20"/>
                <w:lang w:val="en-GB"/>
              </w:rPr>
            </w:pPr>
            <w:r w:rsidRPr="00DB77B6">
              <w:rPr>
                <w:rFonts w:ascii="Times New Roman" w:eastAsia="Cambria" w:hAnsi="Times New Roman" w:cs="Times New Roman"/>
                <w:color w:val="000000" w:themeColor="text1"/>
                <w:spacing w:val="-2"/>
                <w:w w:val="95"/>
                <w:sz w:val="20"/>
                <w:szCs w:val="20"/>
                <w:lang w:val="en-GB"/>
              </w:rPr>
              <w:t>A</w:t>
            </w:r>
            <w:r w:rsidR="0081175C" w:rsidRPr="00DB77B6">
              <w:rPr>
                <w:rFonts w:ascii="Times New Roman" w:eastAsia="Cambria" w:hAnsi="Times New Roman" w:cs="Times New Roman"/>
                <w:color w:val="000000" w:themeColor="text1"/>
                <w:spacing w:val="-2"/>
                <w:w w:val="95"/>
                <w:sz w:val="20"/>
                <w:szCs w:val="20"/>
                <w:lang w:val="en-GB"/>
              </w:rPr>
              <w:t>rticle 44</w:t>
            </w:r>
            <w:r w:rsidR="00C62EEE" w:rsidRPr="00DB77B6">
              <w:rPr>
                <w:rFonts w:ascii="Times New Roman" w:eastAsia="Cambria" w:hAnsi="Times New Roman" w:cs="Times New Roman"/>
                <w:color w:val="000000" w:themeColor="text1"/>
                <w:spacing w:val="-2"/>
                <w:w w:val="95"/>
                <w:sz w:val="20"/>
                <w:szCs w:val="20"/>
                <w:lang w:val="en-GB"/>
              </w:rPr>
              <w:t xml:space="preserve"> (</w:t>
            </w:r>
            <w:r w:rsidR="0081175C" w:rsidRPr="00DB77B6">
              <w:rPr>
                <w:rFonts w:ascii="Times New Roman" w:eastAsia="Cambria" w:hAnsi="Times New Roman" w:cs="Times New Roman"/>
                <w:color w:val="000000" w:themeColor="text1"/>
                <w:spacing w:val="-2"/>
                <w:w w:val="95"/>
                <w:sz w:val="20"/>
                <w:szCs w:val="20"/>
                <w:lang w:val="en-GB"/>
              </w:rPr>
              <w:t>2</w:t>
            </w:r>
            <w:r w:rsidR="00C62EEE" w:rsidRPr="00DB77B6">
              <w:rPr>
                <w:rFonts w:ascii="Times New Roman" w:eastAsia="Cambria" w:hAnsi="Times New Roman" w:cs="Times New Roman"/>
                <w:color w:val="000000" w:themeColor="text1"/>
                <w:spacing w:val="-2"/>
                <w:w w:val="95"/>
                <w:sz w:val="20"/>
                <w:szCs w:val="20"/>
                <w:lang w:val="en-GB"/>
              </w:rPr>
              <w:t xml:space="preserve">) point </w:t>
            </w:r>
            <w:r w:rsidR="0081175C" w:rsidRPr="00DB77B6">
              <w:rPr>
                <w:rFonts w:ascii="Times New Roman" w:eastAsia="Cambria" w:hAnsi="Times New Roman" w:cs="Times New Roman"/>
                <w:color w:val="000000" w:themeColor="text1"/>
                <w:spacing w:val="-2"/>
                <w:w w:val="95"/>
                <w:sz w:val="20"/>
                <w:szCs w:val="20"/>
                <w:lang w:val="en-GB"/>
              </w:rPr>
              <w:t>f</w:t>
            </w:r>
            <w:r w:rsidRPr="00DB77B6">
              <w:rPr>
                <w:rFonts w:ascii="Times New Roman" w:eastAsia="Cambria" w:hAnsi="Times New Roman" w:cs="Times New Roman"/>
                <w:color w:val="000000" w:themeColor="text1"/>
                <w:spacing w:val="-2"/>
                <w:w w:val="95"/>
                <w:sz w:val="20"/>
                <w:szCs w:val="20"/>
                <w:lang w:val="en-GB"/>
              </w:rPr>
              <w:t xml:space="preserve"> of </w:t>
            </w:r>
            <w:r w:rsidR="00063EEC" w:rsidRPr="00DB77B6">
              <w:rPr>
                <w:rFonts w:ascii="Times New Roman" w:eastAsia="Cambria" w:hAnsi="Times New Roman" w:cs="Times New Roman"/>
                <w:color w:val="000000" w:themeColor="text1"/>
                <w:spacing w:val="-2"/>
                <w:w w:val="95"/>
                <w:sz w:val="20"/>
                <w:szCs w:val="20"/>
                <w:lang w:val="en-GB"/>
              </w:rPr>
              <w:t>Directive 2014/59/EU</w:t>
            </w:r>
          </w:p>
          <w:p w14:paraId="73CAD80A" w14:textId="6DA927DD" w:rsidR="0081175C" w:rsidRPr="00D92B3C" w:rsidRDefault="0081175C" w:rsidP="00D36A8C">
            <w:pPr>
              <w:pStyle w:val="TableParagraph"/>
              <w:spacing w:before="108"/>
              <w:ind w:left="85"/>
              <w:jc w:val="both"/>
              <w:rPr>
                <w:rFonts w:ascii="Times New Roman" w:hAnsi="Times New Roman" w:cs="Times New Roman"/>
                <w:b/>
                <w:bCs/>
                <w:color w:val="000000" w:themeColor="text1"/>
                <w:sz w:val="20"/>
                <w:szCs w:val="20"/>
                <w:lang w:val="en-GB"/>
              </w:rPr>
            </w:pPr>
            <w:del w:id="69" w:author="EBA staff" w:date="2021-04-29T17:58:00Z">
              <w:r w:rsidRPr="00D92B3C" w:rsidDel="00D36A8C">
                <w:rPr>
                  <w:rFonts w:ascii="Times New Roman" w:eastAsia="Cambria" w:hAnsi="Times New Roman" w:cs="Times New Roman"/>
                  <w:color w:val="000000" w:themeColor="text1"/>
                  <w:spacing w:val="-2"/>
                  <w:w w:val="95"/>
                  <w:sz w:val="20"/>
                  <w:szCs w:val="20"/>
                  <w:lang w:val="en-GB"/>
                </w:rPr>
                <w:delText>Liabilities with a remaining maturity of less than seven days, owed to systems or operators of systems designated accord</w:delText>
              </w:r>
            </w:del>
            <w:del w:id="70" w:author="EBA staff" w:date="2021-02-10T11:15:00Z">
              <w:r w:rsidRPr="00D92B3C" w:rsidDel="00E276C8">
                <w:rPr>
                  <w:rFonts w:ascii="Times New Roman" w:eastAsia="Cambria" w:hAnsi="Times New Roman" w:cs="Times New Roman"/>
                  <w:color w:val="000000" w:themeColor="text1"/>
                  <w:spacing w:val="-2"/>
                  <w:w w:val="95"/>
                  <w:sz w:val="20"/>
                  <w:szCs w:val="20"/>
                  <w:lang w:val="en-GB"/>
                </w:rPr>
                <w:delText>ing</w:delText>
              </w:r>
            </w:del>
            <w:del w:id="71" w:author="EBA staff" w:date="2021-04-29T17:58:00Z">
              <w:r w:rsidRPr="00D92B3C" w:rsidDel="00D36A8C">
                <w:rPr>
                  <w:rFonts w:ascii="Times New Roman" w:eastAsia="Cambria" w:hAnsi="Times New Roman" w:cs="Times New Roman"/>
                  <w:color w:val="000000" w:themeColor="text1"/>
                  <w:spacing w:val="-2"/>
                  <w:w w:val="95"/>
                  <w:sz w:val="20"/>
                  <w:szCs w:val="20"/>
                  <w:lang w:val="en-GB"/>
                </w:rPr>
                <w:delText xml:space="preserve"> </w:delText>
              </w:r>
            </w:del>
            <w:del w:id="72" w:author="EBA staff" w:date="2021-02-10T11:15:00Z">
              <w:r w:rsidRPr="00D92B3C" w:rsidDel="00E276C8">
                <w:rPr>
                  <w:rFonts w:ascii="Times New Roman" w:eastAsia="Cambria" w:hAnsi="Times New Roman" w:cs="Times New Roman"/>
                  <w:color w:val="000000" w:themeColor="text1"/>
                  <w:spacing w:val="-2"/>
                  <w:w w:val="95"/>
                  <w:sz w:val="20"/>
                  <w:szCs w:val="20"/>
                  <w:lang w:val="en-GB"/>
                </w:rPr>
                <w:delText xml:space="preserve">to </w:delText>
              </w:r>
            </w:del>
            <w:del w:id="73" w:author="EBA staff" w:date="2021-04-29T17:58:00Z">
              <w:r w:rsidR="004002B3" w:rsidRPr="00D92B3C" w:rsidDel="00D36A8C">
                <w:rPr>
                  <w:rFonts w:ascii="Times New Roman" w:eastAsia="Cambria" w:hAnsi="Times New Roman" w:cs="Times New Roman"/>
                  <w:color w:val="000000" w:themeColor="text1"/>
                  <w:spacing w:val="-2"/>
                  <w:w w:val="95"/>
                  <w:sz w:val="20"/>
                  <w:szCs w:val="20"/>
                  <w:lang w:val="en-GB"/>
                </w:rPr>
                <w:delText>Directive 98/26/EC</w:delText>
              </w:r>
            </w:del>
            <w:del w:id="74" w:author="EBA staff" w:date="2021-02-10T11:15:00Z">
              <w:r w:rsidR="004002B3" w:rsidRPr="00D92B3C" w:rsidDel="00E276C8">
                <w:rPr>
                  <w:rFonts w:ascii="Times New Roman" w:eastAsia="Cambria" w:hAnsi="Times New Roman" w:cs="Times New Roman"/>
                  <w:color w:val="000000" w:themeColor="text1"/>
                  <w:spacing w:val="-2"/>
                  <w:w w:val="95"/>
                  <w:sz w:val="20"/>
                  <w:szCs w:val="20"/>
                  <w:lang w:val="en-GB"/>
                </w:rPr>
                <w:delText xml:space="preserve"> of the European Parliament and of the Council</w:delText>
              </w:r>
            </w:del>
            <w:del w:id="75" w:author="EBA staff" w:date="2021-04-29T17:58:00Z">
              <w:r w:rsidR="004002B3" w:rsidRPr="00D92B3C" w:rsidDel="00D36A8C">
                <w:rPr>
                  <w:rStyle w:val="FootnoteReference"/>
                  <w:rFonts w:eastAsia="Cambria" w:cs="Times New Roman"/>
                  <w:color w:val="000000" w:themeColor="text1"/>
                  <w:spacing w:val="-2"/>
                  <w:w w:val="95"/>
                  <w:lang w:val="en-GB"/>
                </w:rPr>
                <w:footnoteReference w:id="14"/>
              </w:r>
              <w:r w:rsidR="00281DD6" w:rsidRPr="00D92B3C" w:rsidDel="00D36A8C">
                <w:rPr>
                  <w:rFonts w:ascii="Times New Roman" w:eastAsia="Cambria" w:hAnsi="Times New Roman" w:cs="Times New Roman"/>
                  <w:color w:val="000000" w:themeColor="text1"/>
                  <w:spacing w:val="-2"/>
                  <w:w w:val="95"/>
                  <w:sz w:val="20"/>
                  <w:szCs w:val="20"/>
                  <w:lang w:val="en-GB"/>
                </w:rPr>
                <w:delText xml:space="preserve"> </w:delText>
              </w:r>
              <w:r w:rsidRPr="00D92B3C" w:rsidDel="00D36A8C">
                <w:rPr>
                  <w:rFonts w:ascii="Times New Roman" w:eastAsia="Cambria" w:hAnsi="Times New Roman" w:cs="Times New Roman"/>
                  <w:color w:val="000000" w:themeColor="text1"/>
                  <w:spacing w:val="-2"/>
                  <w:w w:val="95"/>
                  <w:sz w:val="20"/>
                  <w:szCs w:val="20"/>
                  <w:lang w:val="en-GB"/>
                </w:rPr>
                <w:delText>or their participants and arising from the participation in such a system</w:delText>
              </w:r>
            </w:del>
            <w:del w:id="78" w:author="EBA staff" w:date="2021-02-10T11:15:00Z">
              <w:r w:rsidRPr="00D92B3C" w:rsidDel="00E276C8">
                <w:rPr>
                  <w:rFonts w:ascii="Times New Roman" w:eastAsia="Cambria" w:hAnsi="Times New Roman" w:cs="Times New Roman"/>
                  <w:color w:val="000000" w:themeColor="text1"/>
                  <w:spacing w:val="-2"/>
                  <w:w w:val="95"/>
                  <w:sz w:val="20"/>
                  <w:szCs w:val="20"/>
                  <w:lang w:val="en-GB"/>
                </w:rPr>
                <w:delText>.</w:delText>
              </w:r>
            </w:del>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Employee liabilities</w:t>
            </w:r>
          </w:p>
          <w:p w14:paraId="0F07F3E6"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81175C" w:rsidRPr="00D92B3C">
              <w:rPr>
                <w:rFonts w:ascii="Times New Roman" w:eastAsia="Cambria" w:hAnsi="Times New Roman" w:cs="Times New Roman"/>
                <w:color w:val="000000" w:themeColor="text1"/>
                <w:spacing w:val="-2"/>
                <w:w w:val="95"/>
                <w:sz w:val="20"/>
                <w:szCs w:val="20"/>
                <w:lang w:val="en-GB"/>
              </w:rPr>
              <w:t>g</w:t>
            </w:r>
            <w:r w:rsidR="00C62EEE" w:rsidRPr="00D92B3C">
              <w:rPr>
                <w:rFonts w:ascii="Times New Roman" w:eastAsia="Cambria" w:hAnsi="Times New Roman" w:cs="Times New Roman"/>
                <w:color w:val="000000" w:themeColor="text1"/>
                <w:spacing w:val="-2"/>
                <w:w w:val="95"/>
                <w:sz w:val="20"/>
                <w:szCs w:val="20"/>
                <w:lang w:val="en-GB"/>
              </w:rPr>
              <w:t xml:space="preserve"> (</w:t>
            </w:r>
            <w:proofErr w:type="spellStart"/>
            <w:r w:rsidR="00C62EEE" w:rsidRPr="00D92B3C">
              <w:rPr>
                <w:rFonts w:ascii="Times New Roman" w:eastAsia="Cambria" w:hAnsi="Times New Roman" w:cs="Times New Roman"/>
                <w:color w:val="000000" w:themeColor="text1"/>
                <w:spacing w:val="-2"/>
                <w:w w:val="95"/>
                <w:sz w:val="20"/>
                <w:szCs w:val="20"/>
                <w:lang w:val="en-GB"/>
              </w:rPr>
              <w:t>i</w:t>
            </w:r>
            <w:proofErr w:type="spellEnd"/>
            <w:r w:rsidR="00C62EE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F247F5E" w14:textId="77777777"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an employee, in relation to accrued salary, pension benefits or other fixed remuneration, except for the variable component of remuneration that is not regulated by a collective bargaining agreement. This shall however not apply to the variable component of the remuneration of material risk takers as identified in Article 92 (2)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critical to operational daily functioning</w:t>
            </w:r>
          </w:p>
          <w:p w14:paraId="77CF3EC7"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point g (</w:t>
            </w:r>
            <w:r w:rsidR="0081175C" w:rsidRPr="00D92B3C">
              <w:rPr>
                <w:rFonts w:ascii="Times New Roman" w:eastAsia="Cambria" w:hAnsi="Times New Roman" w:cs="Times New Roman"/>
                <w:color w:val="000000" w:themeColor="text1"/>
                <w:spacing w:val="-2"/>
                <w:w w:val="95"/>
                <w:sz w:val="20"/>
                <w:szCs w:val="20"/>
                <w:lang w:val="en-GB"/>
              </w:rPr>
              <w:t>ii</w:t>
            </w:r>
            <w:r w:rsidR="00C62EEE" w:rsidRPr="00D92B3C">
              <w:rPr>
                <w:rFonts w:ascii="Times New Roman" w:eastAsia="Cambria" w:hAnsi="Times New Roman" w:cs="Times New Roman"/>
                <w:color w:val="000000" w:themeColor="text1"/>
                <w:spacing w:val="-2"/>
                <w:w w:val="95"/>
                <w:sz w:val="20"/>
                <w:szCs w:val="20"/>
                <w:lang w:val="en-GB"/>
              </w:rPr>
              <w:t>)</w:t>
            </w:r>
            <w:r w:rsidR="008017B4"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64A855A5" w14:textId="77777777"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Liabilities to a commercial or trade creditor arising from the provision to the institution or entity referred to in point (b), (c) or (d) of Arti</w:t>
            </w:r>
            <w:r w:rsidRPr="00D92B3C">
              <w:rPr>
                <w:rFonts w:ascii="Times New Roman" w:hAnsi="Times New Roman" w:cs="Times New Roman"/>
                <w:bCs/>
                <w:color w:val="000000" w:themeColor="text1"/>
                <w:sz w:val="20"/>
                <w:szCs w:val="20"/>
                <w:lang w:val="en-GB"/>
              </w:rPr>
              <w:t xml:space="preserve">cle 1 (1) of </w:t>
            </w:r>
            <w:r w:rsidR="00063EEC" w:rsidRPr="00D92B3C">
              <w:rPr>
                <w:rFonts w:ascii="Times New Roman" w:hAnsi="Times New Roman" w:cs="Times New Roman"/>
                <w:bCs/>
                <w:color w:val="000000" w:themeColor="text1"/>
                <w:sz w:val="20"/>
                <w:szCs w:val="20"/>
                <w:lang w:val="en-GB"/>
              </w:rPr>
              <w:t>Directive 2014/59/EU</w:t>
            </w:r>
            <w:r w:rsidRPr="00D92B3C">
              <w:rPr>
                <w:rFonts w:ascii="Times New Roman" w:hAnsi="Times New Roman" w:cs="Times New Roman"/>
                <w:bCs/>
                <w:color w:val="000000" w:themeColor="text1"/>
                <w:sz w:val="20"/>
                <w:szCs w:val="20"/>
                <w:lang w:val="en-GB"/>
              </w:rPr>
              <w:t xml:space="preserve"> of goods or services that are critical to the daily functioning of its operations, including IT services, utilities and the rental, servicing and upkeep of premises.</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Tax and social security </w:t>
            </w:r>
            <w:proofErr w:type="gramStart"/>
            <w:r w:rsidRPr="00D92B3C">
              <w:rPr>
                <w:rFonts w:ascii="Times New Roman" w:hAnsi="Times New Roman" w:cs="Times New Roman"/>
                <w:b/>
                <w:color w:val="000000" w:themeColor="text1"/>
                <w:spacing w:val="-2"/>
                <w:w w:val="95"/>
                <w:sz w:val="20"/>
                <w:szCs w:val="20"/>
                <w:lang w:val="en-GB"/>
              </w:rPr>
              <w:t>authorities</w:t>
            </w:r>
            <w:proofErr w:type="gramEnd"/>
            <w:r w:rsidRPr="00D92B3C">
              <w:rPr>
                <w:rFonts w:ascii="Times New Roman" w:hAnsi="Times New Roman" w:cs="Times New Roman"/>
                <w:b/>
                <w:color w:val="000000" w:themeColor="text1"/>
                <w:spacing w:val="-2"/>
                <w:w w:val="95"/>
                <w:sz w:val="20"/>
                <w:szCs w:val="20"/>
                <w:lang w:val="en-GB"/>
              </w:rPr>
              <w:t xml:space="preserve"> liabilities, if preferred</w:t>
            </w:r>
          </w:p>
          <w:p w14:paraId="482BFF90"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 point g (</w:t>
            </w:r>
            <w:r w:rsidR="0081175C" w:rsidRPr="00D92B3C">
              <w:rPr>
                <w:rFonts w:ascii="Times New Roman" w:eastAsia="Cambria" w:hAnsi="Times New Roman" w:cs="Times New Roman"/>
                <w:color w:val="000000" w:themeColor="text1"/>
                <w:spacing w:val="-2"/>
                <w:w w:val="95"/>
                <w:sz w:val="20"/>
                <w:szCs w:val="20"/>
                <w:lang w:val="en-GB"/>
              </w:rPr>
              <w:t>iii</w:t>
            </w:r>
            <w:r w:rsidR="00C62EE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C62EEE"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Liabilities to tax and social security authorities provided that those liabilities are preferred under the applicable law.</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EA4FA1">
              <w:rPr>
                <w:rFonts w:ascii="Times New Roman" w:hAnsi="Times New Roman" w:cs="Times New Roman"/>
                <w:b/>
                <w:color w:val="000000" w:themeColor="text1"/>
                <w:spacing w:val="-2"/>
                <w:w w:val="95"/>
                <w:sz w:val="20"/>
                <w:szCs w:val="20"/>
                <w:lang w:val="en-GB"/>
              </w:rPr>
              <w:t>DGS liabilities</w:t>
            </w:r>
          </w:p>
          <w:p w14:paraId="02515E5F" w14:textId="77777777"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EA4FA1">
              <w:rPr>
                <w:rFonts w:ascii="Times New Roman" w:eastAsia="Cambria" w:hAnsi="Times New Roman" w:cs="Times New Roman"/>
                <w:color w:val="000000" w:themeColor="text1"/>
                <w:spacing w:val="-2"/>
                <w:w w:val="95"/>
                <w:sz w:val="20"/>
                <w:szCs w:val="20"/>
                <w:lang w:val="en-GB"/>
              </w:rPr>
              <w:t>A</w:t>
            </w:r>
            <w:r w:rsidR="0081175C" w:rsidRPr="00EA4FA1">
              <w:rPr>
                <w:rFonts w:ascii="Times New Roman" w:eastAsia="Cambria" w:hAnsi="Times New Roman" w:cs="Times New Roman"/>
                <w:color w:val="000000" w:themeColor="text1"/>
                <w:spacing w:val="-2"/>
                <w:w w:val="95"/>
                <w:sz w:val="20"/>
                <w:szCs w:val="20"/>
                <w:lang w:val="en-GB"/>
              </w:rPr>
              <w:t>rticle 44</w:t>
            </w:r>
            <w:r w:rsidR="00C62EEE" w:rsidRPr="00EA4FA1">
              <w:rPr>
                <w:rFonts w:ascii="Times New Roman" w:eastAsia="Cambria" w:hAnsi="Times New Roman" w:cs="Times New Roman"/>
                <w:color w:val="000000" w:themeColor="text1"/>
                <w:spacing w:val="-2"/>
                <w:w w:val="95"/>
                <w:sz w:val="20"/>
                <w:szCs w:val="20"/>
                <w:lang w:val="en-GB"/>
              </w:rPr>
              <w:t xml:space="preserve"> (</w:t>
            </w:r>
            <w:r w:rsidR="0081175C" w:rsidRPr="00EA4FA1">
              <w:rPr>
                <w:rFonts w:ascii="Times New Roman" w:eastAsia="Cambria" w:hAnsi="Times New Roman" w:cs="Times New Roman"/>
                <w:color w:val="000000" w:themeColor="text1"/>
                <w:spacing w:val="-2"/>
                <w:w w:val="95"/>
                <w:sz w:val="20"/>
                <w:szCs w:val="20"/>
                <w:lang w:val="en-GB"/>
              </w:rPr>
              <w:t>2</w:t>
            </w:r>
            <w:r w:rsidR="00C62EEE" w:rsidRPr="00EA4FA1">
              <w:rPr>
                <w:rFonts w:ascii="Times New Roman" w:eastAsia="Cambria" w:hAnsi="Times New Roman" w:cs="Times New Roman"/>
                <w:color w:val="000000" w:themeColor="text1"/>
                <w:spacing w:val="-2"/>
                <w:w w:val="95"/>
                <w:sz w:val="20"/>
                <w:szCs w:val="20"/>
                <w:lang w:val="en-GB"/>
              </w:rPr>
              <w:t>) point g (</w:t>
            </w:r>
            <w:r w:rsidR="0081175C" w:rsidRPr="00EA4FA1">
              <w:rPr>
                <w:rFonts w:ascii="Times New Roman" w:eastAsia="Cambria" w:hAnsi="Times New Roman" w:cs="Times New Roman"/>
                <w:color w:val="000000" w:themeColor="text1"/>
                <w:spacing w:val="-2"/>
                <w:w w:val="95"/>
                <w:sz w:val="20"/>
                <w:szCs w:val="20"/>
                <w:lang w:val="en-GB"/>
              </w:rPr>
              <w:t>iv</w:t>
            </w:r>
            <w:r w:rsidR="00C62EEE" w:rsidRPr="00EA4FA1">
              <w:rPr>
                <w:rFonts w:ascii="Times New Roman" w:eastAsia="Cambria" w:hAnsi="Times New Roman" w:cs="Times New Roman"/>
                <w:color w:val="000000" w:themeColor="text1"/>
                <w:spacing w:val="-2"/>
                <w:w w:val="95"/>
                <w:sz w:val="20"/>
                <w:szCs w:val="20"/>
                <w:lang w:val="en-GB"/>
              </w:rPr>
              <w:t>)</w:t>
            </w:r>
            <w:r w:rsidRPr="00EA4FA1">
              <w:rPr>
                <w:rFonts w:ascii="Times New Roman" w:eastAsia="Cambria" w:hAnsi="Times New Roman" w:cs="Times New Roman"/>
                <w:color w:val="000000" w:themeColor="text1"/>
                <w:spacing w:val="-2"/>
                <w:w w:val="95"/>
                <w:sz w:val="20"/>
                <w:szCs w:val="20"/>
                <w:lang w:val="en-GB"/>
              </w:rPr>
              <w:t xml:space="preserve"> </w:t>
            </w:r>
            <w:r w:rsidR="002E7149" w:rsidRPr="00EA4FA1">
              <w:rPr>
                <w:rFonts w:ascii="Times New Roman" w:eastAsia="Cambria" w:hAnsi="Times New Roman" w:cs="Times New Roman"/>
                <w:color w:val="000000" w:themeColor="text1"/>
                <w:spacing w:val="-2"/>
                <w:w w:val="95"/>
                <w:sz w:val="20"/>
                <w:szCs w:val="20"/>
                <w:lang w:val="en-GB"/>
              </w:rPr>
              <w:t xml:space="preserve">of </w:t>
            </w:r>
            <w:r w:rsidR="00063EEC" w:rsidRPr="00EA4FA1">
              <w:rPr>
                <w:rFonts w:ascii="Times New Roman" w:eastAsia="Cambria" w:hAnsi="Times New Roman" w:cs="Times New Roman"/>
                <w:color w:val="000000" w:themeColor="text1"/>
                <w:spacing w:val="-2"/>
                <w:w w:val="95"/>
                <w:sz w:val="20"/>
                <w:szCs w:val="20"/>
                <w:lang w:val="en-GB"/>
              </w:rPr>
              <w:t>Directive 2014/59/EU</w:t>
            </w:r>
          </w:p>
          <w:p w14:paraId="069E03EF" w14:textId="77777777"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deposit guarantee schemes arising from contributions due in accordance with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B55E04" w:rsidRPr="00D92B3C" w14:paraId="0593C62F" w14:textId="77777777" w:rsidTr="00367C1E">
        <w:trPr>
          <w:ins w:id="79" w:author="EBA staff" w:date="2021-02-10T10:35:00Z"/>
        </w:trPr>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ins w:id="80" w:author="EBA staff" w:date="2021-02-10T10:35:00Z"/>
                <w:rFonts w:ascii="Times New Roman" w:hAnsi="Times New Roman" w:cs="Times New Roman"/>
                <w:color w:val="000000" w:themeColor="text1"/>
                <w:sz w:val="20"/>
                <w:szCs w:val="20"/>
                <w:lang w:val="en-GB"/>
              </w:rPr>
            </w:pPr>
            <w:ins w:id="81" w:author="EBA staff" w:date="2021-02-10T10:35:00Z">
              <w:r w:rsidRPr="00DB77B6">
                <w:rPr>
                  <w:rFonts w:ascii="Times New Roman" w:hAnsi="Times New Roman" w:cs="Times New Roman"/>
                  <w:color w:val="000000" w:themeColor="text1"/>
                  <w:sz w:val="20"/>
                  <w:szCs w:val="20"/>
                  <w:lang w:val="en-GB"/>
                </w:rPr>
                <w:t>0210</w:t>
              </w:r>
            </w:ins>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ins w:id="82" w:author="EBA staff" w:date="2021-02-10T10:36:00Z"/>
                <w:rFonts w:ascii="Times New Roman" w:hAnsi="Times New Roman" w:cs="Times New Roman"/>
                <w:b/>
                <w:color w:val="000000" w:themeColor="text1"/>
                <w:spacing w:val="-2"/>
                <w:w w:val="95"/>
                <w:sz w:val="20"/>
                <w:szCs w:val="20"/>
                <w:lang w:val="en-GB"/>
              </w:rPr>
            </w:pPr>
            <w:ins w:id="83" w:author="EBA staff" w:date="2021-02-10T10:37:00Z">
              <w:r w:rsidRPr="00DB77B6">
                <w:rPr>
                  <w:rFonts w:ascii="Times New Roman" w:hAnsi="Times New Roman" w:cs="Times New Roman"/>
                  <w:b/>
                  <w:color w:val="000000" w:themeColor="text1"/>
                  <w:spacing w:val="-2"/>
                  <w:w w:val="95"/>
                  <w:sz w:val="20"/>
                  <w:szCs w:val="20"/>
                  <w:lang w:val="en-GB"/>
                </w:rPr>
                <w:t>Liabilities towards other entities of the resolution group</w:t>
              </w:r>
            </w:ins>
          </w:p>
          <w:p w14:paraId="1B41DE84" w14:textId="1FB284D1" w:rsidR="00B55E04" w:rsidRPr="00DB77B6" w:rsidRDefault="00B55E04" w:rsidP="00B55E04">
            <w:pPr>
              <w:pStyle w:val="TableParagraph"/>
              <w:spacing w:before="108"/>
              <w:ind w:left="85"/>
              <w:jc w:val="both"/>
              <w:rPr>
                <w:ins w:id="84" w:author="EBA staff" w:date="2021-04-29T17:21:00Z"/>
                <w:rFonts w:ascii="Times New Roman" w:eastAsia="Cambria" w:hAnsi="Times New Roman" w:cs="Times New Roman"/>
                <w:color w:val="000000" w:themeColor="text1"/>
                <w:spacing w:val="-2"/>
                <w:w w:val="95"/>
                <w:sz w:val="20"/>
                <w:szCs w:val="20"/>
                <w:lang w:val="en-GB"/>
              </w:rPr>
            </w:pPr>
            <w:ins w:id="85" w:author="EBA staff" w:date="2021-02-10T10:36:00Z">
              <w:r w:rsidRPr="00DB77B6">
                <w:rPr>
                  <w:rFonts w:ascii="Times New Roman" w:eastAsia="Cambria" w:hAnsi="Times New Roman" w:cs="Times New Roman"/>
                  <w:color w:val="000000" w:themeColor="text1"/>
                  <w:spacing w:val="-2"/>
                  <w:w w:val="95"/>
                  <w:sz w:val="20"/>
                  <w:szCs w:val="20"/>
                  <w:lang w:val="en-GB"/>
                </w:rPr>
                <w:t>Article 44 (2)</w:t>
              </w:r>
            </w:ins>
            <w:ins w:id="86" w:author="EBA staff" w:date="2021-04-29T17:22:00Z">
              <w:r w:rsidR="00D61CF5" w:rsidRPr="00DB77B6">
                <w:rPr>
                  <w:rFonts w:ascii="Times New Roman" w:eastAsia="Cambria" w:hAnsi="Times New Roman" w:cs="Times New Roman"/>
                  <w:color w:val="000000" w:themeColor="text1"/>
                  <w:spacing w:val="-2"/>
                  <w:w w:val="95"/>
                  <w:sz w:val="20"/>
                  <w:szCs w:val="20"/>
                  <w:lang w:val="en-GB"/>
                </w:rPr>
                <w:t>,</w:t>
              </w:r>
            </w:ins>
            <w:ins w:id="87" w:author="EBA staff" w:date="2021-02-10T10:36:00Z">
              <w:r w:rsidRPr="00DB77B6">
                <w:rPr>
                  <w:rFonts w:ascii="Times New Roman" w:eastAsia="Cambria" w:hAnsi="Times New Roman" w:cs="Times New Roman"/>
                  <w:color w:val="000000" w:themeColor="text1"/>
                  <w:spacing w:val="-2"/>
                  <w:w w:val="95"/>
                  <w:sz w:val="20"/>
                  <w:szCs w:val="20"/>
                  <w:lang w:val="en-GB"/>
                </w:rPr>
                <w:t xml:space="preserve"> point </w:t>
              </w:r>
            </w:ins>
            <w:ins w:id="88" w:author="EBA staff" w:date="2021-02-10T10:37:00Z">
              <w:r w:rsidRPr="00DB77B6">
                <w:rPr>
                  <w:rFonts w:ascii="Times New Roman" w:eastAsia="Cambria" w:hAnsi="Times New Roman" w:cs="Times New Roman"/>
                  <w:color w:val="000000" w:themeColor="text1"/>
                  <w:spacing w:val="-2"/>
                  <w:w w:val="95"/>
                  <w:sz w:val="20"/>
                  <w:szCs w:val="20"/>
                  <w:lang w:val="en-GB"/>
                </w:rPr>
                <w:t>(h)</w:t>
              </w:r>
            </w:ins>
            <w:ins w:id="89" w:author="EBA staff" w:date="2021-02-10T10:36:00Z">
              <w:r w:rsidRPr="00DB77B6">
                <w:rPr>
                  <w:rFonts w:ascii="Times New Roman" w:eastAsia="Cambria" w:hAnsi="Times New Roman" w:cs="Times New Roman"/>
                  <w:color w:val="000000" w:themeColor="text1"/>
                  <w:spacing w:val="-2"/>
                  <w:w w:val="95"/>
                  <w:sz w:val="20"/>
                  <w:szCs w:val="20"/>
                  <w:lang w:val="en-GB"/>
                </w:rPr>
                <w:t xml:space="preserve"> of Directive 2014/59/EU</w:t>
              </w:r>
            </w:ins>
          </w:p>
          <w:p w14:paraId="0B9C4871" w14:textId="47707DCE" w:rsidR="00D61CF5" w:rsidRPr="00BF16D7" w:rsidRDefault="00D61CF5" w:rsidP="00D61CF5">
            <w:pPr>
              <w:pStyle w:val="TableParagraph"/>
              <w:spacing w:before="108"/>
              <w:ind w:left="85"/>
              <w:jc w:val="both"/>
              <w:rPr>
                <w:ins w:id="90" w:author="EBA staff" w:date="2021-02-10T10:35:00Z"/>
                <w:rFonts w:ascii="Times New Roman" w:eastAsia="Cambria" w:hAnsi="Times New Roman" w:cs="Times New Roman"/>
                <w:color w:val="000000" w:themeColor="text1"/>
                <w:spacing w:val="-2"/>
                <w:w w:val="95"/>
                <w:sz w:val="20"/>
                <w:szCs w:val="20"/>
                <w:lang w:val="en-GB"/>
              </w:rPr>
            </w:pPr>
            <w:ins w:id="91" w:author="EBA staff" w:date="2021-04-29T17:21:00Z">
              <w:r w:rsidRPr="00DB77B6">
                <w:rPr>
                  <w:rFonts w:ascii="Times New Roman" w:eastAsia="Cambria" w:hAnsi="Times New Roman" w:cs="Times New Roman"/>
                  <w:color w:val="000000" w:themeColor="text1"/>
                  <w:spacing w:val="-2"/>
                  <w:w w:val="95"/>
                  <w:sz w:val="20"/>
                  <w:szCs w:val="20"/>
                  <w:lang w:val="en-GB"/>
                </w:rPr>
                <w:t xml:space="preserve">Where the </w:t>
              </w:r>
            </w:ins>
            <w:ins w:id="92" w:author="EBA staff" w:date="2021-04-29T17:22:00Z">
              <w:r w:rsidRPr="00DB77B6">
                <w:rPr>
                  <w:rFonts w:ascii="Times New Roman" w:eastAsia="Cambria" w:hAnsi="Times New Roman" w:cs="Times New Roman"/>
                  <w:color w:val="000000" w:themeColor="text1"/>
                  <w:spacing w:val="-2"/>
                  <w:w w:val="95"/>
                  <w:sz w:val="20"/>
                  <w:szCs w:val="20"/>
                  <w:lang w:val="en-GB"/>
                </w:rPr>
                <w:t xml:space="preserve">excluded </w:t>
              </w:r>
            </w:ins>
            <w:ins w:id="93" w:author="EBA staff" w:date="2021-04-29T17:21:00Z">
              <w:r w:rsidRPr="00DB77B6">
                <w:rPr>
                  <w:rFonts w:ascii="Times New Roman" w:eastAsia="Cambria" w:hAnsi="Times New Roman" w:cs="Times New Roman"/>
                  <w:color w:val="000000" w:themeColor="text1"/>
                  <w:spacing w:val="-2"/>
                  <w:w w:val="95"/>
                  <w:sz w:val="20"/>
                  <w:szCs w:val="20"/>
                  <w:lang w:val="en-GB"/>
                </w:rPr>
                <w:t xml:space="preserve">liability </w:t>
              </w:r>
            </w:ins>
            <w:ins w:id="94" w:author="EBA staff" w:date="2021-04-29T17:22:00Z">
              <w:r w:rsidRPr="00DB77B6">
                <w:rPr>
                  <w:rFonts w:ascii="Times New Roman" w:eastAsia="Cambria" w:hAnsi="Times New Roman" w:cs="Times New Roman"/>
                  <w:color w:val="000000" w:themeColor="text1"/>
                  <w:spacing w:val="-2"/>
                  <w:w w:val="95"/>
                  <w:sz w:val="20"/>
                  <w:szCs w:val="20"/>
                  <w:lang w:val="en-GB"/>
                </w:rPr>
                <w:t>is a derivatives liability, t</w:t>
              </w:r>
            </w:ins>
            <w:ins w:id="95" w:author="EBA staff" w:date="2021-04-29T17:21:00Z">
              <w:r w:rsidRPr="00DB77B6">
                <w:rPr>
                  <w:rFonts w:ascii="Times New Roman" w:eastAsia="Cambria" w:hAnsi="Times New Roman" w:cs="Times New Roman"/>
                  <w:color w:val="000000" w:themeColor="text1"/>
                  <w:spacing w:val="-2"/>
                  <w:w w:val="95"/>
                  <w:sz w:val="20"/>
                  <w:szCs w:val="20"/>
                  <w:lang w:val="en-GB"/>
                </w:rPr>
                <w:t xml:space="preserve">he net liability positions </w:t>
              </w:r>
              <w:proofErr w:type="gramStart"/>
              <w:r w:rsidRPr="00DB77B6">
                <w:rPr>
                  <w:rFonts w:ascii="Times New Roman" w:eastAsia="Cambria" w:hAnsi="Times New Roman" w:cs="Times New Roman"/>
                  <w:color w:val="000000" w:themeColor="text1"/>
                  <w:spacing w:val="-2"/>
                  <w:w w:val="95"/>
                  <w:sz w:val="20"/>
                  <w:szCs w:val="20"/>
                  <w:lang w:val="en-GB"/>
                </w:rPr>
                <w:t>taking into account</w:t>
              </w:r>
              <w:proofErr w:type="gramEnd"/>
              <w:r w:rsidRPr="00DB77B6">
                <w:rPr>
                  <w:rFonts w:ascii="Times New Roman" w:eastAsia="Cambria" w:hAnsi="Times New Roman" w:cs="Times New Roman"/>
                  <w:color w:val="000000" w:themeColor="text1"/>
                  <w:spacing w:val="-2"/>
                  <w:w w:val="95"/>
                  <w:sz w:val="20"/>
                  <w:szCs w:val="20"/>
                  <w:lang w:val="en-GB"/>
                </w:rPr>
                <w:t xml:space="preserve"> the prudential netting rules of Article 429c of Regulation (EU) No 575/2013 shall be reported.</w:t>
              </w:r>
            </w:ins>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lang w:val="en-GB"/>
              </w:rPr>
            </w:pPr>
            <w:r w:rsidRPr="00C8201D">
              <w:rPr>
                <w:rFonts w:ascii="Times New Roman" w:hAnsi="Times New Roman" w:cs="Times New Roman"/>
                <w:color w:val="000000" w:themeColor="text1"/>
                <w:sz w:val="20"/>
                <w:szCs w:val="20"/>
                <w:lang w:val="en-GB"/>
              </w:rPr>
              <w:t>0</w:t>
            </w:r>
            <w:r w:rsidR="0081175C" w:rsidRPr="00C8201D">
              <w:rPr>
                <w:rFonts w:ascii="Times New Roman" w:hAnsi="Times New Roman" w:cs="Times New Roman"/>
                <w:color w:val="000000" w:themeColor="text1"/>
                <w:sz w:val="20"/>
                <w:szCs w:val="20"/>
                <w:lang w:val="en-GB"/>
              </w:rPr>
              <w:t>300</w:t>
            </w:r>
          </w:p>
        </w:tc>
        <w:tc>
          <w:tcPr>
            <w:tcW w:w="8175" w:type="dxa"/>
            <w:tcBorders>
              <w:top w:val="single" w:sz="4" w:space="0" w:color="1A171C"/>
              <w:left w:val="single" w:sz="4" w:space="0" w:color="1A171C"/>
              <w:bottom w:val="single" w:sz="4" w:space="0" w:color="1A171C"/>
              <w:right w:val="nil"/>
            </w:tcBorders>
            <w:vAlign w:val="center"/>
          </w:tcPr>
          <w:p w14:paraId="15293E37" w14:textId="77777777"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C8201D">
              <w:rPr>
                <w:rFonts w:ascii="Times New Roman" w:hAnsi="Times New Roman" w:cs="Times New Roman"/>
                <w:b/>
                <w:color w:val="000000" w:themeColor="text1"/>
                <w:spacing w:val="-2"/>
                <w:w w:val="95"/>
                <w:sz w:val="20"/>
                <w:szCs w:val="20"/>
                <w:lang w:val="en-GB"/>
              </w:rPr>
              <w:t>Liabilities not excluded from bail-in</w:t>
            </w:r>
          </w:p>
          <w:p w14:paraId="6A447C79" w14:textId="77777777"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lang w:val="en-GB"/>
              </w:rPr>
            </w:pPr>
            <w:r w:rsidRPr="00C8201D">
              <w:rPr>
                <w:rFonts w:ascii="Times New Roman" w:eastAsia="Cambria" w:hAnsi="Times New Roman" w:cs="Times New Roman"/>
                <w:color w:val="000000" w:themeColor="text1"/>
                <w:spacing w:val="-2"/>
                <w:w w:val="95"/>
                <w:sz w:val="20"/>
                <w:szCs w:val="20"/>
                <w:lang w:val="en-GB"/>
              </w:rPr>
              <w:t>This is the sum of rows 0310, 0320, 0334, 0340, 0350, 0360, 0365, 0370, 0380, 0390 and 0400.</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310</w:t>
            </w:r>
            <w:ins w:id="96" w:author="EBA staff" w:date="2021-02-10T12:07:00Z">
              <w:r w:rsidR="002965E8">
                <w:rPr>
                  <w:rFonts w:ascii="Times New Roman" w:hAnsi="Times New Roman" w:cs="Times New Roman"/>
                  <w:color w:val="000000" w:themeColor="text1"/>
                  <w:sz w:val="20"/>
                  <w:szCs w:val="20"/>
                  <w:lang w:val="en-GB"/>
                </w:rPr>
                <w:t xml:space="preserve"> – 031</w:t>
              </w:r>
            </w:ins>
            <w:ins w:id="97" w:author="EBA staff" w:date="2021-02-10T12:13:00Z">
              <w:r w:rsidR="00E91334">
                <w:rPr>
                  <w:rFonts w:ascii="Times New Roman" w:hAnsi="Times New Roman" w:cs="Times New Roman"/>
                  <w:color w:val="000000" w:themeColor="text1"/>
                  <w:sz w:val="20"/>
                  <w:szCs w:val="20"/>
                  <w:lang w:val="en-GB"/>
                </w:rPr>
                <w:t>4</w:t>
              </w:r>
            </w:ins>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but preferential</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w:t>
            </w:r>
            <w:r w:rsidRPr="00D92B3C">
              <w:rPr>
                <w:rFonts w:ascii="Times New Roman" w:eastAsia="Cambria" w:hAnsi="Times New Roman" w:cs="Times New Roman"/>
                <w:color w:val="000000" w:themeColor="text1"/>
                <w:spacing w:val="-2"/>
                <w:w w:val="95"/>
                <w:sz w:val="20"/>
                <w:szCs w:val="20"/>
                <w:lang w:val="en-GB"/>
              </w:rPr>
              <w:t>icle</w:t>
            </w:r>
            <w:r w:rsidR="0081175C" w:rsidRPr="00D92B3C">
              <w:rPr>
                <w:rFonts w:ascii="Times New Roman" w:eastAsia="Cambria" w:hAnsi="Times New Roman" w:cs="Times New Roman"/>
                <w:color w:val="000000" w:themeColor="text1"/>
                <w:spacing w:val="-2"/>
                <w:w w:val="95"/>
                <w:sz w:val="20"/>
                <w:szCs w:val="20"/>
                <w:lang w:val="en-GB"/>
              </w:rPr>
              <w:t xml:space="preserve"> 108</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5FC1FB0D" w14:textId="77777777"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 (1) point 3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(article 44 (2</w:t>
            </w:r>
            <w:r w:rsidR="00D840C3" w:rsidRPr="00D92B3C">
              <w:rPr>
                <w:rFonts w:ascii="Times New Roman" w:eastAsia="Cambria" w:hAnsi="Times New Roman" w:cs="Times New Roman"/>
                <w:color w:val="000000" w:themeColor="text1"/>
                <w:spacing w:val="-2"/>
                <w:w w:val="95"/>
                <w:sz w:val="20"/>
                <w:szCs w:val="20"/>
                <w:lang w:val="en-GB"/>
              </w:rPr>
              <w:t>) point</w:t>
            </w:r>
            <w:r w:rsidRPr="00D92B3C">
              <w:rPr>
                <w:rFonts w:ascii="Times New Roman" w:eastAsia="Cambria" w:hAnsi="Times New Roman" w:cs="Times New Roman"/>
                <w:color w:val="000000" w:themeColor="text1"/>
                <w:spacing w:val="-2"/>
                <w:w w:val="95"/>
                <w:sz w:val="20"/>
                <w:szCs w:val="20"/>
                <w:lang w:val="en-GB"/>
              </w:rPr>
              <w:t xml:space="preserve"> a)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yet </w:t>
            </w:r>
            <w:r w:rsidR="0013115B" w:rsidRPr="00D92B3C">
              <w:rPr>
                <w:rFonts w:ascii="Times New Roman" w:eastAsia="Cambria" w:hAnsi="Times New Roman" w:cs="Times New Roman"/>
                <w:color w:val="000000" w:themeColor="text1"/>
                <w:spacing w:val="-2"/>
                <w:w w:val="95"/>
                <w:sz w:val="20"/>
                <w:szCs w:val="20"/>
                <w:lang w:val="en-GB"/>
              </w:rPr>
              <w:t>for</w:t>
            </w:r>
            <w:r w:rsidRPr="00D92B3C">
              <w:rPr>
                <w:rFonts w:ascii="Times New Roman" w:eastAsia="Cambria" w:hAnsi="Times New Roman" w:cs="Times New Roman"/>
                <w:color w:val="000000" w:themeColor="text1"/>
                <w:spacing w:val="-2"/>
                <w:w w:val="95"/>
                <w:sz w:val="20"/>
                <w:szCs w:val="20"/>
                <w:lang w:val="en-GB"/>
              </w:rPr>
              <w:t xml:space="preserve"> which a preferential treatment is foreseen in line with article 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r w:rsidR="0005258C"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320</w:t>
            </w:r>
            <w:ins w:id="98" w:author="EBA staff" w:date="2021-02-10T12:07:00Z">
              <w:r w:rsidR="002965E8">
                <w:rPr>
                  <w:rFonts w:ascii="Times New Roman" w:hAnsi="Times New Roman" w:cs="Times New Roman"/>
                  <w:color w:val="000000" w:themeColor="text1"/>
                  <w:sz w:val="20"/>
                  <w:szCs w:val="20"/>
                  <w:lang w:val="en-GB"/>
                </w:rPr>
                <w:t xml:space="preserve"> - 032</w:t>
              </w:r>
            </w:ins>
            <w:ins w:id="99" w:author="EBA staff" w:date="2021-02-10T12:13:00Z">
              <w:r w:rsidR="00E91334">
                <w:rPr>
                  <w:rFonts w:ascii="Times New Roman" w:hAnsi="Times New Roman" w:cs="Times New Roman"/>
                  <w:color w:val="000000" w:themeColor="text1"/>
                  <w:sz w:val="20"/>
                  <w:szCs w:val="20"/>
                  <w:lang w:val="en-GB"/>
                </w:rPr>
                <w:t>4</w:t>
              </w:r>
            </w:ins>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and not preferential</w:t>
            </w:r>
          </w:p>
          <w:p w14:paraId="61C7A4A8" w14:textId="77777777"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 (1) point 3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or preferential treatment in application of article</w:t>
            </w:r>
            <w:r w:rsidR="0013115B"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44 (2</w:t>
            </w:r>
            <w:r w:rsidR="0013115B" w:rsidRPr="00D92B3C">
              <w:rPr>
                <w:rFonts w:ascii="Times New Roman" w:eastAsia="Cambria" w:hAnsi="Times New Roman" w:cs="Times New Roman"/>
                <w:color w:val="000000" w:themeColor="text1"/>
                <w:spacing w:val="-2"/>
                <w:w w:val="95"/>
                <w:sz w:val="20"/>
                <w:szCs w:val="20"/>
                <w:lang w:val="en-GB"/>
              </w:rPr>
              <w:t>) point</w:t>
            </w:r>
            <w:r w:rsidRPr="00D92B3C">
              <w:rPr>
                <w:rFonts w:ascii="Times New Roman" w:eastAsia="Cambria" w:hAnsi="Times New Roman" w:cs="Times New Roman"/>
                <w:color w:val="000000" w:themeColor="text1"/>
                <w:spacing w:val="-2"/>
                <w:w w:val="95"/>
                <w:sz w:val="20"/>
                <w:szCs w:val="20"/>
                <w:lang w:val="en-GB"/>
              </w:rPr>
              <w:t xml:space="preserve"> a or 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lang w:val="en-GB"/>
              </w:rPr>
            </w:pPr>
            <w:r w:rsidRPr="00274771">
              <w:rPr>
                <w:rFonts w:ascii="Times New Roman" w:hAnsi="Times New Roman" w:cs="Times New Roman"/>
                <w:color w:val="000000" w:themeColor="text1"/>
                <w:sz w:val="20"/>
                <w:szCs w:val="20"/>
                <w:lang w:val="en-GB"/>
              </w:rPr>
              <w:t>0</w:t>
            </w:r>
            <w:r w:rsidR="0081175C" w:rsidRPr="00274771">
              <w:rPr>
                <w:rFonts w:ascii="Times New Roman" w:hAnsi="Times New Roman" w:cs="Times New Roman"/>
                <w:color w:val="000000" w:themeColor="text1"/>
                <w:sz w:val="20"/>
                <w:szCs w:val="20"/>
                <w:lang w:val="en-GB"/>
              </w:rPr>
              <w:t>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Balance sheet liabilities arising from derivatives</w:t>
            </w:r>
          </w:p>
          <w:p w14:paraId="7452A34C" w14:textId="32B06A73"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lang w:val="en-GB"/>
              </w:rPr>
            </w:pPr>
            <w:r w:rsidRPr="00DB77B6">
              <w:rPr>
                <w:rFonts w:ascii="Times New Roman" w:eastAsia="Cambria" w:hAnsi="Times New Roman" w:cs="Times New Roman"/>
                <w:color w:val="000000" w:themeColor="text1"/>
                <w:spacing w:val="-2"/>
                <w:w w:val="95"/>
                <w:sz w:val="20"/>
                <w:szCs w:val="20"/>
                <w:lang w:val="en-GB"/>
              </w:rPr>
              <w:t>Accounting value of liabilities arising from derivatives</w:t>
            </w:r>
            <w:del w:id="100" w:author="EBA staff" w:date="2021-04-29T17:03:00Z">
              <w:r w:rsidRPr="00274771" w:rsidDel="003F3CA9">
                <w:rPr>
                  <w:rFonts w:ascii="Times New Roman" w:eastAsia="Cambria" w:hAnsi="Times New Roman" w:cs="Times New Roman"/>
                  <w:color w:val="000000" w:themeColor="text1"/>
                  <w:spacing w:val="-2"/>
                  <w:w w:val="95"/>
                  <w:sz w:val="20"/>
                  <w:szCs w:val="20"/>
                  <w:lang w:val="en-GB"/>
                </w:rPr>
                <w:delText>, for the total amount corresponding to FINREP</w:delText>
              </w:r>
              <w:r w:rsidR="0013115B" w:rsidRPr="00274771" w:rsidDel="003F3CA9">
                <w:rPr>
                  <w:rFonts w:ascii="Times New Roman" w:eastAsia="Cambria" w:hAnsi="Times New Roman" w:cs="Times New Roman"/>
                  <w:color w:val="000000" w:themeColor="text1"/>
                  <w:spacing w:val="-2"/>
                  <w:w w:val="95"/>
                  <w:sz w:val="20"/>
                  <w:szCs w:val="20"/>
                  <w:lang w:val="en-GB"/>
                </w:rPr>
                <w:delText>: {</w:delText>
              </w:r>
              <w:r w:rsidRPr="00274771" w:rsidDel="003F3CA9">
                <w:rPr>
                  <w:rFonts w:ascii="Times New Roman" w:eastAsia="Cambria" w:hAnsi="Times New Roman" w:cs="Times New Roman"/>
                  <w:color w:val="000000" w:themeColor="text1"/>
                  <w:spacing w:val="-2"/>
                  <w:w w:val="95"/>
                  <w:sz w:val="20"/>
                  <w:szCs w:val="20"/>
                  <w:lang w:val="en-GB"/>
                </w:rPr>
                <w:delText>F</w:delText>
              </w:r>
              <w:r w:rsidR="0013115B" w:rsidRPr="00274771" w:rsidDel="003F3CA9">
                <w:rPr>
                  <w:rFonts w:ascii="Times New Roman" w:eastAsia="Cambria" w:hAnsi="Times New Roman" w:cs="Times New Roman"/>
                  <w:color w:val="000000" w:themeColor="text1"/>
                  <w:spacing w:val="-2"/>
                  <w:w w:val="95"/>
                  <w:sz w:val="20"/>
                  <w:szCs w:val="20"/>
                  <w:lang w:val="en-GB"/>
                </w:rPr>
                <w:delText xml:space="preserve"> 0</w:delText>
              </w:r>
              <w:r w:rsidRPr="00274771" w:rsidDel="003F3CA9">
                <w:rPr>
                  <w:rFonts w:ascii="Times New Roman" w:eastAsia="Cambria" w:hAnsi="Times New Roman" w:cs="Times New Roman"/>
                  <w:color w:val="000000" w:themeColor="text1"/>
                  <w:spacing w:val="-2"/>
                  <w:w w:val="95"/>
                  <w:sz w:val="20"/>
                  <w:szCs w:val="20"/>
                  <w:lang w:val="en-GB"/>
                </w:rPr>
                <w:delText>1.</w:delText>
              </w:r>
              <w:r w:rsidR="0013115B" w:rsidRPr="00274771" w:rsidDel="003F3CA9">
                <w:rPr>
                  <w:rFonts w:ascii="Times New Roman" w:eastAsia="Cambria" w:hAnsi="Times New Roman" w:cs="Times New Roman"/>
                  <w:color w:val="000000" w:themeColor="text1"/>
                  <w:spacing w:val="-2"/>
                  <w:w w:val="95"/>
                  <w:sz w:val="20"/>
                  <w:szCs w:val="20"/>
                  <w:lang w:val="en-GB"/>
                </w:rPr>
                <w:delText>0</w:delText>
              </w:r>
              <w:r w:rsidRPr="00274771" w:rsidDel="003F3CA9">
                <w:rPr>
                  <w:rFonts w:ascii="Times New Roman" w:eastAsia="Cambria" w:hAnsi="Times New Roman" w:cs="Times New Roman"/>
                  <w:color w:val="000000" w:themeColor="text1"/>
                  <w:spacing w:val="-2"/>
                  <w:w w:val="95"/>
                  <w:sz w:val="20"/>
                  <w:szCs w:val="20"/>
                  <w:lang w:val="en-GB"/>
                </w:rPr>
                <w:delText>2</w:delText>
              </w:r>
              <w:r w:rsidR="0013115B" w:rsidRPr="00274771" w:rsidDel="003F3CA9">
                <w:rPr>
                  <w:rFonts w:ascii="Times New Roman" w:eastAsia="Cambria" w:hAnsi="Times New Roman" w:cs="Times New Roman"/>
                  <w:color w:val="000000" w:themeColor="text1"/>
                  <w:spacing w:val="-2"/>
                  <w:w w:val="95"/>
                  <w:sz w:val="20"/>
                  <w:szCs w:val="20"/>
                  <w:lang w:val="en-GB"/>
                </w:rPr>
                <w:delText>;</w:delText>
              </w:r>
              <w:r w:rsidRPr="00274771" w:rsidDel="003F3CA9">
                <w:rPr>
                  <w:rFonts w:ascii="Times New Roman" w:eastAsia="Cambria" w:hAnsi="Times New Roman" w:cs="Times New Roman"/>
                  <w:color w:val="000000" w:themeColor="text1"/>
                  <w:spacing w:val="-2"/>
                  <w:w w:val="95"/>
                  <w:sz w:val="20"/>
                  <w:szCs w:val="20"/>
                  <w:lang w:val="en-GB"/>
                </w:rPr>
                <w:delText>020</w:delText>
              </w:r>
              <w:r w:rsidR="0013115B" w:rsidRPr="00274771" w:rsidDel="003F3CA9">
                <w:rPr>
                  <w:rFonts w:ascii="Times New Roman" w:eastAsia="Cambria" w:hAnsi="Times New Roman" w:cs="Times New Roman"/>
                  <w:color w:val="000000" w:themeColor="text1"/>
                  <w:spacing w:val="-2"/>
                  <w:w w:val="95"/>
                  <w:sz w:val="20"/>
                  <w:szCs w:val="20"/>
                  <w:lang w:val="en-GB"/>
                </w:rPr>
                <w:delText>;</w:delText>
              </w:r>
              <w:r w:rsidRPr="00274771" w:rsidDel="003F3CA9">
                <w:rPr>
                  <w:rFonts w:ascii="Times New Roman" w:eastAsia="Cambria" w:hAnsi="Times New Roman" w:cs="Times New Roman"/>
                  <w:color w:val="000000" w:themeColor="text1"/>
                  <w:spacing w:val="-2"/>
                  <w:w w:val="95"/>
                  <w:sz w:val="20"/>
                  <w:szCs w:val="20"/>
                  <w:lang w:val="en-GB"/>
                </w:rPr>
                <w:delText>010</w:delText>
              </w:r>
              <w:r w:rsidR="0013115B" w:rsidRPr="00274771" w:rsidDel="003F3CA9">
                <w:rPr>
                  <w:rFonts w:ascii="Times New Roman" w:eastAsia="Cambria" w:hAnsi="Times New Roman" w:cs="Times New Roman"/>
                  <w:color w:val="000000" w:themeColor="text1"/>
                  <w:spacing w:val="-2"/>
                  <w:w w:val="95"/>
                  <w:sz w:val="20"/>
                  <w:szCs w:val="20"/>
                  <w:lang w:val="en-GB"/>
                </w:rPr>
                <w:delText>)</w:delText>
              </w:r>
              <w:r w:rsidRPr="00274771" w:rsidDel="003F3CA9">
                <w:rPr>
                  <w:rFonts w:ascii="Times New Roman" w:eastAsia="Cambria" w:hAnsi="Times New Roman" w:cs="Times New Roman"/>
                  <w:color w:val="000000" w:themeColor="text1"/>
                  <w:spacing w:val="-2"/>
                  <w:w w:val="95"/>
                  <w:sz w:val="20"/>
                  <w:szCs w:val="20"/>
                  <w:lang w:val="en-GB"/>
                </w:rPr>
                <w:delText xml:space="preserve"> + </w:delText>
              </w:r>
              <w:r w:rsidR="0013115B" w:rsidRPr="00274771" w:rsidDel="003F3CA9">
                <w:rPr>
                  <w:rFonts w:ascii="Times New Roman" w:eastAsia="Cambria" w:hAnsi="Times New Roman" w:cs="Times New Roman"/>
                  <w:color w:val="000000" w:themeColor="text1"/>
                  <w:spacing w:val="-2"/>
                  <w:w w:val="95"/>
                  <w:sz w:val="20"/>
                  <w:szCs w:val="20"/>
                  <w:lang w:val="en-GB"/>
                </w:rPr>
                <w:delText>{</w:delText>
              </w:r>
              <w:r w:rsidRPr="00274771" w:rsidDel="003F3CA9">
                <w:rPr>
                  <w:rFonts w:ascii="Times New Roman" w:eastAsia="Cambria" w:hAnsi="Times New Roman" w:cs="Times New Roman"/>
                  <w:color w:val="000000" w:themeColor="text1"/>
                  <w:spacing w:val="-2"/>
                  <w:w w:val="95"/>
                  <w:sz w:val="20"/>
                  <w:szCs w:val="20"/>
                  <w:lang w:val="en-GB"/>
                </w:rPr>
                <w:delText>F</w:delText>
              </w:r>
              <w:r w:rsidR="0013115B" w:rsidRPr="00274771" w:rsidDel="003F3CA9">
                <w:rPr>
                  <w:rFonts w:ascii="Times New Roman" w:eastAsia="Cambria" w:hAnsi="Times New Roman" w:cs="Times New Roman"/>
                  <w:color w:val="000000" w:themeColor="text1"/>
                  <w:spacing w:val="-2"/>
                  <w:w w:val="95"/>
                  <w:sz w:val="20"/>
                  <w:szCs w:val="20"/>
                  <w:lang w:val="en-GB"/>
                </w:rPr>
                <w:delText xml:space="preserve"> 0</w:delText>
              </w:r>
              <w:r w:rsidRPr="00274771" w:rsidDel="003F3CA9">
                <w:rPr>
                  <w:rFonts w:ascii="Times New Roman" w:eastAsia="Cambria" w:hAnsi="Times New Roman" w:cs="Times New Roman"/>
                  <w:color w:val="000000" w:themeColor="text1"/>
                  <w:spacing w:val="-2"/>
                  <w:w w:val="95"/>
                  <w:sz w:val="20"/>
                  <w:szCs w:val="20"/>
                  <w:lang w:val="en-GB"/>
                </w:rPr>
                <w:delText>1.</w:delText>
              </w:r>
              <w:r w:rsidR="0013115B" w:rsidRPr="00274771" w:rsidDel="003F3CA9">
                <w:rPr>
                  <w:rFonts w:ascii="Times New Roman" w:eastAsia="Cambria" w:hAnsi="Times New Roman" w:cs="Times New Roman"/>
                  <w:color w:val="000000" w:themeColor="text1"/>
                  <w:spacing w:val="-2"/>
                  <w:w w:val="95"/>
                  <w:sz w:val="20"/>
                  <w:szCs w:val="20"/>
                  <w:lang w:val="en-GB"/>
                </w:rPr>
                <w:delText>0</w:delText>
              </w:r>
              <w:r w:rsidRPr="00274771" w:rsidDel="003F3CA9">
                <w:rPr>
                  <w:rFonts w:ascii="Times New Roman" w:eastAsia="Cambria" w:hAnsi="Times New Roman" w:cs="Times New Roman"/>
                  <w:color w:val="000000" w:themeColor="text1"/>
                  <w:spacing w:val="-2"/>
                  <w:w w:val="95"/>
                  <w:sz w:val="20"/>
                  <w:szCs w:val="20"/>
                  <w:lang w:val="en-GB"/>
                </w:rPr>
                <w:delText>2</w:delText>
              </w:r>
              <w:r w:rsidR="0013115B" w:rsidRPr="00274771" w:rsidDel="003F3CA9">
                <w:rPr>
                  <w:rFonts w:ascii="Times New Roman" w:eastAsia="Cambria" w:hAnsi="Times New Roman" w:cs="Times New Roman"/>
                  <w:color w:val="000000" w:themeColor="text1"/>
                  <w:spacing w:val="-2"/>
                  <w:w w:val="95"/>
                  <w:sz w:val="20"/>
                  <w:szCs w:val="20"/>
                  <w:lang w:val="en-GB"/>
                </w:rPr>
                <w:delText>;</w:delText>
              </w:r>
              <w:r w:rsidRPr="00274771" w:rsidDel="003F3CA9">
                <w:rPr>
                  <w:rFonts w:ascii="Times New Roman" w:eastAsia="Cambria" w:hAnsi="Times New Roman" w:cs="Times New Roman"/>
                  <w:color w:val="000000" w:themeColor="text1"/>
                  <w:spacing w:val="-2"/>
                  <w:w w:val="95"/>
                  <w:sz w:val="20"/>
                  <w:szCs w:val="20"/>
                  <w:lang w:val="en-GB"/>
                </w:rPr>
                <w:delText>150</w:delText>
              </w:r>
              <w:r w:rsidR="0013115B" w:rsidRPr="00274771" w:rsidDel="003F3CA9">
                <w:rPr>
                  <w:rFonts w:ascii="Times New Roman" w:eastAsia="Cambria" w:hAnsi="Times New Roman" w:cs="Times New Roman"/>
                  <w:color w:val="000000" w:themeColor="text1"/>
                  <w:spacing w:val="-2"/>
                  <w:w w:val="95"/>
                  <w:sz w:val="20"/>
                  <w:szCs w:val="20"/>
                  <w:lang w:val="en-GB"/>
                </w:rPr>
                <w:delText>;</w:delText>
              </w:r>
              <w:r w:rsidRPr="00274771" w:rsidDel="003F3CA9">
                <w:rPr>
                  <w:rFonts w:ascii="Times New Roman" w:eastAsia="Cambria" w:hAnsi="Times New Roman" w:cs="Times New Roman"/>
                  <w:color w:val="000000" w:themeColor="text1"/>
                  <w:spacing w:val="-2"/>
                  <w:w w:val="95"/>
                  <w:sz w:val="20"/>
                  <w:szCs w:val="20"/>
                  <w:lang w:val="en-GB"/>
                </w:rPr>
                <w:delText>010</w:delText>
              </w:r>
              <w:r w:rsidR="0013115B" w:rsidRPr="00274771" w:rsidDel="003F3CA9">
                <w:rPr>
                  <w:rFonts w:ascii="Times New Roman" w:eastAsia="Cambria" w:hAnsi="Times New Roman" w:cs="Times New Roman"/>
                  <w:color w:val="000000" w:themeColor="text1"/>
                  <w:spacing w:val="-2"/>
                  <w:w w:val="95"/>
                  <w:sz w:val="20"/>
                  <w:szCs w:val="20"/>
                  <w:lang w:val="en-GB"/>
                </w:rPr>
                <w:delText>}</w:delText>
              </w:r>
              <w:r w:rsidRPr="00274771" w:rsidDel="003F3CA9">
                <w:rPr>
                  <w:rFonts w:ascii="Times New Roman" w:eastAsia="Cambria" w:hAnsi="Times New Roman" w:cs="Times New Roman"/>
                  <w:color w:val="000000" w:themeColor="text1"/>
                  <w:spacing w:val="-2"/>
                  <w:w w:val="95"/>
                  <w:sz w:val="20"/>
                  <w:szCs w:val="20"/>
                  <w:lang w:val="en-GB"/>
                </w:rPr>
                <w:delText>.</w:delText>
              </w:r>
            </w:del>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Sum of net liability positions </w:t>
            </w:r>
            <w:proofErr w:type="gramStart"/>
            <w:r w:rsidRPr="00D92B3C">
              <w:rPr>
                <w:rFonts w:ascii="Times New Roman" w:hAnsi="Times New Roman" w:cs="Times New Roman"/>
                <w:b/>
                <w:color w:val="000000" w:themeColor="text1"/>
                <w:spacing w:val="-2"/>
                <w:w w:val="95"/>
                <w:sz w:val="20"/>
                <w:szCs w:val="20"/>
                <w:lang w:val="en-GB"/>
              </w:rPr>
              <w:t>taking into account</w:t>
            </w:r>
            <w:proofErr w:type="gramEnd"/>
            <w:r w:rsidRPr="00D92B3C">
              <w:rPr>
                <w:rFonts w:ascii="Times New Roman" w:hAnsi="Times New Roman" w:cs="Times New Roman"/>
                <w:b/>
                <w:color w:val="000000" w:themeColor="text1"/>
                <w:spacing w:val="-2"/>
                <w:w w:val="95"/>
                <w:sz w:val="20"/>
                <w:szCs w:val="20"/>
                <w:lang w:val="en-GB"/>
              </w:rPr>
              <w:t xml:space="preserve"> contractual netting sets, after mark-to-market adjustments, prior to collateral offset</w:t>
            </w:r>
          </w:p>
          <w:p w14:paraId="12432217" w14:textId="77777777"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By </w:t>
            </w:r>
            <w:proofErr w:type="gramStart"/>
            <w:r w:rsidRPr="00D92B3C">
              <w:rPr>
                <w:rFonts w:ascii="Times New Roman" w:eastAsia="Cambria" w:hAnsi="Times New Roman" w:cs="Times New Roman"/>
                <w:color w:val="000000" w:themeColor="text1"/>
                <w:spacing w:val="-2"/>
                <w:w w:val="95"/>
                <w:sz w:val="20"/>
                <w:szCs w:val="20"/>
                <w:lang w:val="en-GB"/>
              </w:rPr>
              <w:t>default</w:t>
            </w:r>
            <w:proofErr w:type="gramEnd"/>
            <w:r w:rsidRPr="00D92B3C">
              <w:rPr>
                <w:rFonts w:ascii="Times New Roman" w:eastAsia="Cambria" w:hAnsi="Times New Roman" w:cs="Times New Roman"/>
                <w:color w:val="000000" w:themeColor="text1"/>
                <w:spacing w:val="-2"/>
                <w:w w:val="95"/>
                <w:sz w:val="20"/>
                <w:szCs w:val="20"/>
                <w:lang w:val="en-GB"/>
              </w:rPr>
              <w:t xml:space="preserve"> the sum of all net market values of derivative liabilities per contractual netting set. Only where the net market value of a netting set is a liability, the netting set </w:t>
            </w:r>
            <w:r w:rsidR="0013115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be reported. To this end, derivatives which are not subject to netting arrangements shall be treated as a single contract, i.e. as if it were a netting set with only one derivative.</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Sum of net liability positions </w:t>
            </w:r>
            <w:proofErr w:type="gramStart"/>
            <w:r w:rsidRPr="00D92B3C">
              <w:rPr>
                <w:rFonts w:ascii="Times New Roman" w:hAnsi="Times New Roman" w:cs="Times New Roman"/>
                <w:b/>
                <w:color w:val="000000" w:themeColor="text1"/>
                <w:spacing w:val="-2"/>
                <w:w w:val="95"/>
                <w:sz w:val="20"/>
                <w:szCs w:val="20"/>
                <w:lang w:val="en-GB"/>
              </w:rPr>
              <w:t>taking into account</w:t>
            </w:r>
            <w:proofErr w:type="gramEnd"/>
            <w:r w:rsidRPr="00D92B3C">
              <w:rPr>
                <w:rFonts w:ascii="Times New Roman" w:hAnsi="Times New Roman" w:cs="Times New Roman"/>
                <w:b/>
                <w:color w:val="000000" w:themeColor="text1"/>
                <w:spacing w:val="-2"/>
                <w:w w:val="95"/>
                <w:sz w:val="20"/>
                <w:szCs w:val="20"/>
                <w:lang w:val="en-GB"/>
              </w:rPr>
              <w:t xml:space="preserve"> contractual netting sets, after mark-to-market adjustments, post collateral offset</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valuation in row </w:t>
            </w:r>
            <w:r w:rsidR="00AA2A9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331 is subject to an adjustment for collateral posted to secure this exposure, which results in the sum of these net market values after offsetting collateral at its market value.</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Sum of net liability positions </w:t>
            </w:r>
            <w:proofErr w:type="gramStart"/>
            <w:r w:rsidRPr="00D92B3C">
              <w:rPr>
                <w:rFonts w:ascii="Times New Roman" w:hAnsi="Times New Roman" w:cs="Times New Roman"/>
                <w:b/>
                <w:color w:val="000000" w:themeColor="text1"/>
                <w:spacing w:val="-2"/>
                <w:w w:val="95"/>
                <w:sz w:val="20"/>
                <w:szCs w:val="20"/>
                <w:lang w:val="en-GB"/>
              </w:rPr>
              <w:t>taking into account</w:t>
            </w:r>
            <w:proofErr w:type="gramEnd"/>
            <w:r w:rsidRPr="00D92B3C">
              <w:rPr>
                <w:rFonts w:ascii="Times New Roman" w:hAnsi="Times New Roman" w:cs="Times New Roman"/>
                <w:b/>
                <w:color w:val="000000" w:themeColor="text1"/>
                <w:spacing w:val="-2"/>
                <w:w w:val="95"/>
                <w:sz w:val="20"/>
                <w:szCs w:val="20"/>
                <w:lang w:val="en-GB"/>
              </w:rPr>
              <w:t xml:space="preserve"> contractual netting sets, after mark-to-market adjustments, post collateral offset, incorporating estimated close-out amounts</w:t>
            </w:r>
          </w:p>
          <w:p w14:paraId="25879E1D" w14:textId="77777777"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line with </w:t>
            </w:r>
            <w:r w:rsidR="003F51D1" w:rsidRPr="00D92B3C">
              <w:rPr>
                <w:rFonts w:ascii="Times New Roman" w:eastAsia="Cambria" w:hAnsi="Times New Roman" w:cs="Times New Roman"/>
                <w:color w:val="000000" w:themeColor="text1"/>
                <w:spacing w:val="-2"/>
                <w:w w:val="95"/>
                <w:sz w:val="20"/>
                <w:szCs w:val="20"/>
                <w:lang w:val="en-GB"/>
              </w:rPr>
              <w:t xml:space="preserve">Commission Delegated </w:t>
            </w:r>
            <w:r w:rsidRPr="00D92B3C">
              <w:rPr>
                <w:rFonts w:ascii="Times New Roman" w:eastAsia="Cambria" w:hAnsi="Times New Roman" w:cs="Times New Roman"/>
                <w:color w:val="000000" w:themeColor="text1"/>
                <w:spacing w:val="-2"/>
                <w:w w:val="95"/>
                <w:sz w:val="20"/>
                <w:szCs w:val="20"/>
                <w:lang w:val="en-GB"/>
              </w:rPr>
              <w:t>Regulation 2016/1401</w:t>
            </w:r>
            <w:r w:rsidR="003F51D1" w:rsidRPr="00D92B3C">
              <w:rPr>
                <w:rStyle w:val="FootnoteReference"/>
                <w:rFonts w:eastAsia="Cambria" w:cs="Cambria"/>
                <w:color w:val="1A171C"/>
                <w:spacing w:val="-2"/>
                <w:w w:val="95"/>
                <w:lang w:val="en-GB"/>
              </w:rPr>
              <w:footnoteReference w:id="15"/>
            </w:r>
            <w:r w:rsidRPr="00D92B3C">
              <w:rPr>
                <w:rFonts w:ascii="Times New Roman" w:eastAsia="Cambria" w:hAnsi="Times New Roman" w:cs="Times New Roman"/>
                <w:color w:val="000000" w:themeColor="text1"/>
                <w:spacing w:val="-2"/>
                <w:w w:val="95"/>
                <w:sz w:val="20"/>
                <w:szCs w:val="20"/>
                <w:lang w:val="en-GB"/>
              </w:rPr>
              <w:t xml:space="preserve"> on the valuation of liabilities arising from derivatives, an additional close-out amount covering the amount of losses or costs incurred by derivative counterparties, or gains realised by them, in replacing or obtaining the economic equivalent on material terms of the contracts and the option rights of the parties in respect of the terminated contracts.</w:t>
            </w:r>
          </w:p>
          <w:p w14:paraId="5EC98AF6" w14:textId="77777777"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estimations required to determine a close-out amount in line with the abovementioned Regulation </w:t>
            </w:r>
            <w:r w:rsidR="0088361D"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 xml:space="preserve">prove quite difficult on an individual basis. Therefore, proxy values, which may be based on available data such as the prudential requirements for market risk, </w:t>
            </w:r>
            <w:r w:rsidR="00CF2F2B"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 xml:space="preserve">be used instead. </w:t>
            </w:r>
            <w:r w:rsidR="0013115B" w:rsidRPr="00D92B3C">
              <w:rPr>
                <w:rFonts w:ascii="Times New Roman" w:eastAsia="Cambria" w:hAnsi="Times New Roman" w:cs="Times New Roman"/>
                <w:color w:val="000000" w:themeColor="text1"/>
                <w:spacing w:val="-2"/>
                <w:w w:val="95"/>
                <w:sz w:val="20"/>
                <w:szCs w:val="20"/>
                <w:lang w:val="en-GB"/>
              </w:rPr>
              <w:t xml:space="preserve">If </w:t>
            </w:r>
            <w:r w:rsidRPr="00D92B3C">
              <w:rPr>
                <w:rFonts w:ascii="Times New Roman" w:eastAsia="Cambria" w:hAnsi="Times New Roman" w:cs="Times New Roman"/>
                <w:color w:val="000000" w:themeColor="text1"/>
                <w:spacing w:val="-2"/>
                <w:w w:val="95"/>
                <w:sz w:val="20"/>
                <w:szCs w:val="20"/>
                <w:lang w:val="en-GB"/>
              </w:rPr>
              <w:t>it prove</w:t>
            </w:r>
            <w:r w:rsidR="0013115B"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impossible to calculate the close-out amount for the derivative liabilities, the amount reported sh</w:t>
            </w:r>
            <w:r w:rsidR="00711413">
              <w:rPr>
                <w:rFonts w:ascii="Times New Roman" w:eastAsia="Cambria" w:hAnsi="Times New Roman" w:cs="Times New Roman"/>
                <w:color w:val="000000" w:themeColor="text1"/>
                <w:spacing w:val="-2"/>
                <w:w w:val="95"/>
                <w:sz w:val="20"/>
                <w:szCs w:val="20"/>
                <w:lang w:val="en-GB"/>
              </w:rPr>
              <w:t>all</w:t>
            </w:r>
            <w:r w:rsidRPr="00D92B3C">
              <w:rPr>
                <w:rFonts w:ascii="Times New Roman" w:eastAsia="Cambria" w:hAnsi="Times New Roman" w:cs="Times New Roman"/>
                <w:color w:val="000000" w:themeColor="text1"/>
                <w:spacing w:val="-2"/>
                <w:w w:val="95"/>
                <w:sz w:val="20"/>
                <w:szCs w:val="20"/>
                <w:lang w:val="en-GB"/>
              </w:rPr>
              <w:t xml:space="preserve"> be equal to the amount reported in </w:t>
            </w:r>
            <w:r w:rsidR="00C43160"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w:t>
            </w:r>
            <w:r w:rsidR="00C4316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Sum of net liability positions </w:t>
            </w:r>
            <w:proofErr w:type="gramStart"/>
            <w:r w:rsidRPr="00D92B3C">
              <w:rPr>
                <w:rFonts w:ascii="Times New Roman" w:hAnsi="Times New Roman" w:cs="Times New Roman"/>
                <w:b/>
                <w:bCs/>
                <w:color w:val="000000" w:themeColor="text1"/>
                <w:sz w:val="20"/>
                <w:szCs w:val="20"/>
                <w:lang w:val="en-GB"/>
              </w:rPr>
              <w:t>taking into account</w:t>
            </w:r>
            <w:proofErr w:type="gramEnd"/>
            <w:r w:rsidRPr="00D92B3C">
              <w:rPr>
                <w:rFonts w:ascii="Times New Roman" w:hAnsi="Times New Roman" w:cs="Times New Roman"/>
                <w:b/>
                <w:bCs/>
                <w:color w:val="000000" w:themeColor="text1"/>
                <w:sz w:val="20"/>
                <w:szCs w:val="20"/>
                <w:lang w:val="en-GB"/>
              </w:rPr>
              <w:t xml:space="preserve"> prudential netting rules</w:t>
            </w:r>
          </w:p>
          <w:p w14:paraId="38C77DC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net liability positions for derivatives </w:t>
            </w:r>
            <w:proofErr w:type="gramStart"/>
            <w:r w:rsidRPr="00D92B3C">
              <w:rPr>
                <w:rFonts w:ascii="Times New Roman" w:eastAsia="Cambria" w:hAnsi="Times New Roman" w:cs="Times New Roman"/>
                <w:color w:val="000000" w:themeColor="text1"/>
                <w:spacing w:val="-2"/>
                <w:w w:val="95"/>
                <w:sz w:val="20"/>
                <w:szCs w:val="20"/>
                <w:lang w:val="en-GB"/>
              </w:rPr>
              <w:t>taking into account</w:t>
            </w:r>
            <w:proofErr w:type="gramEnd"/>
            <w:r w:rsidRPr="00D92B3C">
              <w:rPr>
                <w:rFonts w:ascii="Times New Roman" w:eastAsia="Cambria" w:hAnsi="Times New Roman" w:cs="Times New Roman"/>
                <w:color w:val="000000" w:themeColor="text1"/>
                <w:spacing w:val="-2"/>
                <w:w w:val="95"/>
                <w:sz w:val="20"/>
                <w:szCs w:val="20"/>
                <w:lang w:val="en-GB"/>
              </w:rPr>
              <w:t xml:space="preserve"> </w:t>
            </w:r>
            <w:r w:rsidR="0013115B"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prudential netting rules</w:t>
            </w:r>
            <w:r w:rsidR="0013115B" w:rsidRPr="00D92B3C">
              <w:rPr>
                <w:rFonts w:ascii="Times New Roman" w:eastAsia="Cambria" w:hAnsi="Times New Roman" w:cs="Times New Roman"/>
                <w:color w:val="000000" w:themeColor="text1"/>
                <w:spacing w:val="-2"/>
                <w:w w:val="95"/>
                <w:sz w:val="20"/>
                <w:szCs w:val="20"/>
                <w:lang w:val="en-GB"/>
              </w:rPr>
              <w:t xml:space="preserve"> </w:t>
            </w:r>
            <w:r w:rsidR="0013115B" w:rsidRPr="00DB77B6">
              <w:rPr>
                <w:rFonts w:ascii="Times New Roman" w:eastAsia="Cambria" w:hAnsi="Times New Roman" w:cs="Times New Roman"/>
                <w:color w:val="000000" w:themeColor="text1"/>
                <w:spacing w:val="-2"/>
                <w:w w:val="95"/>
                <w:sz w:val="20"/>
                <w:szCs w:val="20"/>
                <w:lang w:val="en-GB"/>
              </w:rPr>
              <w:t>of Article 429</w:t>
            </w:r>
            <w:ins w:id="101" w:author="EBA staff" w:date="2021-02-10T12:11:00Z">
              <w:r w:rsidR="002965E8" w:rsidRPr="00DB77B6">
                <w:rPr>
                  <w:rFonts w:ascii="Times New Roman" w:eastAsia="Cambria" w:hAnsi="Times New Roman" w:cs="Times New Roman"/>
                  <w:color w:val="000000" w:themeColor="text1"/>
                  <w:spacing w:val="-2"/>
                  <w:w w:val="95"/>
                  <w:sz w:val="20"/>
                  <w:szCs w:val="20"/>
                  <w:lang w:val="en-GB"/>
                </w:rPr>
                <w:t>c</w:t>
              </w:r>
            </w:ins>
            <w:r w:rsidR="0013115B" w:rsidRPr="00DB77B6">
              <w:rPr>
                <w:rFonts w:ascii="Times New Roman" w:eastAsia="Cambria" w:hAnsi="Times New Roman" w:cs="Times New Roman"/>
                <w:color w:val="000000" w:themeColor="text1"/>
                <w:spacing w:val="-2"/>
                <w:w w:val="95"/>
                <w:sz w:val="20"/>
                <w:szCs w:val="20"/>
                <w:lang w:val="en-GB"/>
              </w:rPr>
              <w:t xml:space="preserve"> </w:t>
            </w:r>
            <w:r w:rsidR="00063EEC" w:rsidRPr="00DB77B6">
              <w:rPr>
                <w:rFonts w:ascii="Times New Roman" w:eastAsia="Cambria" w:hAnsi="Times New Roman" w:cs="Times New Roman"/>
                <w:color w:val="000000" w:themeColor="text1"/>
                <w:spacing w:val="-2"/>
                <w:w w:val="95"/>
                <w:sz w:val="20"/>
                <w:szCs w:val="20"/>
                <w:lang w:val="en-GB"/>
              </w:rPr>
              <w:t>of</w:t>
            </w:r>
            <w:r w:rsidR="00063EEC" w:rsidRPr="00D92B3C">
              <w:rPr>
                <w:rFonts w:ascii="Times New Roman" w:eastAsia="Cambria" w:hAnsi="Times New Roman" w:cs="Times New Roman"/>
                <w:color w:val="000000" w:themeColor="text1"/>
                <w:spacing w:val="-2"/>
                <w:w w:val="95"/>
                <w:sz w:val="20"/>
                <w:szCs w:val="20"/>
                <w:lang w:val="en-GB"/>
              </w:rPr>
              <w:t xml:space="preserve"> Regulation (EU) No 575/2013</w:t>
            </w:r>
            <w:r w:rsidR="0013115B" w:rsidRPr="00D92B3C">
              <w:rPr>
                <w:rFonts w:ascii="Times New Roman" w:eastAsia="Cambria" w:hAnsi="Times New Roman" w:cs="Times New Roman"/>
                <w:color w:val="000000" w:themeColor="text1"/>
                <w:spacing w:val="-2"/>
                <w:w w:val="95"/>
                <w:sz w:val="20"/>
                <w:szCs w:val="20"/>
                <w:lang w:val="en-GB"/>
              </w:rPr>
              <w:t xml:space="preserve"> (related to the calculation of the leverage ratio </w:t>
            </w:r>
            <w:r w:rsidR="00056A16" w:rsidRPr="00D92B3C">
              <w:rPr>
                <w:rFonts w:ascii="Times New Roman" w:eastAsia="Cambria" w:hAnsi="Times New Roman" w:cs="Times New Roman"/>
                <w:color w:val="000000" w:themeColor="text1"/>
                <w:spacing w:val="-2"/>
                <w:w w:val="95"/>
                <w:sz w:val="20"/>
                <w:szCs w:val="20"/>
                <w:lang w:val="en-GB"/>
              </w:rPr>
              <w:t xml:space="preserve">total </w:t>
            </w:r>
            <w:r w:rsidR="0013115B" w:rsidRPr="00D92B3C">
              <w:rPr>
                <w:rFonts w:ascii="Times New Roman" w:eastAsia="Cambria" w:hAnsi="Times New Roman" w:cs="Times New Roman"/>
                <w:color w:val="000000" w:themeColor="text1"/>
                <w:spacing w:val="-2"/>
                <w:w w:val="95"/>
                <w:sz w:val="20"/>
                <w:szCs w:val="20"/>
                <w:lang w:val="en-GB"/>
              </w:rPr>
              <w:t>exposure measure)</w:t>
            </w:r>
            <w:r w:rsidRPr="00D92B3C">
              <w:rPr>
                <w:rFonts w:ascii="Times New Roman" w:eastAsia="Cambria" w:hAnsi="Times New Roman" w:cs="Times New Roman"/>
                <w:color w:val="000000" w:themeColor="text1"/>
                <w:spacing w:val="-2"/>
                <w:w w:val="95"/>
                <w:sz w:val="20"/>
                <w:szCs w:val="20"/>
                <w:lang w:val="en-GB"/>
              </w:rPr>
              <w:t xml:space="preserve"> shall be reported.</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340</w:t>
            </w:r>
            <w:ins w:id="102" w:author="EBA staff" w:date="2021-02-10T12:13:00Z">
              <w:r w:rsidR="00E91334">
                <w:rPr>
                  <w:rFonts w:ascii="Times New Roman" w:hAnsi="Times New Roman" w:cs="Times New Roman"/>
                  <w:color w:val="000000" w:themeColor="text1"/>
                  <w:sz w:val="20"/>
                  <w:szCs w:val="20"/>
                  <w:lang w:val="en-GB"/>
                </w:rPr>
                <w:t xml:space="preserve"> - 0344</w:t>
              </w:r>
            </w:ins>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Uncollateralised</w:t>
            </w:r>
            <w:r w:rsidRPr="00D92B3C">
              <w:rPr>
                <w:rFonts w:ascii="Times New Roman" w:hAnsi="Times New Roman" w:cs="Times New Roman"/>
                <w:b/>
                <w:bCs/>
                <w:color w:val="000000" w:themeColor="text1"/>
                <w:sz w:val="20"/>
                <w:szCs w:val="20"/>
                <w:lang w:val="en-GB"/>
              </w:rPr>
              <w:t xml:space="preserve"> secured liabilities</w:t>
            </w:r>
          </w:p>
          <w:p w14:paraId="4B351135" w14:textId="7777777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secured liabilities or liabilities for which collateral has been pledged that exceeds the value of the assets, pledge, </w:t>
            </w:r>
            <w:proofErr w:type="gramStart"/>
            <w:r w:rsidRPr="00D92B3C">
              <w:rPr>
                <w:rFonts w:ascii="Times New Roman" w:eastAsia="Cambria" w:hAnsi="Times New Roman" w:cs="Times New Roman"/>
                <w:color w:val="000000" w:themeColor="text1"/>
                <w:spacing w:val="-2"/>
                <w:w w:val="95"/>
                <w:sz w:val="20"/>
                <w:szCs w:val="20"/>
                <w:lang w:val="en-GB"/>
              </w:rPr>
              <w:t>lien</w:t>
            </w:r>
            <w:proofErr w:type="gramEnd"/>
            <w:r w:rsidRPr="00D92B3C">
              <w:rPr>
                <w:rFonts w:ascii="Times New Roman" w:eastAsia="Cambria" w:hAnsi="Times New Roman" w:cs="Times New Roman"/>
                <w:color w:val="000000" w:themeColor="text1"/>
                <w:spacing w:val="-2"/>
                <w:w w:val="95"/>
                <w:sz w:val="20"/>
                <w:szCs w:val="20"/>
                <w:lang w:val="en-GB"/>
              </w:rPr>
              <w:t xml:space="preserve"> or collateral against which it is secured. This </w:t>
            </w:r>
            <w:r w:rsidR="00A74E90"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capture the 'unde</w:t>
            </w:r>
            <w:r w:rsidR="00A74E90"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collateralized' part of any collateralized liability</w:t>
            </w:r>
            <w:r w:rsidR="00504E92" w:rsidRPr="00D92B3C">
              <w:rPr>
                <w:rFonts w:ascii="Times New Roman" w:eastAsia="Cambria" w:hAnsi="Times New Roman" w:cs="Times New Roman"/>
                <w:color w:val="000000" w:themeColor="text1"/>
                <w:spacing w:val="-2"/>
                <w:w w:val="95"/>
                <w:sz w:val="20"/>
                <w:szCs w:val="20"/>
                <w:lang w:val="en-GB"/>
              </w:rPr>
              <w:t xml:space="preserve">, for example the </w:t>
            </w:r>
            <w:proofErr w:type="spellStart"/>
            <w:r w:rsidR="00504E92" w:rsidRPr="00D92B3C">
              <w:rPr>
                <w:rFonts w:ascii="Times New Roman" w:eastAsia="Cambria" w:hAnsi="Times New Roman" w:cs="Times New Roman"/>
                <w:color w:val="000000" w:themeColor="text1"/>
                <w:spacing w:val="-2"/>
                <w:w w:val="95"/>
                <w:sz w:val="20"/>
                <w:szCs w:val="20"/>
                <w:lang w:val="en-GB"/>
              </w:rPr>
              <w:t>undercollateralised</w:t>
            </w:r>
            <w:proofErr w:type="spellEnd"/>
            <w:r w:rsidR="00504E92" w:rsidRPr="00D92B3C">
              <w:rPr>
                <w:rFonts w:ascii="Times New Roman" w:eastAsia="Cambria" w:hAnsi="Times New Roman" w:cs="Times New Roman"/>
                <w:color w:val="000000" w:themeColor="text1"/>
                <w:spacing w:val="-2"/>
                <w:w w:val="95"/>
                <w:sz w:val="20"/>
                <w:szCs w:val="20"/>
                <w:lang w:val="en-GB"/>
              </w:rPr>
              <w:t xml:space="preserve"> part of </w:t>
            </w:r>
            <w:r w:rsidRPr="00D92B3C">
              <w:rPr>
                <w:rFonts w:ascii="Times New Roman" w:hAnsi="Times New Roman" w:cs="Times New Roman"/>
                <w:bCs/>
                <w:color w:val="000000" w:themeColor="text1"/>
                <w:sz w:val="20"/>
                <w:szCs w:val="20"/>
                <w:lang w:val="en-GB"/>
              </w:rPr>
              <w:t>covered bonds or repurchase operations.</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350</w:t>
            </w:r>
            <w:ins w:id="103" w:author="EBA staff" w:date="2021-02-10T12:13:00Z">
              <w:r w:rsidR="00E91334">
                <w:rPr>
                  <w:rFonts w:ascii="Times New Roman" w:hAnsi="Times New Roman" w:cs="Times New Roman"/>
                  <w:color w:val="000000" w:themeColor="text1"/>
                  <w:sz w:val="20"/>
                  <w:szCs w:val="20"/>
                  <w:lang w:val="en-GB"/>
                </w:rPr>
                <w:t xml:space="preserve"> – 0354</w:t>
              </w:r>
            </w:ins>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Structured</w:t>
            </w:r>
            <w:r w:rsidRPr="00D92B3C">
              <w:rPr>
                <w:rFonts w:ascii="Times New Roman" w:hAnsi="Times New Roman" w:cs="Times New Roman"/>
                <w:b/>
                <w:bCs/>
                <w:color w:val="000000" w:themeColor="text1"/>
                <w:sz w:val="20"/>
                <w:szCs w:val="20"/>
                <w:lang w:val="en-GB"/>
              </w:rPr>
              <w:t xml:space="preserve"> notes</w:t>
            </w:r>
          </w:p>
          <w:p w14:paraId="5EF6424C" w14:textId="77777777"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Structured notes are defined </w:t>
            </w:r>
            <w:r w:rsidR="003E7C69" w:rsidRPr="00D92B3C">
              <w:rPr>
                <w:rFonts w:ascii="Times New Roman" w:eastAsia="Cambria" w:hAnsi="Times New Roman" w:cs="Times New Roman"/>
                <w:color w:val="000000" w:themeColor="text1"/>
                <w:spacing w:val="-2"/>
                <w:w w:val="95"/>
                <w:sz w:val="20"/>
                <w:szCs w:val="20"/>
                <w:lang w:val="en-GB"/>
              </w:rPr>
              <w:t>for this pur</w:t>
            </w:r>
            <w:r w:rsidR="00E90470" w:rsidRPr="00D92B3C">
              <w:rPr>
                <w:rFonts w:ascii="Times New Roman" w:eastAsia="Cambria" w:hAnsi="Times New Roman" w:cs="Times New Roman"/>
                <w:color w:val="000000" w:themeColor="text1"/>
                <w:spacing w:val="-2"/>
                <w:w w:val="95"/>
                <w:sz w:val="20"/>
                <w:szCs w:val="20"/>
                <w:lang w:val="en-GB"/>
              </w:rPr>
              <w:t>pose</w:t>
            </w:r>
            <w:r w:rsidR="003E7C6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as debt obligations that contain an embedded derivative component, with returns linked to an underlying security or index (public or bespoke, such as equities or bonds, fixed income rates or credit, FX, commodities etc.). Structured notes do not include debt instruments that include call or put options only, i.e. the value of the instrument does not depend on any embedded derivative component.</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360</w:t>
            </w:r>
            <w:ins w:id="104" w:author="EBA staff" w:date="2021-02-10T12:13:00Z">
              <w:r w:rsidR="00E91334">
                <w:rPr>
                  <w:rFonts w:ascii="Times New Roman" w:hAnsi="Times New Roman" w:cs="Times New Roman"/>
                  <w:color w:val="000000" w:themeColor="text1"/>
                  <w:sz w:val="20"/>
                  <w:szCs w:val="20"/>
                  <w:lang w:val="en-GB"/>
                </w:rPr>
                <w:t xml:space="preserve"> – 0364</w:t>
              </w:r>
            </w:ins>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Senior</w:t>
            </w:r>
            <w:r w:rsidRPr="00D92B3C">
              <w:rPr>
                <w:rFonts w:ascii="Times New Roman" w:hAnsi="Times New Roman" w:cs="Times New Roman"/>
                <w:b/>
                <w:bCs/>
                <w:color w:val="000000" w:themeColor="text1"/>
                <w:sz w:val="20"/>
                <w:szCs w:val="20"/>
                <w:lang w:val="en-GB"/>
              </w:rPr>
              <w:t xml:space="preserve"> unsecured liabilities</w:t>
            </w:r>
          </w:p>
          <w:p w14:paraId="1992A5B7" w14:textId="77777777"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w:t>
            </w:r>
            <w:r w:rsidR="0081175C" w:rsidRPr="00D92B3C">
              <w:rPr>
                <w:rFonts w:ascii="Times New Roman" w:eastAsia="Cambria" w:hAnsi="Times New Roman" w:cs="Times New Roman"/>
                <w:color w:val="000000" w:themeColor="text1"/>
                <w:spacing w:val="-2"/>
                <w:w w:val="95"/>
                <w:sz w:val="20"/>
                <w:szCs w:val="20"/>
                <w:lang w:val="en-GB"/>
              </w:rPr>
              <w:t>include</w:t>
            </w:r>
            <w:r w:rsidRPr="00D92B3C">
              <w:rPr>
                <w:rFonts w:ascii="Times New Roman" w:eastAsia="Cambria" w:hAnsi="Times New Roman" w:cs="Times New Roman"/>
                <w:color w:val="000000" w:themeColor="text1"/>
                <w:spacing w:val="-2"/>
                <w:w w:val="95"/>
                <w:sz w:val="20"/>
                <w:szCs w:val="20"/>
                <w:lang w:val="en-GB"/>
              </w:rPr>
              <w:t>s</w:t>
            </w:r>
            <w:r w:rsidR="0081175C" w:rsidRPr="00D92B3C">
              <w:rPr>
                <w:rFonts w:ascii="Times New Roman" w:eastAsia="Cambria" w:hAnsi="Times New Roman" w:cs="Times New Roman"/>
                <w:color w:val="000000" w:themeColor="text1"/>
                <w:spacing w:val="-2"/>
                <w:w w:val="95"/>
                <w:sz w:val="20"/>
                <w:szCs w:val="20"/>
                <w:lang w:val="en-GB"/>
              </w:rPr>
              <w:t xml:space="preserve"> all senior, unsecured instruments that are not included in the structured notes category.</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0B7DC6" w:rsidRPr="00D92B3C">
              <w:rPr>
                <w:rFonts w:ascii="Times New Roman" w:hAnsi="Times New Roman" w:cs="Times New Roman"/>
                <w:color w:val="000000" w:themeColor="text1"/>
                <w:sz w:val="20"/>
                <w:szCs w:val="20"/>
                <w:lang w:val="en-GB"/>
              </w:rPr>
              <w:t>365</w:t>
            </w:r>
            <w:ins w:id="105" w:author="EBA staff" w:date="2021-02-10T12:14:00Z">
              <w:r w:rsidR="00E91334">
                <w:rPr>
                  <w:rFonts w:ascii="Times New Roman" w:hAnsi="Times New Roman" w:cs="Times New Roman"/>
                  <w:color w:val="000000" w:themeColor="text1"/>
                  <w:sz w:val="20"/>
                  <w:szCs w:val="20"/>
                  <w:lang w:val="en-GB"/>
                </w:rPr>
                <w:t xml:space="preserve"> – 0369</w:t>
              </w:r>
            </w:ins>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Senior non-preferred liabilities</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Amount of any of the following liabilities:</w:t>
            </w:r>
          </w:p>
          <w:p w14:paraId="37BECB28" w14:textId="77777777"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Unsecured claims resulting from debt instruments that meet the conditions laid down in points (a), (b) and (c) of paragraph 2 and of paragraph 3 of Article 108 of Directive 2014/59/</w:t>
            </w:r>
            <w:proofErr w:type="gramStart"/>
            <w:r w:rsidRPr="00D92B3C">
              <w:rPr>
                <w:rFonts w:ascii="Times New Roman" w:hAnsi="Times New Roman" w:cs="Times New Roman"/>
                <w:color w:val="000000" w:themeColor="text1"/>
                <w:spacing w:val="-2"/>
                <w:w w:val="95"/>
                <w:sz w:val="20"/>
                <w:szCs w:val="20"/>
                <w:lang w:val="en-GB"/>
              </w:rPr>
              <w:t>EU;</w:t>
            </w:r>
            <w:proofErr w:type="gramEnd"/>
            <w:r w:rsidRPr="00D92B3C">
              <w:rPr>
                <w:rFonts w:ascii="Times New Roman" w:hAnsi="Times New Roman" w:cs="Times New Roman"/>
                <w:color w:val="000000" w:themeColor="text1"/>
                <w:spacing w:val="-2"/>
                <w:w w:val="95"/>
                <w:sz w:val="20"/>
                <w:szCs w:val="20"/>
                <w:lang w:val="en-GB"/>
              </w:rPr>
              <w:t xml:space="preserve"> </w:t>
            </w:r>
          </w:p>
          <w:p w14:paraId="2D8481A4" w14:textId="77777777"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Unsecured claims resulting from debt instruments referred to in point (b) of the first subparagraph of Article 108(5) of Directive 2014/59/EU; or</w:t>
            </w:r>
          </w:p>
          <w:p w14:paraId="4F6E4EB0" w14:textId="77777777"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Debt instruments with the lowest priority ranking among the ordinary unsecured claims resulting from debt instruments referred to in Article 108(7) of Directive 2014/59/EU, for which a Member State has provided, in accordance with that paragraph, that they have the same ranking as that of claims that meet the conditions of points (a), (b) and (c) of paragraph 2 and of paragraph 3 of Article 108 of Directive 2014/59/EU.</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370</w:t>
            </w:r>
            <w:ins w:id="106" w:author="EBA staff" w:date="2021-02-10T12:14:00Z">
              <w:r w:rsidR="00E91334">
                <w:rPr>
                  <w:rFonts w:ascii="Times New Roman" w:hAnsi="Times New Roman" w:cs="Times New Roman"/>
                  <w:color w:val="000000" w:themeColor="text1"/>
                  <w:sz w:val="20"/>
                  <w:szCs w:val="20"/>
                  <w:lang w:val="en-GB"/>
                </w:rPr>
                <w:t xml:space="preserve"> – 0374</w:t>
              </w:r>
            </w:ins>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Subordinated</w:t>
            </w:r>
            <w:r w:rsidRPr="00D92B3C">
              <w:rPr>
                <w:rFonts w:ascii="Times New Roman" w:hAnsi="Times New Roman" w:cs="Times New Roman"/>
                <w:b/>
                <w:bCs/>
                <w:color w:val="000000" w:themeColor="text1"/>
                <w:sz w:val="20"/>
                <w:szCs w:val="20"/>
                <w:lang w:val="en-GB"/>
              </w:rPr>
              <w:t xml:space="preserve"> liabilities</w:t>
            </w:r>
          </w:p>
          <w:p w14:paraId="5E001116" w14:textId="77777777"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 xml:space="preserve">iabilities which will only be repaid under national insolvency law after all classes of ordinary creditors </w:t>
            </w:r>
            <w:r w:rsidR="001245E6" w:rsidRPr="00D92B3C">
              <w:rPr>
                <w:rFonts w:ascii="Times New Roman" w:eastAsia="Cambria" w:hAnsi="Times New Roman" w:cs="Times New Roman"/>
                <w:color w:val="000000" w:themeColor="text1"/>
                <w:spacing w:val="-2"/>
                <w:w w:val="95"/>
                <w:sz w:val="20"/>
                <w:szCs w:val="20"/>
                <w:lang w:val="en-GB"/>
              </w:rPr>
              <w:t>and senior non</w:t>
            </w:r>
            <w:r w:rsidR="00753CA3" w:rsidRPr="00D92B3C">
              <w:rPr>
                <w:rFonts w:ascii="Times New Roman" w:eastAsia="Cambria" w:hAnsi="Times New Roman" w:cs="Times New Roman"/>
                <w:color w:val="000000" w:themeColor="text1"/>
                <w:spacing w:val="-2"/>
                <w:w w:val="95"/>
                <w:sz w:val="20"/>
                <w:szCs w:val="20"/>
                <w:lang w:val="en-GB"/>
              </w:rPr>
              <w:t>-</w:t>
            </w:r>
            <w:r w:rsidR="001245E6" w:rsidRPr="00D92B3C">
              <w:rPr>
                <w:rFonts w:ascii="Times New Roman" w:eastAsia="Cambria" w:hAnsi="Times New Roman" w:cs="Times New Roman"/>
                <w:color w:val="000000" w:themeColor="text1"/>
                <w:spacing w:val="-2"/>
                <w:w w:val="95"/>
                <w:sz w:val="20"/>
                <w:szCs w:val="20"/>
                <w:lang w:val="en-GB"/>
              </w:rPr>
              <w:t xml:space="preserve">preferred creditors </w:t>
            </w:r>
            <w:r w:rsidR="0081175C" w:rsidRPr="00D92B3C">
              <w:rPr>
                <w:rFonts w:ascii="Times New Roman" w:eastAsia="Cambria" w:hAnsi="Times New Roman" w:cs="Times New Roman"/>
                <w:color w:val="000000" w:themeColor="text1"/>
                <w:spacing w:val="-2"/>
                <w:w w:val="95"/>
                <w:sz w:val="20"/>
                <w:szCs w:val="20"/>
                <w:lang w:val="en-GB"/>
              </w:rPr>
              <w:t xml:space="preserve">have been repaid in full. This includes both contractually </w:t>
            </w:r>
            <w:r w:rsidR="000745B1">
              <w:rPr>
                <w:rFonts w:ascii="Times New Roman" w:eastAsia="Cambria" w:hAnsi="Times New Roman" w:cs="Times New Roman"/>
                <w:color w:val="000000" w:themeColor="text1"/>
                <w:spacing w:val="-2"/>
                <w:w w:val="95"/>
                <w:sz w:val="20"/>
                <w:szCs w:val="20"/>
                <w:lang w:val="en-GB"/>
              </w:rPr>
              <w:t>and</w:t>
            </w:r>
            <w:r w:rsidR="003C3186">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statutorily subordinated liabilities. In the case of holding companies, unsubordinated debt securities may also be reported in this category (i.e. structural subordination).</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Only s</w:t>
            </w:r>
            <w:r w:rsidR="0081175C" w:rsidRPr="00D92B3C">
              <w:rPr>
                <w:rFonts w:ascii="Times New Roman" w:eastAsia="Cambria" w:hAnsi="Times New Roman" w:cs="Times New Roman"/>
                <w:color w:val="000000" w:themeColor="text1"/>
                <w:spacing w:val="-2"/>
                <w:w w:val="95"/>
                <w:sz w:val="20"/>
                <w:szCs w:val="20"/>
                <w:lang w:val="en-GB"/>
              </w:rPr>
              <w:t xml:space="preserve">ubordinated instruments that are not recognized </w:t>
            </w:r>
            <w:r w:rsidRPr="00D92B3C">
              <w:rPr>
                <w:rFonts w:ascii="Times New Roman" w:eastAsia="Cambria" w:hAnsi="Times New Roman" w:cs="Times New Roman"/>
                <w:color w:val="000000" w:themeColor="text1"/>
                <w:spacing w:val="-2"/>
                <w:w w:val="95"/>
                <w:sz w:val="20"/>
                <w:szCs w:val="20"/>
                <w:lang w:val="en-GB"/>
              </w:rPr>
              <w:t xml:space="preserve">as </w:t>
            </w:r>
            <w:r w:rsidR="0081175C" w:rsidRPr="00D92B3C">
              <w:rPr>
                <w:rFonts w:ascii="Times New Roman" w:eastAsia="Cambria" w:hAnsi="Times New Roman" w:cs="Times New Roman"/>
                <w:color w:val="000000" w:themeColor="text1"/>
                <w:spacing w:val="-2"/>
                <w:w w:val="95"/>
                <w:sz w:val="20"/>
                <w:szCs w:val="20"/>
                <w:lang w:val="en-GB"/>
              </w:rPr>
              <w:t xml:space="preserve">own funds shall </w:t>
            </w:r>
            <w:r w:rsidR="00EF01C1" w:rsidRPr="00D92B3C">
              <w:rPr>
                <w:rFonts w:ascii="Times New Roman" w:eastAsia="Cambria" w:hAnsi="Times New Roman" w:cs="Times New Roman"/>
                <w:color w:val="000000" w:themeColor="text1"/>
                <w:spacing w:val="-2"/>
                <w:w w:val="95"/>
                <w:sz w:val="20"/>
                <w:szCs w:val="20"/>
                <w:lang w:val="en-GB"/>
              </w:rPr>
              <w:t xml:space="preserve">be </w:t>
            </w:r>
            <w:r w:rsidR="0081175C" w:rsidRPr="00D92B3C">
              <w:rPr>
                <w:rFonts w:ascii="Times New Roman" w:eastAsia="Cambria" w:hAnsi="Times New Roman" w:cs="Times New Roman"/>
                <w:color w:val="000000" w:themeColor="text1"/>
                <w:spacing w:val="-2"/>
                <w:w w:val="95"/>
                <w:sz w:val="20"/>
                <w:szCs w:val="20"/>
                <w:lang w:val="en-GB"/>
              </w:rPr>
              <w:t xml:space="preserve">included in this category. </w:t>
            </w:r>
          </w:p>
          <w:p w14:paraId="5F45057F" w14:textId="77777777"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81175C" w:rsidRPr="00D92B3C">
              <w:rPr>
                <w:rFonts w:ascii="Times New Roman" w:eastAsia="Cambria" w:hAnsi="Times New Roman" w:cs="Times New Roman"/>
                <w:color w:val="000000" w:themeColor="text1"/>
                <w:spacing w:val="-2"/>
                <w:w w:val="95"/>
                <w:sz w:val="20"/>
                <w:szCs w:val="20"/>
                <w:lang w:val="en-GB"/>
              </w:rPr>
              <w:t xml:space="preserve">his row shall also include </w:t>
            </w:r>
            <w:r w:rsidRPr="00D92B3C">
              <w:rPr>
                <w:rFonts w:ascii="Times New Roman" w:eastAsia="Cambria" w:hAnsi="Times New Roman" w:cs="Times New Roman"/>
                <w:color w:val="000000" w:themeColor="text1"/>
                <w:spacing w:val="-2"/>
                <w:w w:val="95"/>
                <w:sz w:val="20"/>
                <w:szCs w:val="20"/>
                <w:lang w:val="en-GB"/>
              </w:rPr>
              <w:t xml:space="preserve">that part of </w:t>
            </w:r>
            <w:r w:rsidR="0081175C" w:rsidRPr="00D92B3C">
              <w:rPr>
                <w:rFonts w:ascii="Times New Roman" w:eastAsia="Cambria" w:hAnsi="Times New Roman" w:cs="Times New Roman"/>
                <w:color w:val="000000" w:themeColor="text1"/>
                <w:spacing w:val="-2"/>
                <w:w w:val="95"/>
                <w:sz w:val="20"/>
                <w:szCs w:val="20"/>
                <w:lang w:val="en-GB"/>
              </w:rPr>
              <w:t xml:space="preserve">subordinated liabilities </w:t>
            </w:r>
            <w:r w:rsidRPr="00D92B3C">
              <w:rPr>
                <w:rFonts w:ascii="Times New Roman" w:eastAsia="Cambria" w:hAnsi="Times New Roman" w:cs="Times New Roman"/>
                <w:color w:val="000000" w:themeColor="text1"/>
                <w:spacing w:val="-2"/>
                <w:w w:val="95"/>
                <w:sz w:val="20"/>
                <w:szCs w:val="20"/>
                <w:lang w:val="en-GB"/>
              </w:rPr>
              <w:t xml:space="preserve">that </w:t>
            </w:r>
            <w:r w:rsidR="0081175C" w:rsidRPr="00D92B3C">
              <w:rPr>
                <w:rFonts w:ascii="Times New Roman" w:eastAsia="Cambria" w:hAnsi="Times New Roman" w:cs="Times New Roman"/>
                <w:color w:val="000000" w:themeColor="text1"/>
                <w:spacing w:val="-2"/>
                <w:w w:val="95"/>
                <w:sz w:val="20"/>
                <w:szCs w:val="20"/>
                <w:lang w:val="en-GB"/>
              </w:rPr>
              <w:t>qualif</w:t>
            </w:r>
            <w:r w:rsidRPr="00D92B3C">
              <w:rPr>
                <w:rFonts w:ascii="Times New Roman" w:eastAsia="Cambria" w:hAnsi="Times New Roman" w:cs="Times New Roman"/>
                <w:color w:val="000000" w:themeColor="text1"/>
                <w:spacing w:val="-2"/>
                <w:w w:val="95"/>
                <w:sz w:val="20"/>
                <w:szCs w:val="20"/>
                <w:lang w:val="en-GB"/>
              </w:rPr>
              <w:t>ies in principle</w:t>
            </w:r>
            <w:r w:rsidR="0081175C" w:rsidRPr="00D92B3C">
              <w:rPr>
                <w:rFonts w:ascii="Times New Roman" w:eastAsia="Cambria" w:hAnsi="Times New Roman" w:cs="Times New Roman"/>
                <w:color w:val="000000" w:themeColor="text1"/>
                <w:spacing w:val="-2"/>
                <w:w w:val="95"/>
                <w:sz w:val="20"/>
                <w:szCs w:val="20"/>
                <w:lang w:val="en-GB"/>
              </w:rPr>
              <w:t xml:space="preserve"> as own funds, </w:t>
            </w:r>
            <w:r w:rsidRPr="00D92B3C">
              <w:rPr>
                <w:rFonts w:ascii="Times New Roman" w:eastAsia="Cambria" w:hAnsi="Times New Roman" w:cs="Times New Roman"/>
                <w:color w:val="000000" w:themeColor="text1"/>
                <w:spacing w:val="-2"/>
                <w:w w:val="95"/>
                <w:sz w:val="20"/>
                <w:szCs w:val="20"/>
                <w:lang w:val="en-GB"/>
              </w:rPr>
              <w:t>but is</w:t>
            </w:r>
            <w:r w:rsidR="0081175C" w:rsidRPr="00D92B3C">
              <w:rPr>
                <w:rFonts w:ascii="Times New Roman" w:eastAsia="Cambria" w:hAnsi="Times New Roman" w:cs="Times New Roman"/>
                <w:color w:val="000000" w:themeColor="text1"/>
                <w:spacing w:val="-2"/>
                <w:w w:val="95"/>
                <w:sz w:val="20"/>
                <w:szCs w:val="20"/>
                <w:lang w:val="en-GB"/>
              </w:rPr>
              <w:t xml:space="preserve"> not included in own funds due to phase-out </w:t>
            </w:r>
            <w:r w:rsidRPr="00D92B3C">
              <w:rPr>
                <w:rFonts w:ascii="Times New Roman" w:eastAsia="Cambria" w:hAnsi="Times New Roman" w:cs="Times New Roman"/>
                <w:color w:val="000000" w:themeColor="text1"/>
                <w:spacing w:val="-2"/>
                <w:w w:val="95"/>
                <w:sz w:val="20"/>
                <w:szCs w:val="20"/>
                <w:lang w:val="en-GB"/>
              </w:rPr>
              <w:t xml:space="preserve">provisions such as Article 64 </w:t>
            </w:r>
            <w:r w:rsidR="00063EEC" w:rsidRPr="00D92B3C">
              <w:rPr>
                <w:rFonts w:ascii="Times New Roman" w:eastAsia="Cambria" w:hAnsi="Times New Roman" w:cs="Times New Roman"/>
                <w:color w:val="000000" w:themeColor="text1"/>
                <w:spacing w:val="-2"/>
                <w:w w:val="95"/>
                <w:sz w:val="20"/>
                <w:szCs w:val="20"/>
                <w:lang w:val="en-GB"/>
              </w:rPr>
              <w:t>of 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remaining maturity</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 xml:space="preserve"> or</w:t>
            </w:r>
            <w:r w:rsidRPr="00D92B3C">
              <w:rPr>
                <w:rFonts w:ascii="Times New Roman" w:eastAsia="Cambria" w:hAnsi="Times New Roman" w:cs="Times New Roman"/>
                <w:color w:val="000000" w:themeColor="text1"/>
                <w:spacing w:val="-2"/>
                <w:w w:val="95"/>
                <w:sz w:val="20"/>
                <w:szCs w:val="20"/>
                <w:lang w:val="en-GB"/>
              </w:rPr>
              <w:t xml:space="preserve"> Part 10 of the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 xml:space="preserve">grandfathering impact).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380</w:t>
            </w:r>
            <w:ins w:id="107" w:author="EBA staff" w:date="2021-02-10T12:14:00Z">
              <w:r w:rsidR="00E91334">
                <w:rPr>
                  <w:rFonts w:ascii="Times New Roman" w:hAnsi="Times New Roman" w:cs="Times New Roman"/>
                  <w:color w:val="000000" w:themeColor="text1"/>
                  <w:sz w:val="20"/>
                  <w:szCs w:val="20"/>
                  <w:lang w:val="en-GB"/>
                </w:rPr>
                <w:t xml:space="preserve"> – 0382</w:t>
              </w:r>
            </w:ins>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MREL eligible liabilities</w:t>
            </w:r>
          </w:p>
          <w:p w14:paraId="087A3314" w14:textId="7A747C0A" w:rsidR="0081175C" w:rsidRPr="00D92B3C" w:rsidRDefault="0081175C" w:rsidP="0091484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w:t>
            </w:r>
            <w:r w:rsidRPr="00355AF5">
              <w:rPr>
                <w:rFonts w:ascii="Times New Roman" w:eastAsia="Cambria" w:hAnsi="Times New Roman" w:cs="Times New Roman"/>
                <w:color w:val="000000" w:themeColor="text1"/>
                <w:spacing w:val="-2"/>
                <w:w w:val="95"/>
                <w:sz w:val="20"/>
                <w:szCs w:val="20"/>
                <w:lang w:val="en-GB"/>
              </w:rPr>
              <w:t xml:space="preserve">instrument that is eligible </w:t>
            </w:r>
            <w:ins w:id="108" w:author="EBA staff" w:date="2021-02-10T12:14:00Z">
              <w:r w:rsidR="00E91334" w:rsidRPr="00355AF5">
                <w:rPr>
                  <w:rFonts w:ascii="Times New Roman" w:eastAsia="Cambria" w:hAnsi="Times New Roman" w:cs="Times New Roman"/>
                  <w:color w:val="000000" w:themeColor="text1"/>
                  <w:spacing w:val="-2"/>
                  <w:w w:val="95"/>
                  <w:sz w:val="20"/>
                  <w:szCs w:val="20"/>
                  <w:lang w:val="en-GB"/>
                </w:rPr>
                <w:t xml:space="preserve">for the purposes of meeting </w:t>
              </w:r>
            </w:ins>
            <w:del w:id="109" w:author="EBA staff" w:date="2021-02-10T12:14:00Z">
              <w:r w:rsidRPr="00355AF5" w:rsidDel="00E91334">
                <w:rPr>
                  <w:rFonts w:ascii="Times New Roman" w:eastAsia="Cambria" w:hAnsi="Times New Roman" w:cs="Times New Roman"/>
                  <w:color w:val="000000" w:themeColor="text1"/>
                  <w:spacing w:val="-2"/>
                  <w:w w:val="95"/>
                  <w:sz w:val="20"/>
                  <w:szCs w:val="20"/>
                  <w:lang w:val="en-GB"/>
                </w:rPr>
                <w:delText xml:space="preserve">to MREL </w:delText>
              </w:r>
            </w:del>
            <w:ins w:id="110" w:author="EBA staff" w:date="2021-02-10T12:14:00Z">
              <w:r w:rsidR="00E91334" w:rsidRPr="00355AF5">
                <w:rPr>
                  <w:rFonts w:ascii="Times New Roman" w:eastAsia="Cambria" w:hAnsi="Times New Roman" w:cs="Times New Roman"/>
                  <w:color w:val="000000" w:themeColor="text1"/>
                  <w:spacing w:val="-2"/>
                  <w:w w:val="95"/>
                  <w:sz w:val="20"/>
                  <w:szCs w:val="20"/>
                  <w:lang w:val="en-GB"/>
                </w:rPr>
                <w:t xml:space="preserve">the requirement of Article 45 of </w:t>
              </w:r>
            </w:ins>
            <w:ins w:id="111" w:author="EBA staff" w:date="2021-02-10T12:15:00Z">
              <w:r w:rsidR="00E91334" w:rsidRPr="00355AF5">
                <w:rPr>
                  <w:rFonts w:ascii="Times New Roman" w:hAnsi="Times New Roman" w:cs="Times New Roman"/>
                  <w:color w:val="000000" w:themeColor="text1"/>
                  <w:spacing w:val="-2"/>
                  <w:w w:val="95"/>
                  <w:sz w:val="20"/>
                  <w:szCs w:val="20"/>
                  <w:lang w:val="en-GB"/>
                </w:rPr>
                <w:t>Directive 2014/59/EU</w:t>
              </w:r>
              <w:r w:rsidR="00E91334" w:rsidRPr="00355AF5">
                <w:rPr>
                  <w:rFonts w:ascii="Times New Roman" w:eastAsia="Cambria" w:hAnsi="Times New Roman" w:cs="Times New Roman"/>
                  <w:color w:val="000000" w:themeColor="text1"/>
                  <w:spacing w:val="-2"/>
                  <w:w w:val="95"/>
                  <w:sz w:val="20"/>
                  <w:szCs w:val="20"/>
                  <w:lang w:val="en-GB"/>
                </w:rPr>
                <w:t xml:space="preserve"> in accordance with Articles 45e or 45f thereof, as applicable, </w:t>
              </w:r>
            </w:ins>
            <w:r w:rsidRPr="00355AF5">
              <w:rPr>
                <w:rFonts w:ascii="Times New Roman" w:eastAsia="Cambria" w:hAnsi="Times New Roman" w:cs="Times New Roman"/>
                <w:color w:val="000000" w:themeColor="text1"/>
                <w:spacing w:val="-2"/>
                <w:w w:val="95"/>
                <w:sz w:val="20"/>
                <w:szCs w:val="20"/>
                <w:lang w:val="en-GB"/>
              </w:rPr>
              <w:t xml:space="preserve">but is not captured in rows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 xml:space="preserve">320 and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 xml:space="preserve">340 to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w:t>
            </w:r>
            <w:r w:rsidRPr="00D92B3C">
              <w:rPr>
                <w:rFonts w:ascii="Times New Roman" w:hAnsi="Times New Roman" w:cs="Times New Roman"/>
                <w:b/>
                <w:color w:val="000000" w:themeColor="text1"/>
                <w:spacing w:val="-2"/>
                <w:w w:val="95"/>
                <w:sz w:val="20"/>
                <w:szCs w:val="20"/>
                <w:lang w:val="en-GB"/>
              </w:rPr>
              <w:t>financial</w:t>
            </w:r>
            <w:r w:rsidRPr="00D92B3C">
              <w:rPr>
                <w:rFonts w:ascii="Times New Roman" w:hAnsi="Times New Roman" w:cs="Times New Roman"/>
                <w:b/>
                <w:bCs/>
                <w:color w:val="000000" w:themeColor="text1"/>
                <w:sz w:val="20"/>
                <w:szCs w:val="20"/>
                <w:lang w:val="en-GB"/>
              </w:rPr>
              <w:t xml:space="preserve"> liabilities</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CF2F2B" w:rsidRPr="00D92B3C">
              <w:rPr>
                <w:rFonts w:ascii="Times New Roman" w:eastAsia="Cambria" w:hAnsi="Times New Roman" w:cs="Times New Roman"/>
                <w:color w:val="000000" w:themeColor="text1"/>
                <w:spacing w:val="-2"/>
                <w:w w:val="95"/>
                <w:sz w:val="20"/>
                <w:szCs w:val="20"/>
                <w:lang w:val="en-GB"/>
              </w:rPr>
              <w:t>captures</w:t>
            </w:r>
            <w:r w:rsidRPr="00D92B3C">
              <w:rPr>
                <w:rFonts w:ascii="Times New Roman" w:eastAsia="Cambria" w:hAnsi="Times New Roman" w:cs="Times New Roman"/>
                <w:color w:val="000000" w:themeColor="text1"/>
                <w:spacing w:val="-2"/>
                <w:w w:val="95"/>
                <w:sz w:val="20"/>
                <w:szCs w:val="20"/>
                <w:lang w:val="en-GB"/>
              </w:rPr>
              <w:t xml:space="preserve"> non-financial liabilities that do not relate to debt instruments of which the holders can be bailed in due to practical reasons</w:t>
            </w:r>
            <w:r w:rsidR="00C3490B" w:rsidRPr="00D92B3C">
              <w:rPr>
                <w:rFonts w:ascii="Times New Roman" w:eastAsia="Cambria" w:hAnsi="Times New Roman" w:cs="Times New Roman"/>
                <w:color w:val="000000" w:themeColor="text1"/>
                <w:spacing w:val="-2"/>
                <w:w w:val="95"/>
                <w:sz w:val="20"/>
                <w:szCs w:val="20"/>
                <w:lang w:val="en-GB"/>
              </w:rPr>
              <w:t>, such as</w:t>
            </w:r>
            <w:r w:rsidRPr="00D92B3C">
              <w:rPr>
                <w:rFonts w:ascii="Times New Roman" w:eastAsia="Cambria" w:hAnsi="Times New Roman" w:cs="Times New Roman"/>
                <w:color w:val="000000" w:themeColor="text1"/>
                <w:spacing w:val="-2"/>
                <w:w w:val="95"/>
                <w:sz w:val="20"/>
                <w:szCs w:val="20"/>
                <w:lang w:val="en-GB"/>
              </w:rPr>
              <w:t xml:space="preserve"> </w:t>
            </w:r>
            <w:r w:rsidR="00C3490B" w:rsidRPr="00D92B3C">
              <w:rPr>
                <w:rFonts w:ascii="Times New Roman" w:eastAsia="Cambria" w:hAnsi="Times New Roman" w:cs="Times New Roman"/>
                <w:color w:val="000000" w:themeColor="text1"/>
                <w:spacing w:val="-2"/>
                <w:w w:val="95"/>
                <w:sz w:val="20"/>
                <w:szCs w:val="20"/>
                <w:lang w:val="en-GB"/>
              </w:rPr>
              <w:t>p</w:t>
            </w:r>
            <w:r w:rsidRPr="00D92B3C">
              <w:rPr>
                <w:rFonts w:ascii="Times New Roman" w:eastAsia="Cambria" w:hAnsi="Times New Roman" w:cs="Times New Roman"/>
                <w:color w:val="000000" w:themeColor="text1"/>
                <w:spacing w:val="-2"/>
                <w:w w:val="95"/>
                <w:sz w:val="20"/>
                <w:szCs w:val="20"/>
                <w:lang w:val="en-GB"/>
              </w:rPr>
              <w:t>rovisions related to litigations to which the entity is subject</w:t>
            </w:r>
            <w:r w:rsidR="00C3490B"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Residual</w:t>
            </w:r>
            <w:r w:rsidRPr="00D92B3C">
              <w:rPr>
                <w:rFonts w:ascii="Times New Roman" w:hAnsi="Times New Roman" w:cs="Times New Roman"/>
                <w:b/>
                <w:bCs/>
                <w:color w:val="000000" w:themeColor="text1"/>
                <w:sz w:val="20"/>
                <w:szCs w:val="20"/>
                <w:lang w:val="en-GB"/>
              </w:rPr>
              <w:t xml:space="preserve"> liabilities</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not reported in </w:t>
            </w:r>
            <w:r w:rsidR="00C3490B" w:rsidRPr="00D92B3C">
              <w:rPr>
                <w:rFonts w:ascii="Times New Roman" w:eastAsia="Cambria" w:hAnsi="Times New Roman" w:cs="Times New Roman"/>
                <w:color w:val="000000" w:themeColor="text1"/>
                <w:spacing w:val="-2"/>
                <w:w w:val="95"/>
                <w:sz w:val="20"/>
                <w:szCs w:val="20"/>
                <w:lang w:val="en-GB"/>
              </w:rPr>
              <w:t>rows</w:t>
            </w:r>
            <w:r w:rsidRPr="00D92B3C">
              <w:rPr>
                <w:rFonts w:ascii="Times New Roman" w:eastAsia="Cambria" w:hAnsi="Times New Roman" w:cs="Times New Roman"/>
                <w:color w:val="000000" w:themeColor="text1"/>
                <w:spacing w:val="-2"/>
                <w:w w:val="95"/>
                <w:sz w:val="20"/>
                <w:szCs w:val="20"/>
                <w:lang w:val="en-GB"/>
              </w:rPr>
              <w:t xml:space="preserve">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100 to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Own </w:t>
            </w:r>
            <w:r w:rsidRPr="00D92B3C">
              <w:rPr>
                <w:rFonts w:ascii="Times New Roman" w:hAnsi="Times New Roman" w:cs="Times New Roman"/>
                <w:b/>
                <w:color w:val="000000" w:themeColor="text1"/>
                <w:spacing w:val="-2"/>
                <w:w w:val="95"/>
                <w:sz w:val="20"/>
                <w:szCs w:val="20"/>
                <w:lang w:val="en-GB"/>
              </w:rPr>
              <w:t>funds</w:t>
            </w:r>
          </w:p>
          <w:p w14:paraId="5C7A66F5" w14:textId="77777777"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Articles 4(</w:t>
            </w:r>
            <w:proofErr w:type="gramStart"/>
            <w:r w:rsidRPr="00D92B3C">
              <w:rPr>
                <w:rFonts w:ascii="Times New Roman" w:eastAsia="Cambria" w:hAnsi="Times New Roman" w:cs="Times New Roman"/>
                <w:color w:val="000000" w:themeColor="text1"/>
                <w:spacing w:val="-2"/>
                <w:w w:val="95"/>
                <w:sz w:val="20"/>
                <w:szCs w:val="20"/>
                <w:lang w:val="en-GB"/>
              </w:rPr>
              <w:t>1)(</w:t>
            </w:r>
            <w:proofErr w:type="gramEnd"/>
            <w:r w:rsidRPr="00D92B3C">
              <w:rPr>
                <w:rFonts w:ascii="Times New Roman" w:eastAsia="Cambria" w:hAnsi="Times New Roman" w:cs="Times New Roman"/>
                <w:color w:val="000000" w:themeColor="text1"/>
                <w:spacing w:val="-2"/>
                <w:w w:val="95"/>
                <w:sz w:val="20"/>
                <w:szCs w:val="20"/>
                <w:lang w:val="en-GB"/>
              </w:rPr>
              <w:t xml:space="preserve">118) and 72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Common</w:t>
            </w:r>
            <w:r w:rsidRPr="00D92B3C">
              <w:rPr>
                <w:rFonts w:ascii="Times New Roman" w:hAnsi="Times New Roman" w:cs="Times New Roman"/>
                <w:b/>
                <w:bCs/>
                <w:color w:val="000000" w:themeColor="text1"/>
                <w:sz w:val="20"/>
                <w:szCs w:val="20"/>
                <w:lang w:val="en-GB"/>
              </w:rPr>
              <w:t xml:space="preserve"> Equity Tier 1 Capital</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w:t>
            </w:r>
            <w:r w:rsidR="0081175C" w:rsidRPr="00D92B3C">
              <w:rPr>
                <w:rFonts w:ascii="Times New Roman" w:eastAsia="Cambria" w:hAnsi="Times New Roman" w:cs="Times New Roman"/>
                <w:color w:val="000000" w:themeColor="text1"/>
                <w:spacing w:val="-2"/>
                <w:w w:val="95"/>
                <w:sz w:val="20"/>
                <w:szCs w:val="20"/>
                <w:lang w:val="en-GB"/>
              </w:rPr>
              <w:t xml:space="preserve"> 50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w:t>
            </w:r>
            <w:r w:rsidR="0081175C" w:rsidRPr="00D92B3C">
              <w:rPr>
                <w:rFonts w:ascii="Times New Roman" w:eastAsia="Cambria" w:hAnsi="Times New Roman" w:cs="Times New Roman"/>
                <w:color w:val="000000" w:themeColor="text1"/>
                <w:spacing w:val="-2"/>
                <w:w w:val="95"/>
                <w:sz w:val="20"/>
                <w:szCs w:val="20"/>
                <w:lang w:val="en-GB"/>
              </w:rPr>
              <w:t xml:space="preserve"> 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020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capital instruments/share capital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CET1 capital in the form of capital instruments/share capital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Of </w:t>
            </w:r>
            <w:r w:rsidRPr="00D92B3C">
              <w:rPr>
                <w:rFonts w:ascii="Times New Roman" w:hAnsi="Times New Roman" w:cs="Times New Roman"/>
                <w:b/>
                <w:color w:val="000000" w:themeColor="text1"/>
                <w:spacing w:val="-2"/>
                <w:w w:val="95"/>
                <w:sz w:val="20"/>
                <w:szCs w:val="20"/>
                <w:lang w:val="en-GB"/>
              </w:rPr>
              <w:t>which</w:t>
            </w:r>
            <w:r w:rsidRPr="00D92B3C">
              <w:rPr>
                <w:rFonts w:ascii="Times New Roman" w:hAnsi="Times New Roman" w:cs="Times New Roman"/>
                <w:b/>
                <w:bCs/>
                <w:color w:val="000000" w:themeColor="text1"/>
                <w:sz w:val="20"/>
                <w:szCs w:val="20"/>
                <w:lang w:val="en-GB"/>
              </w:rPr>
              <w:t xml:space="preserve">: instruments ranking </w:t>
            </w:r>
            <w:proofErr w:type="spellStart"/>
            <w:r w:rsidRPr="00D92B3C">
              <w:rPr>
                <w:rFonts w:ascii="Times New Roman" w:hAnsi="Times New Roman" w:cs="Times New Roman"/>
                <w:b/>
                <w:bCs/>
                <w:color w:val="000000" w:themeColor="text1"/>
                <w:sz w:val="20"/>
                <w:szCs w:val="20"/>
                <w:lang w:val="en-GB"/>
              </w:rPr>
              <w:t>pari</w:t>
            </w:r>
            <w:proofErr w:type="spellEnd"/>
            <w:r w:rsidRPr="00D92B3C">
              <w:rPr>
                <w:rFonts w:ascii="Times New Roman" w:hAnsi="Times New Roman" w:cs="Times New Roman"/>
                <w:b/>
                <w:bCs/>
                <w:color w:val="000000" w:themeColor="text1"/>
                <w:sz w:val="20"/>
                <w:szCs w:val="20"/>
                <w:lang w:val="en-GB"/>
              </w:rPr>
              <w:t xml:space="preserve"> passu with ordinary shares</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 xml:space="preserve">egal instruments that constitute (part of) CET1 own funds in the form of instruments other than capital instruments/share capital, but ranking </w:t>
            </w:r>
            <w:proofErr w:type="spellStart"/>
            <w:r w:rsidR="0081175C" w:rsidRPr="00D92B3C">
              <w:rPr>
                <w:rFonts w:ascii="Times New Roman" w:eastAsia="Cambria" w:hAnsi="Times New Roman" w:cs="Times New Roman"/>
                <w:color w:val="000000" w:themeColor="text1"/>
                <w:spacing w:val="-2"/>
                <w:w w:val="95"/>
                <w:sz w:val="20"/>
                <w:szCs w:val="20"/>
                <w:lang w:val="en-GB"/>
              </w:rPr>
              <w:t>pari</w:t>
            </w:r>
            <w:proofErr w:type="spellEnd"/>
            <w:r w:rsidR="0081175C" w:rsidRPr="00D92B3C">
              <w:rPr>
                <w:rFonts w:ascii="Times New Roman" w:eastAsia="Cambria" w:hAnsi="Times New Roman" w:cs="Times New Roman"/>
                <w:color w:val="000000" w:themeColor="text1"/>
                <w:spacing w:val="-2"/>
                <w:w w:val="95"/>
                <w:sz w:val="20"/>
                <w:szCs w:val="20"/>
                <w:lang w:val="en-GB"/>
              </w:rPr>
              <w:t xml:space="preserve"> passu with this category</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Additional</w:t>
            </w:r>
            <w:r w:rsidRPr="00D92B3C">
              <w:rPr>
                <w:rFonts w:ascii="Times New Roman" w:hAnsi="Times New Roman" w:cs="Times New Roman"/>
                <w:b/>
                <w:bCs/>
                <w:color w:val="000000" w:themeColor="text1"/>
                <w:sz w:val="20"/>
                <w:szCs w:val="20"/>
                <w:lang w:val="en-GB"/>
              </w:rPr>
              <w:t xml:space="preserve"> Tier 1 capital</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61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w:t>
            </w:r>
            <w:r w:rsidR="008117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530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w:t>
            </w:r>
            <w:r w:rsidRPr="00D92B3C">
              <w:rPr>
                <w:rFonts w:ascii="Times New Roman" w:hAnsi="Times New Roman" w:cs="Times New Roman"/>
                <w:b/>
                <w:color w:val="000000" w:themeColor="text1"/>
                <w:spacing w:val="-2"/>
                <w:w w:val="95"/>
                <w:sz w:val="20"/>
                <w:szCs w:val="20"/>
                <w:lang w:val="en-GB"/>
              </w:rPr>
              <w:t>part</w:t>
            </w:r>
            <w:r w:rsidRPr="00D92B3C">
              <w:rPr>
                <w:rFonts w:ascii="Times New Roman" w:hAnsi="Times New Roman" w:cs="Times New Roman"/>
                <w:b/>
                <w:bCs/>
                <w:color w:val="000000" w:themeColor="text1"/>
                <w:sz w:val="20"/>
                <w:szCs w:val="20"/>
                <w:lang w:val="en-GB"/>
              </w:rPr>
              <w:t xml:space="preserve"> of) subordinated liabilities recognised as own funds</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Additional Tier 1.</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Tier 2 </w:t>
            </w:r>
            <w:r w:rsidRPr="00D92B3C">
              <w:rPr>
                <w:rFonts w:ascii="Times New Roman" w:hAnsi="Times New Roman" w:cs="Times New Roman"/>
                <w:b/>
                <w:color w:val="000000" w:themeColor="text1"/>
                <w:spacing w:val="-2"/>
                <w:w w:val="95"/>
                <w:sz w:val="20"/>
                <w:szCs w:val="20"/>
                <w:lang w:val="en-GB"/>
              </w:rPr>
              <w:t>Capital</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71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750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(part of) subordinated liabilities recognised as own funds</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This breakdown identifies the legal instruments that constitute (part of) Tier 2 own funds.</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Total </w:t>
            </w:r>
            <w:r w:rsidRPr="00D92B3C">
              <w:rPr>
                <w:rFonts w:ascii="Times New Roman" w:hAnsi="Times New Roman" w:cs="Times New Roman"/>
                <w:b/>
                <w:color w:val="000000" w:themeColor="text1"/>
                <w:spacing w:val="-2"/>
                <w:w w:val="95"/>
                <w:sz w:val="20"/>
                <w:szCs w:val="20"/>
                <w:lang w:val="en-GB"/>
              </w:rPr>
              <w:t>liabilities</w:t>
            </w:r>
            <w:r w:rsidRPr="00D92B3C">
              <w:rPr>
                <w:rFonts w:ascii="Times New Roman" w:hAnsi="Times New Roman" w:cs="Times New Roman"/>
                <w:b/>
                <w:bCs/>
                <w:color w:val="000000" w:themeColor="text1"/>
                <w:sz w:val="20"/>
                <w:szCs w:val="20"/>
                <w:lang w:val="en-GB"/>
              </w:rPr>
              <w:t xml:space="preserve"> and own funds including derivative liabilities</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Sum of all the liabilities reported in this template</w:t>
            </w:r>
            <w:r w:rsidR="00FA24AE" w:rsidRPr="00D92B3C">
              <w:rPr>
                <w:rFonts w:ascii="Times New Roman" w:eastAsia="Cambria" w:hAnsi="Times New Roman" w:cs="Times New Roman"/>
                <w:color w:val="000000" w:themeColor="text1"/>
                <w:spacing w:val="-2"/>
                <w:w w:val="95"/>
                <w:sz w:val="20"/>
                <w:szCs w:val="20"/>
                <w:lang w:val="en-GB"/>
              </w:rPr>
              <w:t xml:space="preserve"> and</w:t>
            </w:r>
            <w:r w:rsidRPr="00D92B3C">
              <w:rPr>
                <w:rFonts w:ascii="Times New Roman" w:eastAsia="Cambria" w:hAnsi="Times New Roman" w:cs="Times New Roman"/>
                <w:color w:val="000000" w:themeColor="text1"/>
                <w:spacing w:val="-2"/>
                <w:w w:val="95"/>
                <w:sz w:val="20"/>
                <w:szCs w:val="20"/>
                <w:lang w:val="en-GB"/>
              </w:rPr>
              <w:t xml:space="preserve"> the amount of regulatory own funds. To this end, all the amounts from the above lines shall be added. With respect to derivatives, the value to be used shall be row </w:t>
            </w:r>
            <w:r w:rsidR="00E21A6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334 ‘Sum of net liability positions taking into account prudential netting </w:t>
            </w:r>
            <w:proofErr w:type="gramStart"/>
            <w:r w:rsidRPr="00D92B3C">
              <w:rPr>
                <w:rFonts w:ascii="Times New Roman" w:eastAsia="Cambria" w:hAnsi="Times New Roman" w:cs="Times New Roman"/>
                <w:color w:val="000000" w:themeColor="text1"/>
                <w:spacing w:val="-2"/>
                <w:w w:val="95"/>
                <w:sz w:val="20"/>
                <w:szCs w:val="20"/>
                <w:lang w:val="en-GB"/>
              </w:rPr>
              <w:t>rules'</w:t>
            </w:r>
            <w:proofErr w:type="gramEnd"/>
            <w:r w:rsidRPr="00D92B3C">
              <w:rPr>
                <w:rFonts w:ascii="Times New Roman" w:eastAsia="Cambria" w:hAnsi="Times New Roman" w:cs="Times New Roman"/>
                <w:color w:val="000000" w:themeColor="text1"/>
                <w:spacing w:val="-2"/>
                <w:w w:val="95"/>
                <w:sz w:val="20"/>
                <w:szCs w:val="20"/>
                <w:lang w:val="en-GB"/>
              </w:rPr>
              <w:t>.</w:t>
            </w:r>
          </w:p>
        </w:tc>
      </w:tr>
    </w:tbl>
    <w:p w14:paraId="304D409F"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12" w:name="_Toc492542323"/>
      <w:bookmarkStart w:id="113" w:name="_Toc509909041"/>
      <w:r w:rsidRPr="00D92B3C">
        <w:rPr>
          <w:rFonts w:ascii="Times New Roman" w:hAnsi="Times New Roman" w:cs="Times New Roman"/>
          <w:szCs w:val="20"/>
        </w:rPr>
        <w:t>Z 0</w:t>
      </w:r>
      <w:r w:rsidR="00E132E5" w:rsidRPr="00D92B3C">
        <w:rPr>
          <w:rFonts w:ascii="Times New Roman" w:hAnsi="Times New Roman" w:cs="Times New Roman"/>
          <w:szCs w:val="20"/>
        </w:rPr>
        <w:t>3</w:t>
      </w:r>
      <w:r w:rsidR="00E13CE3" w:rsidRPr="00D92B3C">
        <w:rPr>
          <w:rFonts w:ascii="Times New Roman" w:hAnsi="Times New Roman" w:cs="Times New Roman"/>
          <w:szCs w:val="20"/>
        </w:rPr>
        <w:t xml:space="preserve">.00 - Own funds </w:t>
      </w:r>
      <w:r w:rsidR="00EC41F5" w:rsidRPr="00D92B3C">
        <w:rPr>
          <w:rFonts w:ascii="Times New Roman" w:hAnsi="Times New Roman" w:cs="Times New Roman"/>
          <w:szCs w:val="20"/>
        </w:rPr>
        <w:t xml:space="preserve">requirements </w:t>
      </w:r>
      <w:r w:rsidR="00E13CE3" w:rsidRPr="00D92B3C">
        <w:rPr>
          <w:rFonts w:ascii="Times New Roman" w:hAnsi="Times New Roman" w:cs="Times New Roman"/>
          <w:szCs w:val="20"/>
        </w:rPr>
        <w:t>(OWN)</w:t>
      </w:r>
      <w:bookmarkEnd w:id="112"/>
      <w:bookmarkEnd w:id="113"/>
    </w:p>
    <w:p w14:paraId="1EB4E523" w14:textId="77777777" w:rsidR="00F73F97" w:rsidRPr="00D92B3C" w:rsidRDefault="00F73F97" w:rsidP="00EC261B">
      <w:pPr>
        <w:pStyle w:val="Instructionsberschrift3"/>
        <w:rPr>
          <w:lang w:val="en-GB"/>
        </w:rPr>
      </w:pPr>
      <w:r w:rsidRPr="00D92B3C">
        <w:rPr>
          <w:lang w:val="en-GB"/>
        </w:rPr>
        <w:t>General remarks</w:t>
      </w:r>
    </w:p>
    <w:p w14:paraId="1CC72D3C" w14:textId="77777777"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5B16B8" w:rsidRPr="00D92B3C">
        <w:rPr>
          <w:rFonts w:ascii="Times New Roman" w:hAnsi="Times New Roman" w:cs="Times New Roman"/>
          <w:sz w:val="20"/>
          <w:szCs w:val="20"/>
          <w:lang w:val="en-GB"/>
        </w:rPr>
        <w:t xml:space="preserve">gathers </w:t>
      </w:r>
      <w:r w:rsidRPr="00D92B3C">
        <w:rPr>
          <w:rFonts w:ascii="Times New Roman" w:hAnsi="Times New Roman" w:cs="Times New Roman"/>
          <w:sz w:val="20"/>
          <w:szCs w:val="20"/>
          <w:lang w:val="en-GB"/>
        </w:rPr>
        <w:t xml:space="preserve">information on </w:t>
      </w:r>
      <w:r w:rsidR="005B16B8" w:rsidRPr="00D92B3C">
        <w:rPr>
          <w:rFonts w:ascii="Times New Roman" w:hAnsi="Times New Roman" w:cs="Times New Roman"/>
          <w:sz w:val="20"/>
          <w:szCs w:val="20"/>
          <w:lang w:val="en-GB"/>
        </w:rPr>
        <w:t xml:space="preserve">the </w:t>
      </w:r>
      <w:r w:rsidR="00D8732B" w:rsidRPr="00D92B3C">
        <w:rPr>
          <w:rFonts w:ascii="Times New Roman" w:hAnsi="Times New Roman" w:cs="Times New Roman"/>
          <w:sz w:val="20"/>
          <w:szCs w:val="20"/>
          <w:lang w:val="en-GB"/>
        </w:rPr>
        <w:t xml:space="preserve">own </w:t>
      </w:r>
      <w:proofErr w:type="gramStart"/>
      <w:r w:rsidR="00D8732B" w:rsidRPr="00D92B3C">
        <w:rPr>
          <w:rFonts w:ascii="Times New Roman" w:hAnsi="Times New Roman" w:cs="Times New Roman"/>
          <w:sz w:val="20"/>
          <w:szCs w:val="20"/>
          <w:lang w:val="en-GB"/>
        </w:rPr>
        <w:t>funds</w:t>
      </w:r>
      <w:proofErr w:type="gramEnd"/>
      <w:r w:rsidR="00D8732B"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requirements for an entity or group.</w:t>
      </w:r>
    </w:p>
    <w:p w14:paraId="201F0F25" w14:textId="77777777"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All information reported shall reflect the </w:t>
      </w:r>
      <w:r w:rsidR="00E13813" w:rsidRPr="00D92B3C">
        <w:rPr>
          <w:rFonts w:ascii="Times New Roman" w:hAnsi="Times New Roman" w:cs="Times New Roman"/>
          <w:sz w:val="20"/>
          <w:szCs w:val="20"/>
          <w:lang w:val="en-GB"/>
        </w:rPr>
        <w:t xml:space="preserve">own funds </w:t>
      </w:r>
      <w:r w:rsidRPr="00D92B3C">
        <w:rPr>
          <w:rFonts w:ascii="Times New Roman" w:hAnsi="Times New Roman" w:cs="Times New Roman"/>
          <w:sz w:val="20"/>
          <w:szCs w:val="20"/>
          <w:lang w:val="en-GB"/>
        </w:rPr>
        <w:t>requirements</w:t>
      </w:r>
      <w:r w:rsidR="00B1559B" w:rsidRPr="00D92B3C">
        <w:rPr>
          <w:rFonts w:ascii="Times New Roman" w:hAnsi="Times New Roman" w:cs="Times New Roman"/>
          <w:sz w:val="20"/>
          <w:szCs w:val="20"/>
          <w:lang w:val="en-GB"/>
        </w:rPr>
        <w:t xml:space="preserve"> </w:t>
      </w:r>
      <w:r w:rsidR="0099745C" w:rsidRPr="00D92B3C">
        <w:rPr>
          <w:rFonts w:ascii="Times New Roman" w:hAnsi="Times New Roman" w:cs="Times New Roman"/>
          <w:sz w:val="20"/>
          <w:szCs w:val="20"/>
          <w:lang w:val="en-GB"/>
        </w:rPr>
        <w:t>applicable at the reporting reference date</w:t>
      </w:r>
      <w:r w:rsidRPr="00D92B3C">
        <w:rPr>
          <w:rFonts w:ascii="Times New Roman" w:hAnsi="Times New Roman" w:cs="Times New Roman"/>
          <w:sz w:val="20"/>
          <w:szCs w:val="20"/>
          <w:lang w:val="en-GB"/>
        </w:rPr>
        <w:t>.</w:t>
      </w:r>
    </w:p>
    <w:p w14:paraId="6294C8B2" w14:textId="77777777"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w:t>
      </w:r>
      <w:r w:rsidR="00B93E39" w:rsidRPr="00D92B3C">
        <w:rPr>
          <w:rFonts w:ascii="Times New Roman" w:hAnsi="Times New Roman" w:cs="Times New Roman"/>
          <w:sz w:val="20"/>
          <w:szCs w:val="20"/>
          <w:lang w:val="en-GB"/>
        </w:rPr>
        <w:t xml:space="preserve">information on Pillar 2 requirements </w:t>
      </w:r>
      <w:r w:rsidRPr="00D92B3C">
        <w:rPr>
          <w:rFonts w:ascii="Times New Roman" w:hAnsi="Times New Roman" w:cs="Times New Roman"/>
          <w:sz w:val="20"/>
          <w:szCs w:val="20"/>
          <w:lang w:val="en-GB"/>
        </w:rPr>
        <w:t xml:space="preserve">reported in this template </w:t>
      </w:r>
      <w:r w:rsidR="00112240" w:rsidRPr="00D92B3C">
        <w:rPr>
          <w:rFonts w:ascii="Times New Roman" w:hAnsi="Times New Roman" w:cs="Times New Roman"/>
          <w:sz w:val="20"/>
          <w:szCs w:val="20"/>
          <w:lang w:val="en-GB"/>
        </w:rPr>
        <w:t xml:space="preserve">shall </w:t>
      </w:r>
      <w:r w:rsidRPr="00D92B3C">
        <w:rPr>
          <w:rFonts w:ascii="Times New Roman" w:hAnsi="Times New Roman" w:cs="Times New Roman"/>
          <w:sz w:val="20"/>
          <w:szCs w:val="20"/>
          <w:lang w:val="en-GB"/>
        </w:rPr>
        <w:t>be based on the latest available official SREP letter communicated by the competent authority.</w:t>
      </w:r>
    </w:p>
    <w:p w14:paraId="00E42EBB" w14:textId="77777777"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the entity the report refers to is not subject to </w:t>
      </w:r>
      <w:r w:rsidR="00B86146" w:rsidRPr="00D92B3C">
        <w:rPr>
          <w:rFonts w:ascii="Times New Roman" w:hAnsi="Times New Roman" w:cs="Times New Roman"/>
          <w:sz w:val="20"/>
          <w:szCs w:val="20"/>
          <w:lang w:val="en-GB"/>
        </w:rPr>
        <w:t xml:space="preserve">capital </w:t>
      </w:r>
      <w:r w:rsidRPr="00D92B3C">
        <w:rPr>
          <w:rFonts w:ascii="Times New Roman" w:hAnsi="Times New Roman" w:cs="Times New Roman"/>
          <w:sz w:val="20"/>
          <w:szCs w:val="20"/>
          <w:lang w:val="en-GB"/>
        </w:rPr>
        <w:t>requirements</w:t>
      </w:r>
      <w:r w:rsidR="00D730D2" w:rsidRPr="00D92B3C">
        <w:rPr>
          <w:rFonts w:ascii="Times New Roman" w:hAnsi="Times New Roman" w:cs="Times New Roman"/>
          <w:sz w:val="20"/>
          <w:szCs w:val="20"/>
          <w:lang w:val="en-GB"/>
        </w:rPr>
        <w:t xml:space="preserve"> on an individual basis</w:t>
      </w:r>
      <w:r w:rsidRPr="00D92B3C">
        <w:rPr>
          <w:rFonts w:ascii="Times New Roman" w:hAnsi="Times New Roman" w:cs="Times New Roman"/>
          <w:sz w:val="20"/>
          <w:szCs w:val="20"/>
          <w:lang w:val="en-GB"/>
        </w:rPr>
        <w:t xml:space="preserve">, </w:t>
      </w:r>
      <w:r w:rsidR="001253E7" w:rsidRPr="00D92B3C">
        <w:rPr>
          <w:rFonts w:ascii="Times New Roman" w:hAnsi="Times New Roman" w:cs="Times New Roman"/>
          <w:sz w:val="20"/>
          <w:szCs w:val="20"/>
          <w:lang w:val="en-GB"/>
        </w:rPr>
        <w:t>i</w:t>
      </w:r>
      <w:r w:rsidR="00C06A21" w:rsidRPr="00D92B3C">
        <w:rPr>
          <w:rFonts w:ascii="Times New Roman" w:hAnsi="Times New Roman" w:cs="Times New Roman"/>
          <w:sz w:val="20"/>
          <w:szCs w:val="20"/>
          <w:lang w:val="en-GB"/>
        </w:rPr>
        <w:t xml:space="preserve">t shall </w:t>
      </w:r>
      <w:r w:rsidR="00407319" w:rsidRPr="00D92B3C">
        <w:rPr>
          <w:rFonts w:ascii="Times New Roman" w:hAnsi="Times New Roman" w:cs="Times New Roman"/>
          <w:sz w:val="20"/>
          <w:szCs w:val="20"/>
          <w:lang w:val="en-GB"/>
        </w:rPr>
        <w:t>only report row 0110.</w:t>
      </w:r>
    </w:p>
    <w:p w14:paraId="4CE17C26" w14:textId="77777777" w:rsidR="00E13CE3" w:rsidRPr="00D92B3C" w:rsidRDefault="00E13CE3" w:rsidP="00EC261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Risk Exposure Amount</w:t>
            </w:r>
          </w:p>
          <w:p w14:paraId="3708997F" w14:textId="77777777"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FE3E96" w:rsidRPr="00D92B3C">
              <w:rPr>
                <w:rFonts w:ascii="Times New Roman" w:eastAsia="Cambria" w:hAnsi="Times New Roman" w:cs="Times New Roman"/>
                <w:color w:val="000000" w:themeColor="text1"/>
                <w:spacing w:val="-2"/>
                <w:w w:val="95"/>
                <w:sz w:val="20"/>
                <w:szCs w:val="20"/>
                <w:lang w:val="en-GB"/>
              </w:rPr>
              <w:t xml:space="preserve">rticle 92 (3) of the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1"/>
                <w:w w:val="95"/>
                <w:sz w:val="20"/>
                <w:szCs w:val="20"/>
                <w:lang w:val="en-GB"/>
              </w:rPr>
              <w:t xml:space="preserve">See </w:t>
            </w:r>
            <w:r w:rsidR="00255A8C" w:rsidRPr="00D92B3C">
              <w:rPr>
                <w:rFonts w:ascii="Times New Roman" w:hAnsi="Times New Roman" w:cs="Times New Roman"/>
                <w:color w:val="000000" w:themeColor="text1"/>
                <w:spacing w:val="-1"/>
                <w:w w:val="95"/>
                <w:sz w:val="20"/>
                <w:szCs w:val="20"/>
                <w:lang w:val="en-GB"/>
              </w:rPr>
              <w:t xml:space="preserve">Z 01.00, column </w:t>
            </w:r>
            <w:r w:rsidR="00255A8C" w:rsidRPr="00D92B3C">
              <w:rPr>
                <w:rFonts w:ascii="Times New Roman" w:hAnsi="Times New Roman" w:cs="Times New Roman"/>
                <w:color w:val="000000" w:themeColor="text1"/>
                <w:spacing w:val="-2"/>
                <w:sz w:val="20"/>
                <w:szCs w:val="20"/>
                <w:lang w:val="en-GB"/>
              </w:rPr>
              <w:t>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Total risk exposure amount as defined for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w:t>
            </w:r>
            <w:r w:rsidR="00D66D58"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Contribution to total consolidated risk exposure amount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See Z 01.00, column 01</w:t>
            </w:r>
            <w:r w:rsidR="000B0603" w:rsidRPr="00D92B3C">
              <w:rPr>
                <w:rFonts w:ascii="Times New Roman" w:hAnsi="Times New Roman" w:cs="Times New Roman"/>
                <w:color w:val="000000" w:themeColor="text1"/>
                <w:spacing w:val="-2"/>
                <w:w w:val="95"/>
                <w:sz w:val="20"/>
                <w:szCs w:val="20"/>
                <w:lang w:val="en-GB"/>
              </w:rPr>
              <w:t>40</w:t>
            </w:r>
          </w:p>
          <w:p w14:paraId="6044EFA5"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Total leverage ratio exposure as defined for COREP (LR): {C 47.00;290;010}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shall </w:t>
            </w:r>
            <w:r w:rsidR="00B03D4E" w:rsidRPr="00D92B3C">
              <w:rPr>
                <w:rFonts w:ascii="Times New Roman" w:hAnsi="Times New Roman" w:cs="Times New Roman"/>
                <w:color w:val="000000" w:themeColor="text1"/>
                <w:spacing w:val="-2"/>
                <w:w w:val="95"/>
                <w:sz w:val="20"/>
                <w:szCs w:val="20"/>
                <w:lang w:val="en-GB"/>
              </w:rPr>
              <w:t>only be reported for entities that are not subject to capital requirements on an individual basis.</w:t>
            </w:r>
          </w:p>
        </w:tc>
      </w:tr>
      <w:tr w:rsidR="0091484C" w:rsidRPr="00D92B3C" w14:paraId="0B3F919D" w14:textId="77777777" w:rsidTr="000A575F">
        <w:trPr>
          <w:ins w:id="114" w:author="EBA staff" w:date="2021-05-04T12:31:00Z"/>
        </w:trPr>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ins w:id="115" w:author="EBA staff" w:date="2021-05-04T12:31:00Z"/>
                <w:rFonts w:ascii="Times New Roman" w:hAnsi="Times New Roman" w:cs="Times New Roman"/>
                <w:color w:val="000000" w:themeColor="text1"/>
                <w:sz w:val="20"/>
                <w:szCs w:val="20"/>
                <w:lang w:val="en-GB"/>
              </w:rPr>
            </w:pPr>
            <w:ins w:id="116" w:author="EBA staff" w:date="2021-05-04T12:31:00Z">
              <w:r w:rsidRPr="00690D96">
                <w:rPr>
                  <w:rFonts w:ascii="Times New Roman" w:hAnsi="Times New Roman" w:cs="Times New Roman"/>
                  <w:color w:val="000000" w:themeColor="text1"/>
                  <w:sz w:val="20"/>
                  <w:szCs w:val="20"/>
                  <w:lang w:val="en-GB"/>
                </w:rPr>
                <w:t>0</w:t>
              </w:r>
            </w:ins>
            <w:ins w:id="117" w:author="EBA staff" w:date="2021-05-04T12:32:00Z">
              <w:r w:rsidRPr="00690D96">
                <w:rPr>
                  <w:rFonts w:ascii="Times New Roman" w:hAnsi="Times New Roman" w:cs="Times New Roman"/>
                  <w:color w:val="000000" w:themeColor="text1"/>
                  <w:sz w:val="20"/>
                  <w:szCs w:val="20"/>
                  <w:lang w:val="en-GB"/>
                </w:rPr>
                <w:t>12</w:t>
              </w:r>
            </w:ins>
            <w:ins w:id="118" w:author="EBA staff" w:date="2021-05-04T12:31:00Z">
              <w:r w:rsidRPr="00690D96">
                <w:rPr>
                  <w:rFonts w:ascii="Times New Roman" w:hAnsi="Times New Roman" w:cs="Times New Roman"/>
                  <w:color w:val="000000" w:themeColor="text1"/>
                  <w:sz w:val="20"/>
                  <w:szCs w:val="20"/>
                  <w:lang w:val="en-GB"/>
                </w:rPr>
                <w:t>0</w:t>
              </w:r>
            </w:ins>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ins w:id="119" w:author="EBA staff" w:date="2021-06-16T12:56:00Z"/>
                <w:rFonts w:ascii="Times New Roman" w:hAnsi="Times New Roman" w:cs="Times New Roman"/>
                <w:b/>
                <w:bCs/>
                <w:color w:val="000000" w:themeColor="text1"/>
                <w:sz w:val="20"/>
                <w:szCs w:val="20"/>
                <w:lang w:val="en-GB"/>
              </w:rPr>
            </w:pPr>
            <w:ins w:id="120" w:author="EBA staff" w:date="2021-05-04T12:31:00Z">
              <w:r w:rsidRPr="00690D96">
                <w:rPr>
                  <w:rFonts w:ascii="Times New Roman" w:hAnsi="Times New Roman" w:cs="Times New Roman"/>
                  <w:b/>
                  <w:bCs/>
                  <w:color w:val="000000" w:themeColor="text1"/>
                  <w:sz w:val="20"/>
                  <w:szCs w:val="20"/>
                  <w:lang w:val="en-GB"/>
                </w:rPr>
                <w:t>Total exposure measure</w:t>
              </w:r>
            </w:ins>
          </w:p>
          <w:p w14:paraId="6205955A" w14:textId="6F5B5A31" w:rsidR="00A941F0" w:rsidRPr="00690D96" w:rsidRDefault="00A941F0" w:rsidP="000A575F">
            <w:pPr>
              <w:pStyle w:val="TableParagraph"/>
              <w:spacing w:before="108"/>
              <w:jc w:val="both"/>
              <w:rPr>
                <w:ins w:id="121" w:author="EBA staff" w:date="2021-05-04T12:31:00Z"/>
                <w:rFonts w:ascii="Times New Roman" w:hAnsi="Times New Roman" w:cs="Times New Roman"/>
                <w:b/>
                <w:bCs/>
                <w:color w:val="000000" w:themeColor="text1"/>
                <w:sz w:val="20"/>
                <w:szCs w:val="20"/>
                <w:lang w:val="en-GB"/>
              </w:rPr>
            </w:pPr>
            <w:ins w:id="122" w:author="EBA staff" w:date="2021-06-16T12:56:00Z">
              <w:r w:rsidRPr="00BF16D7">
                <w:rPr>
                  <w:rFonts w:ascii="Times New Roman" w:eastAsia="Cambria" w:hAnsi="Times New Roman" w:cs="Times New Roman"/>
                  <w:color w:val="000000" w:themeColor="text1"/>
                  <w:spacing w:val="-2"/>
                  <w:w w:val="95"/>
                  <w:sz w:val="20"/>
                  <w:szCs w:val="20"/>
                  <w:lang w:val="en-GB"/>
                </w:rPr>
                <w:t>Article 429 (4) of Regulation (EU) No 575/2012</w:t>
              </w:r>
            </w:ins>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 xml:space="preserve">210 - </w:t>
            </w: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w:t>
            </w:r>
            <w:r w:rsidR="007E7CB4" w:rsidRPr="00D92B3C">
              <w:rPr>
                <w:rFonts w:ascii="Times New Roman" w:hAnsi="Times New Roman" w:cs="Times New Roman"/>
                <w:b/>
                <w:bCs/>
                <w:color w:val="000000" w:themeColor="text1"/>
                <w:sz w:val="20"/>
                <w:szCs w:val="20"/>
                <w:lang w:val="en-GB"/>
              </w:rPr>
              <w:t>apital and Leverage Ratio</w:t>
            </w:r>
            <w:r w:rsidRPr="00D92B3C">
              <w:rPr>
                <w:rFonts w:ascii="Times New Roman" w:hAnsi="Times New Roman" w:cs="Times New Roman"/>
                <w:b/>
                <w:bCs/>
                <w:color w:val="000000" w:themeColor="text1"/>
                <w:sz w:val="20"/>
                <w:szCs w:val="20"/>
                <w:lang w:val="en-GB"/>
              </w:rPr>
              <w:t xml:space="preserve"> requirements</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1</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capital</w:t>
            </w:r>
          </w:p>
          <w:p w14:paraId="6C78C9F8" w14:textId="77777777"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Articles 12, 28 to 31</w:t>
            </w:r>
            <w:r w:rsidR="00F660B1"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r w:rsidRPr="00D92B3C">
              <w:rPr>
                <w:rFonts w:ascii="Times New Roman" w:eastAsia="Cambria" w:hAnsi="Times New Roman" w:cs="Times New Roman"/>
                <w:color w:val="000000" w:themeColor="text1"/>
                <w:spacing w:val="-2"/>
                <w:w w:val="95"/>
                <w:sz w:val="20"/>
                <w:szCs w:val="20"/>
                <w:lang w:val="en-GB"/>
              </w:rPr>
              <w:t xml:space="preserve"> and Article 93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w:t>
            </w:r>
            <w:r w:rsidR="00B52DAF" w:rsidRPr="00D92B3C">
              <w:rPr>
                <w:rFonts w:ascii="Times New Roman" w:eastAsia="Cambria" w:hAnsi="Times New Roman" w:cs="Times New Roman"/>
                <w:color w:val="000000" w:themeColor="text1"/>
                <w:spacing w:val="-2"/>
                <w:w w:val="95"/>
                <w:sz w:val="20"/>
                <w:szCs w:val="20"/>
                <w:lang w:val="en-GB"/>
              </w:rPr>
              <w:t xml:space="preserve">initial </w:t>
            </w:r>
            <w:r w:rsidRPr="00D92B3C">
              <w:rPr>
                <w:rFonts w:ascii="Times New Roman" w:eastAsia="Cambria" w:hAnsi="Times New Roman" w:cs="Times New Roman"/>
                <w:color w:val="000000" w:themeColor="text1"/>
                <w:spacing w:val="-2"/>
                <w:w w:val="95"/>
                <w:sz w:val="20"/>
                <w:szCs w:val="20"/>
                <w:lang w:val="en-GB"/>
              </w:rPr>
              <w:t>capital</w:t>
            </w:r>
            <w:r w:rsidR="00B52DAF" w:rsidRPr="00D92B3C">
              <w:rPr>
                <w:rFonts w:ascii="Times New Roman" w:eastAsia="Cambria" w:hAnsi="Times New Roman" w:cs="Times New Roman"/>
                <w:color w:val="000000" w:themeColor="text1"/>
                <w:spacing w:val="-2"/>
                <w:w w:val="95"/>
                <w:sz w:val="20"/>
                <w:szCs w:val="20"/>
                <w:lang w:val="en-GB"/>
              </w:rPr>
              <w:t xml:space="preserve"> required as a precondition for the </w:t>
            </w:r>
            <w:r w:rsidR="00E05E83" w:rsidRPr="00D92B3C">
              <w:rPr>
                <w:rFonts w:ascii="Times New Roman" w:eastAsia="Cambria" w:hAnsi="Times New Roman" w:cs="Times New Roman"/>
                <w:color w:val="000000" w:themeColor="text1"/>
                <w:spacing w:val="-2"/>
                <w:w w:val="95"/>
                <w:sz w:val="20"/>
                <w:szCs w:val="20"/>
                <w:lang w:val="en-GB"/>
              </w:rPr>
              <w:t>a</w:t>
            </w:r>
            <w:r w:rsidR="007E7CB4" w:rsidRPr="00D92B3C">
              <w:rPr>
                <w:rFonts w:ascii="Times New Roman" w:eastAsia="Cambria" w:hAnsi="Times New Roman" w:cs="Times New Roman"/>
                <w:color w:val="000000" w:themeColor="text1"/>
                <w:spacing w:val="-2"/>
                <w:w w:val="95"/>
                <w:sz w:val="20"/>
                <w:szCs w:val="20"/>
                <w:lang w:val="en-GB"/>
              </w:rPr>
              <w:t>uthorization</w:t>
            </w:r>
            <w:r w:rsidR="00B52DAF" w:rsidRPr="00D92B3C">
              <w:rPr>
                <w:rFonts w:ascii="Times New Roman" w:eastAsia="Cambria" w:hAnsi="Times New Roman" w:cs="Times New Roman"/>
                <w:color w:val="000000" w:themeColor="text1"/>
                <w:spacing w:val="-2"/>
                <w:w w:val="95"/>
                <w:sz w:val="20"/>
                <w:szCs w:val="20"/>
                <w:lang w:val="en-GB"/>
              </w:rPr>
              <w:t xml:space="preserve"> to commence the activity of a</w:t>
            </w:r>
            <w:r w:rsidR="00ED3832" w:rsidRPr="00D92B3C">
              <w:rPr>
                <w:rFonts w:ascii="Times New Roman" w:eastAsia="Cambria" w:hAnsi="Times New Roman" w:cs="Times New Roman"/>
                <w:color w:val="000000" w:themeColor="text1"/>
                <w:spacing w:val="-2"/>
                <w:w w:val="95"/>
                <w:sz w:val="20"/>
                <w:szCs w:val="20"/>
                <w:lang w:val="en-GB"/>
              </w:rPr>
              <w:t>n</w:t>
            </w:r>
            <w:r w:rsidR="00B52DAF" w:rsidRPr="00D92B3C">
              <w:rPr>
                <w:rFonts w:ascii="Times New Roman" w:eastAsia="Cambria" w:hAnsi="Times New Roman" w:cs="Times New Roman"/>
                <w:color w:val="000000" w:themeColor="text1"/>
                <w:spacing w:val="-2"/>
                <w:w w:val="95"/>
                <w:sz w:val="20"/>
                <w:szCs w:val="20"/>
                <w:lang w:val="en-GB"/>
              </w:rPr>
              <w:t xml:space="preserve"> institution</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2</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Leverage Ratio Requirement</w:t>
            </w:r>
          </w:p>
          <w:p w14:paraId="5D5C0F7B" w14:textId="405EB071" w:rsidR="00FE3E96" w:rsidRPr="00D92B3C" w:rsidDel="00E91334" w:rsidRDefault="007E7CB4" w:rsidP="00B525EC">
            <w:pPr>
              <w:pStyle w:val="TableParagraph"/>
              <w:spacing w:before="108"/>
              <w:jc w:val="both"/>
              <w:rPr>
                <w:del w:id="123" w:author="EBA staff" w:date="2021-02-10T12:20:00Z"/>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FE3E96" w:rsidRPr="00D92B3C">
              <w:rPr>
                <w:rFonts w:ascii="Times New Roman" w:eastAsia="Cambria" w:hAnsi="Times New Roman" w:cs="Times New Roman"/>
                <w:color w:val="000000" w:themeColor="text1"/>
                <w:spacing w:val="-2"/>
                <w:w w:val="95"/>
                <w:sz w:val="20"/>
                <w:szCs w:val="20"/>
                <w:lang w:val="en-GB"/>
              </w:rPr>
              <w:t xml:space="preserve">everage ratio requirement </w:t>
            </w:r>
            <w:ins w:id="124" w:author="EBA staff" w:date="2021-07-13T19:12:00Z">
              <w:r w:rsidR="001E7C5B">
                <w:rPr>
                  <w:rFonts w:ascii="Times New Roman" w:eastAsia="Cambria" w:hAnsi="Times New Roman" w:cs="Times New Roman"/>
                  <w:color w:val="000000" w:themeColor="text1"/>
                  <w:spacing w:val="-2"/>
                  <w:w w:val="95"/>
                  <w:sz w:val="20"/>
                  <w:szCs w:val="20"/>
                  <w:lang w:val="en-GB"/>
                </w:rPr>
                <w:t xml:space="preserve">in accordance with Article 92(1), point (d) of Regulation (EU) No 575/2013 </w:t>
              </w:r>
            </w:ins>
            <w:r w:rsidR="00FE3E96" w:rsidRPr="00D92B3C">
              <w:rPr>
                <w:rFonts w:ascii="Times New Roman" w:eastAsia="Cambria" w:hAnsi="Times New Roman" w:cs="Times New Roman"/>
                <w:color w:val="000000" w:themeColor="text1"/>
                <w:spacing w:val="-2"/>
                <w:w w:val="95"/>
                <w:sz w:val="20"/>
                <w:szCs w:val="20"/>
                <w:lang w:val="en-GB"/>
              </w:rPr>
              <w:t>as applicable to the entity or group</w:t>
            </w:r>
            <w:r w:rsidR="008B12FC" w:rsidRPr="00D92B3C">
              <w:rPr>
                <w:rFonts w:ascii="Times New Roman" w:eastAsia="Cambria" w:hAnsi="Times New Roman" w:cs="Times New Roman"/>
                <w:color w:val="000000" w:themeColor="text1"/>
                <w:spacing w:val="-2"/>
                <w:w w:val="95"/>
                <w:sz w:val="20"/>
                <w:szCs w:val="20"/>
                <w:lang w:val="en-GB"/>
              </w:rPr>
              <w:t xml:space="preserve">, expressed as a percentage of the </w:t>
            </w:r>
            <w:r w:rsidR="00122E1B" w:rsidRPr="00D92B3C">
              <w:rPr>
                <w:rFonts w:ascii="Times New Roman" w:eastAsia="Cambria" w:hAnsi="Times New Roman" w:cs="Times New Roman"/>
                <w:color w:val="000000" w:themeColor="text1"/>
                <w:spacing w:val="-2"/>
                <w:w w:val="95"/>
                <w:sz w:val="20"/>
                <w:szCs w:val="20"/>
                <w:lang w:val="en-GB"/>
              </w:rPr>
              <w:t xml:space="preserve">total </w:t>
            </w:r>
            <w:del w:id="125" w:author="EBA staff" w:date="2021-07-13T19:12:00Z">
              <w:r w:rsidR="00A20924" w:rsidRPr="00D92B3C" w:rsidDel="001E7C5B">
                <w:rPr>
                  <w:rFonts w:ascii="Times New Roman" w:eastAsia="Cambria" w:hAnsi="Times New Roman" w:cs="Times New Roman"/>
                  <w:color w:val="000000" w:themeColor="text1"/>
                  <w:spacing w:val="-2"/>
                  <w:w w:val="95"/>
                  <w:sz w:val="20"/>
                  <w:szCs w:val="20"/>
                  <w:lang w:val="en-GB"/>
                </w:rPr>
                <w:delText xml:space="preserve">leverage ratio </w:delText>
              </w:r>
            </w:del>
            <w:r w:rsidR="00122E1B" w:rsidRPr="00D92B3C">
              <w:rPr>
                <w:rFonts w:ascii="Times New Roman" w:eastAsia="Cambria" w:hAnsi="Times New Roman" w:cs="Times New Roman"/>
                <w:color w:val="000000" w:themeColor="text1"/>
                <w:spacing w:val="-2"/>
                <w:w w:val="95"/>
                <w:sz w:val="20"/>
                <w:szCs w:val="20"/>
                <w:lang w:val="en-GB"/>
              </w:rPr>
              <w:t>exposure</w:t>
            </w:r>
            <w:ins w:id="126" w:author="EBA staff" w:date="2021-07-13T19:12:00Z">
              <w:r w:rsidR="001E7C5B">
                <w:rPr>
                  <w:rFonts w:ascii="Times New Roman" w:eastAsia="Cambria" w:hAnsi="Times New Roman" w:cs="Times New Roman"/>
                  <w:color w:val="000000" w:themeColor="text1"/>
                  <w:spacing w:val="-2"/>
                  <w:w w:val="95"/>
                  <w:sz w:val="20"/>
                  <w:szCs w:val="20"/>
                  <w:lang w:val="en-GB"/>
                </w:rPr>
                <w:t xml:space="preserve"> measure</w:t>
              </w:r>
            </w:ins>
            <w:r w:rsidR="00FE3E96" w:rsidRPr="00D92B3C">
              <w:rPr>
                <w:rFonts w:ascii="Times New Roman" w:eastAsia="Cambria" w:hAnsi="Times New Roman" w:cs="Times New Roman"/>
                <w:color w:val="000000" w:themeColor="text1"/>
                <w:spacing w:val="-2"/>
                <w:w w:val="95"/>
                <w:sz w:val="20"/>
                <w:szCs w:val="20"/>
                <w:lang w:val="en-GB"/>
              </w:rPr>
              <w:t xml:space="preserve">. </w:t>
            </w:r>
            <w:ins w:id="127" w:author="EBA staff" w:date="2021-07-13T19:13:00Z">
              <w:r w:rsidR="001E7C5B">
                <w:rPr>
                  <w:rFonts w:ascii="Times New Roman" w:eastAsia="Cambria" w:hAnsi="Times New Roman" w:cs="Times New Roman"/>
                  <w:color w:val="000000" w:themeColor="text1"/>
                  <w:spacing w:val="-2"/>
                  <w:w w:val="95"/>
                  <w:sz w:val="20"/>
                  <w:szCs w:val="20"/>
                  <w:lang w:val="en-GB"/>
                </w:rPr>
                <w:t>Reporting entities</w:t>
              </w:r>
              <w:r w:rsidR="001E7C5B" w:rsidRPr="001E7C5B">
                <w:rPr>
                  <w:rFonts w:ascii="Times New Roman" w:eastAsia="Cambria" w:hAnsi="Times New Roman" w:cs="Times New Roman"/>
                  <w:color w:val="000000" w:themeColor="text1"/>
                  <w:spacing w:val="-2"/>
                  <w:w w:val="95"/>
                  <w:sz w:val="20"/>
                  <w:szCs w:val="20"/>
                  <w:lang w:val="en-GB"/>
                </w:rPr>
                <w:t xml:space="preserve"> that exclude exposures to the </w:t>
              </w:r>
            </w:ins>
            <w:ins w:id="128" w:author="EBA staff" w:date="2021-07-13T19:16:00Z">
              <w:r w:rsidR="001E7C5B">
                <w:rPr>
                  <w:rFonts w:ascii="Times New Roman" w:eastAsia="Cambria" w:hAnsi="Times New Roman" w:cs="Times New Roman"/>
                  <w:color w:val="000000" w:themeColor="text1"/>
                  <w:spacing w:val="-2"/>
                  <w:w w:val="95"/>
                  <w:sz w:val="20"/>
                  <w:szCs w:val="20"/>
                  <w:lang w:val="en-GB"/>
                </w:rPr>
                <w:t xml:space="preserve">institution’s </w:t>
              </w:r>
            </w:ins>
            <w:ins w:id="129" w:author="EBA staff" w:date="2021-07-13T19:13:00Z">
              <w:r w:rsidR="001E7C5B" w:rsidRPr="001E7C5B">
                <w:rPr>
                  <w:rFonts w:ascii="Times New Roman" w:eastAsia="Cambria" w:hAnsi="Times New Roman" w:cs="Times New Roman"/>
                  <w:color w:val="000000" w:themeColor="text1"/>
                  <w:spacing w:val="-2"/>
                  <w:w w:val="95"/>
                  <w:sz w:val="20"/>
                  <w:szCs w:val="20"/>
                  <w:lang w:val="en-GB"/>
                </w:rPr>
                <w:t>central bank as referred to in Article 429a</w:t>
              </w:r>
              <w:r w:rsidR="001E7C5B">
                <w:rPr>
                  <w:rFonts w:ascii="Times New Roman" w:eastAsia="Cambria" w:hAnsi="Times New Roman" w:cs="Times New Roman"/>
                  <w:color w:val="000000" w:themeColor="text1"/>
                  <w:spacing w:val="-2"/>
                  <w:w w:val="95"/>
                  <w:sz w:val="20"/>
                  <w:szCs w:val="20"/>
                  <w:lang w:val="en-GB"/>
                </w:rPr>
                <w:t xml:space="preserve"> (1), point (n) of Regulation (EU) No 575/2013</w:t>
              </w:r>
              <w:r w:rsidR="001E7C5B" w:rsidRPr="001E7C5B">
                <w:rPr>
                  <w:rFonts w:ascii="Times New Roman" w:eastAsia="Cambria" w:hAnsi="Times New Roman" w:cs="Times New Roman"/>
                  <w:color w:val="000000" w:themeColor="text1"/>
                  <w:spacing w:val="-2"/>
                  <w:w w:val="95"/>
                  <w:sz w:val="20"/>
                  <w:szCs w:val="20"/>
                  <w:lang w:val="en-GB"/>
                </w:rPr>
                <w:t xml:space="preserve"> shall report the Adjusted Leverage Ratio requirement </w:t>
              </w:r>
            </w:ins>
            <w:ins w:id="130" w:author="EBA staff" w:date="2021-07-13T19:14:00Z">
              <w:r w:rsidR="001E7C5B">
                <w:rPr>
                  <w:rFonts w:ascii="Times New Roman" w:eastAsia="Cambria" w:hAnsi="Times New Roman" w:cs="Times New Roman"/>
                  <w:color w:val="000000" w:themeColor="text1"/>
                  <w:spacing w:val="-2"/>
                  <w:w w:val="95"/>
                  <w:sz w:val="20"/>
                  <w:szCs w:val="20"/>
                  <w:lang w:val="en-GB"/>
                </w:rPr>
                <w:t>in accordance with</w:t>
              </w:r>
            </w:ins>
            <w:ins w:id="131" w:author="EBA staff" w:date="2021-07-13T19:13:00Z">
              <w:r w:rsidR="001E7C5B" w:rsidRPr="001E7C5B">
                <w:rPr>
                  <w:rFonts w:ascii="Times New Roman" w:eastAsia="Cambria" w:hAnsi="Times New Roman" w:cs="Times New Roman"/>
                  <w:color w:val="000000" w:themeColor="text1"/>
                  <w:spacing w:val="-2"/>
                  <w:w w:val="95"/>
                  <w:sz w:val="20"/>
                  <w:szCs w:val="20"/>
                  <w:lang w:val="en-GB"/>
                </w:rPr>
                <w:t xml:space="preserve"> Article 429a(7) </w:t>
              </w:r>
            </w:ins>
            <w:ins w:id="132" w:author="EBA staff" w:date="2021-07-13T19:14:00Z">
              <w:r w:rsidR="001E7C5B">
                <w:rPr>
                  <w:rFonts w:ascii="Times New Roman" w:eastAsia="Cambria" w:hAnsi="Times New Roman" w:cs="Times New Roman"/>
                  <w:color w:val="000000" w:themeColor="text1"/>
                  <w:spacing w:val="-2"/>
                  <w:w w:val="95"/>
                  <w:sz w:val="20"/>
                  <w:szCs w:val="20"/>
                  <w:lang w:val="en-GB"/>
                </w:rPr>
                <w:t xml:space="preserve">of that Regulation. </w:t>
              </w:r>
            </w:ins>
            <w:r w:rsidR="00FE3E96" w:rsidRPr="00D92B3C">
              <w:rPr>
                <w:rFonts w:ascii="Times New Roman" w:eastAsia="Cambria" w:hAnsi="Times New Roman" w:cs="Times New Roman"/>
                <w:color w:val="000000" w:themeColor="text1"/>
                <w:spacing w:val="-2"/>
                <w:w w:val="95"/>
                <w:sz w:val="20"/>
                <w:szCs w:val="20"/>
                <w:lang w:val="en-GB"/>
              </w:rPr>
              <w:t xml:space="preserve">If no formal requirement is in place, entities shall </w:t>
            </w:r>
            <w:r w:rsidRPr="00D92B3C">
              <w:rPr>
                <w:rFonts w:ascii="Times New Roman" w:eastAsia="Cambria" w:hAnsi="Times New Roman" w:cs="Times New Roman"/>
                <w:color w:val="000000" w:themeColor="text1"/>
                <w:spacing w:val="-2"/>
                <w:w w:val="95"/>
                <w:sz w:val="20"/>
                <w:szCs w:val="20"/>
                <w:lang w:val="en-GB"/>
              </w:rPr>
              <w:t>leave this cell empty.</w:t>
            </w:r>
          </w:p>
          <w:p w14:paraId="2FCAB71A" w14:textId="77777777"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lang w:val="en-GB"/>
              </w:rPr>
            </w:pPr>
            <w:del w:id="133" w:author="EBA staff" w:date="2021-02-10T12:20:00Z">
              <w:r w:rsidRPr="00D92B3C" w:rsidDel="00E91334">
                <w:rPr>
                  <w:rFonts w:ascii="Times New Roman" w:hAnsi="Times New Roman" w:cs="Times New Roman"/>
                  <w:color w:val="000000" w:themeColor="text1"/>
                  <w:spacing w:val="-2"/>
                  <w:w w:val="95"/>
                  <w:sz w:val="20"/>
                  <w:szCs w:val="20"/>
                  <w:lang w:val="en-GB"/>
                </w:rPr>
                <w:delText xml:space="preserve">Total leverage ratio exposure </w:delText>
              </w:r>
              <w:r w:rsidR="009D3225" w:rsidRPr="00D92B3C" w:rsidDel="00E91334">
                <w:rPr>
                  <w:rFonts w:ascii="Times New Roman" w:hAnsi="Times New Roman" w:cs="Times New Roman"/>
                  <w:color w:val="000000" w:themeColor="text1"/>
                  <w:spacing w:val="-2"/>
                  <w:w w:val="95"/>
                  <w:sz w:val="20"/>
                  <w:szCs w:val="20"/>
                  <w:lang w:val="en-GB"/>
                </w:rPr>
                <w:delText xml:space="preserve">shall be </w:delText>
              </w:r>
              <w:r w:rsidRPr="00D92B3C" w:rsidDel="00E91334">
                <w:rPr>
                  <w:rFonts w:ascii="Times New Roman" w:hAnsi="Times New Roman" w:cs="Times New Roman"/>
                  <w:color w:val="000000" w:themeColor="text1"/>
                  <w:spacing w:val="-2"/>
                  <w:w w:val="95"/>
                  <w:sz w:val="20"/>
                  <w:szCs w:val="20"/>
                  <w:lang w:val="en-GB"/>
                </w:rPr>
                <w:delText xml:space="preserve">defined </w:delText>
              </w:r>
              <w:r w:rsidR="00F34E85" w:rsidRPr="00D92B3C" w:rsidDel="00E91334">
                <w:rPr>
                  <w:rFonts w:ascii="Times New Roman" w:hAnsi="Times New Roman" w:cs="Times New Roman"/>
                  <w:color w:val="000000" w:themeColor="text1"/>
                  <w:spacing w:val="-2"/>
                  <w:w w:val="95"/>
                  <w:sz w:val="20"/>
                  <w:szCs w:val="20"/>
                  <w:lang w:val="en-GB"/>
                </w:rPr>
                <w:delText xml:space="preserve">as </w:delText>
              </w:r>
              <w:r w:rsidRPr="00D92B3C" w:rsidDel="00E91334">
                <w:rPr>
                  <w:rFonts w:ascii="Times New Roman" w:hAnsi="Times New Roman" w:cs="Times New Roman"/>
                  <w:color w:val="000000" w:themeColor="text1"/>
                  <w:spacing w:val="-2"/>
                  <w:w w:val="95"/>
                  <w:sz w:val="20"/>
                  <w:szCs w:val="20"/>
                  <w:lang w:val="en-GB"/>
                </w:rPr>
                <w:delText>for COREP (LR): {C 47.00;290;010}</w:delText>
              </w:r>
            </w:del>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SREP capital requirement (TSCR) ratio</w:t>
            </w:r>
            <w:r w:rsidR="00517EFA" w:rsidRPr="00D92B3C">
              <w:rPr>
                <w:rFonts w:ascii="Times New Roman" w:hAnsi="Times New Roman" w:cs="Times New Roman"/>
                <w:b/>
                <w:bCs/>
                <w:color w:val="000000" w:themeColor="text1"/>
                <w:sz w:val="20"/>
                <w:szCs w:val="20"/>
                <w:lang w:val="en-GB"/>
              </w:rPr>
              <w:t xml:space="preserve"> </w:t>
            </w:r>
          </w:p>
          <w:p w14:paraId="72F8AE53" w14:textId="6C6B372D"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03.00;130;010}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65D1EF4B" w14:textId="77777777"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total capital ratio (8%) as specified in Article 92(1)(c) of </w:t>
            </w:r>
            <w:r w:rsidR="00063EEC" w:rsidRPr="00D92B3C">
              <w:rPr>
                <w:rFonts w:ascii="Times New Roman" w:hAnsi="Times New Roman" w:cs="Times New Roman"/>
                <w:color w:val="000000" w:themeColor="text1"/>
                <w:sz w:val="20"/>
                <w:szCs w:val="20"/>
                <w:lang w:val="en-GB"/>
              </w:rPr>
              <w:t xml:space="preserve">Regulation (EU) No </w:t>
            </w:r>
            <w:proofErr w:type="gramStart"/>
            <w:r w:rsidR="00063EEC" w:rsidRPr="00D92B3C">
              <w:rPr>
                <w:rFonts w:ascii="Times New Roman" w:hAnsi="Times New Roman" w:cs="Times New Roman"/>
                <w:color w:val="000000" w:themeColor="text1"/>
                <w:sz w:val="20"/>
                <w:szCs w:val="20"/>
                <w:lang w:val="en-GB"/>
              </w:rPr>
              <w:t>575/2013</w:t>
            </w:r>
            <w:r w:rsidRPr="00D92B3C">
              <w:rPr>
                <w:rFonts w:ascii="Times New Roman" w:hAnsi="Times New Roman" w:cs="Times New Roman"/>
                <w:color w:val="000000" w:themeColor="text1"/>
                <w:sz w:val="20"/>
                <w:szCs w:val="20"/>
                <w:lang w:val="en-GB"/>
              </w:rPr>
              <w:t>;</w:t>
            </w:r>
            <w:proofErr w:type="gramEnd"/>
            <w:r w:rsidRPr="00D92B3C">
              <w:rPr>
                <w:rFonts w:ascii="Times New Roman" w:hAnsi="Times New Roman" w:cs="Times New Roman"/>
                <w:color w:val="000000" w:themeColor="text1"/>
                <w:sz w:val="20"/>
                <w:szCs w:val="20"/>
                <w:lang w:val="en-GB"/>
              </w:rPr>
              <w:t xml:space="preserve"> </w:t>
            </w:r>
          </w:p>
          <w:p w14:paraId="41D5EECE" w14:textId="77777777"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additional own funds requirements (Pillar 2 Requirements – P2R) ratio determined in accordance with the criteria specified in the </w:t>
            </w:r>
            <w:r w:rsidRPr="00D92B3C">
              <w:rPr>
                <w:rFonts w:ascii="Times New Roman" w:hAnsi="Times New Roman" w:cs="Times New Roman"/>
                <w:i/>
                <w:color w:val="000000" w:themeColor="text1"/>
                <w:sz w:val="20"/>
                <w:szCs w:val="20"/>
                <w:lang w:val="en-GB"/>
              </w:rPr>
              <w:t xml:space="preserve">EBA Guidelines on common procedures and methodologies for the supervisory review and evaluation process and supervisory stress testing </w:t>
            </w:r>
            <w:r w:rsidRPr="00D92B3C">
              <w:rPr>
                <w:rFonts w:ascii="Times New Roman" w:hAnsi="Times New Roman" w:cs="Times New Roman"/>
                <w:color w:val="000000" w:themeColor="text1"/>
                <w:sz w:val="20"/>
                <w:szCs w:val="20"/>
                <w:lang w:val="en-GB"/>
              </w:rPr>
              <w:t>(EBA SREP GL).</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total SREP capital requirement (TSCR) ratio as communicated to the institution by the competent authority. The TSCR is defined in Section 1.2 of the EBA SREP GL.</w:t>
            </w:r>
          </w:p>
          <w:p w14:paraId="2C59A543" w14:textId="77777777" w:rsidR="00517EFA" w:rsidRPr="00D92B3C" w:rsidRDefault="00517EFA"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were communicated by the competent authority, then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TSCR: to be made up of CET1 capital </w:t>
            </w:r>
          </w:p>
          <w:p w14:paraId="57720E33"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03.00;140;010}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sum of (</w:t>
            </w:r>
            <w:proofErr w:type="spellStart"/>
            <w:r w:rsidRPr="00D92B3C">
              <w:rPr>
                <w:rFonts w:ascii="Times New Roman" w:hAnsi="Times New Roman" w:cs="Times New Roman"/>
                <w:bCs/>
                <w:color w:val="000000" w:themeColor="text1"/>
                <w:sz w:val="20"/>
                <w:szCs w:val="20"/>
                <w:lang w:val="en-GB"/>
              </w:rPr>
              <w:t>i</w:t>
            </w:r>
            <w:proofErr w:type="spellEnd"/>
            <w:r w:rsidRPr="00D92B3C">
              <w:rPr>
                <w:rFonts w:ascii="Times New Roman" w:hAnsi="Times New Roman" w:cs="Times New Roman"/>
                <w:bCs/>
                <w:color w:val="000000" w:themeColor="text1"/>
                <w:sz w:val="20"/>
                <w:szCs w:val="20"/>
                <w:lang w:val="en-GB"/>
              </w:rPr>
              <w:t>) and (ii) as follows:</w:t>
            </w:r>
          </w:p>
          <w:p w14:paraId="4BDE836A"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w:t>
            </w:r>
            <w:proofErr w:type="spellStart"/>
            <w:r w:rsidRPr="00D92B3C">
              <w:rPr>
                <w:rFonts w:ascii="Times New Roman" w:hAnsi="Times New Roman" w:cs="Times New Roman"/>
                <w:bCs/>
                <w:color w:val="000000" w:themeColor="text1"/>
                <w:sz w:val="20"/>
                <w:szCs w:val="20"/>
                <w:lang w:val="en-GB"/>
              </w:rPr>
              <w:t>i</w:t>
            </w:r>
            <w:proofErr w:type="spellEnd"/>
            <w:r w:rsidRPr="00D92B3C">
              <w:rPr>
                <w:rFonts w:ascii="Times New Roman" w:hAnsi="Times New Roman" w:cs="Times New Roman"/>
                <w:bCs/>
                <w:color w:val="000000" w:themeColor="text1"/>
                <w:sz w:val="20"/>
                <w:szCs w:val="20"/>
                <w:lang w:val="en-GB"/>
              </w:rPr>
              <w:t>)</w:t>
            </w:r>
            <w:r w:rsidRPr="00D92B3C">
              <w:rPr>
                <w:rFonts w:ascii="Times New Roman" w:hAnsi="Times New Roman" w:cs="Times New Roman"/>
                <w:bCs/>
                <w:color w:val="000000" w:themeColor="text1"/>
                <w:sz w:val="20"/>
                <w:szCs w:val="20"/>
                <w:lang w:val="en-GB"/>
              </w:rPr>
              <w:tab/>
              <w:t xml:space="preserve">the CET1 capital ratio (4.5%) as per Article 92(1)(a) of </w:t>
            </w:r>
            <w:r w:rsidR="00063EEC" w:rsidRPr="00D92B3C">
              <w:rPr>
                <w:rFonts w:ascii="Times New Roman" w:hAnsi="Times New Roman" w:cs="Times New Roman"/>
                <w:bCs/>
                <w:color w:val="000000" w:themeColor="text1"/>
                <w:sz w:val="20"/>
                <w:szCs w:val="20"/>
                <w:lang w:val="en-GB"/>
              </w:rPr>
              <w:t xml:space="preserve">Regulation (EU) No </w:t>
            </w:r>
            <w:proofErr w:type="gramStart"/>
            <w:r w:rsidR="00063EEC" w:rsidRPr="00D92B3C">
              <w:rPr>
                <w:rFonts w:ascii="Times New Roman" w:hAnsi="Times New Roman" w:cs="Times New Roman"/>
                <w:bCs/>
                <w:color w:val="000000" w:themeColor="text1"/>
                <w:sz w:val="20"/>
                <w:szCs w:val="20"/>
                <w:lang w:val="en-GB"/>
              </w:rPr>
              <w:t>575/2013</w:t>
            </w:r>
            <w:r w:rsidRPr="00D92B3C">
              <w:rPr>
                <w:rFonts w:ascii="Times New Roman" w:hAnsi="Times New Roman" w:cs="Times New Roman"/>
                <w:bCs/>
                <w:color w:val="000000" w:themeColor="text1"/>
                <w:sz w:val="20"/>
                <w:szCs w:val="20"/>
                <w:lang w:val="en-GB"/>
              </w:rPr>
              <w:t>;</w:t>
            </w:r>
            <w:proofErr w:type="gramEnd"/>
          </w:p>
          <w:p w14:paraId="32645393"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(ii)</w:t>
            </w:r>
            <w:r w:rsidRPr="00D92B3C">
              <w:rPr>
                <w:rFonts w:ascii="Times New Roman" w:hAnsi="Times New Roman" w:cs="Times New Roman"/>
                <w:bCs/>
                <w:color w:val="000000" w:themeColor="text1"/>
                <w:sz w:val="20"/>
                <w:szCs w:val="20"/>
                <w:lang w:val="en-GB"/>
              </w:rPr>
              <w:tab/>
              <w:t xml:space="preserve">the part of the P2R ratio, referred to in point (ii) of row </w:t>
            </w:r>
            <w:r w:rsidR="000A3045">
              <w:rPr>
                <w:rFonts w:ascii="Times New Roman" w:hAnsi="Times New Roman" w:cs="Times New Roman"/>
                <w:bCs/>
                <w:color w:val="000000" w:themeColor="text1"/>
                <w:sz w:val="20"/>
                <w:szCs w:val="20"/>
                <w:lang w:val="en-GB"/>
              </w:rPr>
              <w:t>30</w:t>
            </w:r>
            <w:r w:rsidRPr="00D92B3C">
              <w:rPr>
                <w:rFonts w:ascii="Times New Roman" w:hAnsi="Times New Roman" w:cs="Times New Roman"/>
                <w:bCs/>
                <w:color w:val="000000" w:themeColor="text1"/>
                <w:sz w:val="20"/>
                <w:szCs w:val="20"/>
                <w:lang w:val="en-GB"/>
              </w:rPr>
              <w:t>0, which is required by the competent authority to be held in the form of CET1 capital.</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Cs/>
                <w:color w:val="000000" w:themeColor="text1"/>
                <w:sz w:val="20"/>
                <w:szCs w:val="20"/>
                <w:lang w:val="en-GB"/>
              </w:rPr>
              <w:t>If no additional own funds requirements, to be held in the form of CET1 capital, were communicated by the competent authority, then only point (</w:t>
            </w:r>
            <w:proofErr w:type="spellStart"/>
            <w:r w:rsidRPr="00D92B3C">
              <w:rPr>
                <w:rFonts w:ascii="Times New Roman" w:hAnsi="Times New Roman" w:cs="Times New Roman"/>
                <w:bCs/>
                <w:color w:val="000000" w:themeColor="text1"/>
                <w:sz w:val="20"/>
                <w:szCs w:val="20"/>
                <w:lang w:val="en-GB"/>
              </w:rPr>
              <w:t>i</w:t>
            </w:r>
            <w:proofErr w:type="spellEnd"/>
            <w:r w:rsidRPr="00D92B3C">
              <w:rPr>
                <w:rFonts w:ascii="Times New Roman" w:hAnsi="Times New Roman" w:cs="Times New Roman"/>
                <w:bCs/>
                <w:color w:val="000000" w:themeColor="text1"/>
                <w:sz w:val="20"/>
                <w:szCs w:val="20"/>
                <w:lang w:val="en-GB"/>
              </w:rPr>
              <w:t>) sh</w:t>
            </w:r>
            <w:r w:rsidR="00711413">
              <w:rPr>
                <w:rFonts w:ascii="Times New Roman" w:hAnsi="Times New Roman" w:cs="Times New Roman"/>
                <w:bCs/>
                <w:color w:val="000000" w:themeColor="text1"/>
                <w:sz w:val="20"/>
                <w:szCs w:val="20"/>
                <w:lang w:val="en-GB"/>
              </w:rPr>
              <w:t>all</w:t>
            </w:r>
            <w:r w:rsidRPr="00D92B3C">
              <w:rPr>
                <w:rFonts w:ascii="Times New Roman" w:hAnsi="Times New Roman" w:cs="Times New Roman"/>
                <w:bCs/>
                <w:color w:val="000000" w:themeColor="text1"/>
                <w:sz w:val="20"/>
                <w:szCs w:val="20"/>
                <w:lang w:val="en-GB"/>
              </w:rPr>
              <w:t xml:space="preserve"> be reported.</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TSCR: to be made up of Tier 1 capital</w:t>
            </w:r>
          </w:p>
          <w:p w14:paraId="4A23431E"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03.00;150;010}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4092817A" w14:textId="77777777"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Tier 1 capital ratio (6%) as per Article 92(1)(b) of </w:t>
            </w:r>
            <w:r w:rsidR="00063EEC" w:rsidRPr="00D92B3C">
              <w:rPr>
                <w:rFonts w:ascii="Times New Roman" w:hAnsi="Times New Roman" w:cs="Times New Roman"/>
                <w:color w:val="000000" w:themeColor="text1"/>
                <w:sz w:val="20"/>
                <w:szCs w:val="20"/>
                <w:lang w:val="en-GB"/>
              </w:rPr>
              <w:t xml:space="preserve">Regulation (EU) No </w:t>
            </w:r>
            <w:proofErr w:type="gramStart"/>
            <w:r w:rsidR="00063EEC" w:rsidRPr="00D92B3C">
              <w:rPr>
                <w:rFonts w:ascii="Times New Roman" w:hAnsi="Times New Roman" w:cs="Times New Roman"/>
                <w:color w:val="000000" w:themeColor="text1"/>
                <w:sz w:val="20"/>
                <w:szCs w:val="20"/>
                <w:lang w:val="en-GB"/>
              </w:rPr>
              <w:t>575/2013</w:t>
            </w:r>
            <w:r w:rsidRPr="00D92B3C">
              <w:rPr>
                <w:rFonts w:ascii="Times New Roman" w:hAnsi="Times New Roman" w:cs="Times New Roman"/>
                <w:color w:val="000000" w:themeColor="text1"/>
                <w:sz w:val="20"/>
                <w:szCs w:val="20"/>
                <w:lang w:val="en-GB"/>
              </w:rPr>
              <w:t>;</w:t>
            </w:r>
            <w:proofErr w:type="gramEnd"/>
          </w:p>
          <w:p w14:paraId="4F7DF8CA" w14:textId="77777777"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the part of P2R ratio, referred to in point (ii) of row </w:t>
            </w:r>
            <w:r w:rsidR="000A3045">
              <w:rPr>
                <w:rFonts w:ascii="Times New Roman" w:hAnsi="Times New Roman" w:cs="Times New Roman"/>
                <w:color w:val="000000" w:themeColor="text1"/>
                <w:sz w:val="20"/>
                <w:szCs w:val="20"/>
                <w:lang w:val="en-GB"/>
              </w:rPr>
              <w:t>30</w:t>
            </w:r>
            <w:r w:rsidRPr="00D92B3C">
              <w:rPr>
                <w:rFonts w:ascii="Times New Roman" w:hAnsi="Times New Roman" w:cs="Times New Roman"/>
                <w:color w:val="000000" w:themeColor="text1"/>
                <w:sz w:val="20"/>
                <w:szCs w:val="20"/>
                <w:lang w:val="en-GB"/>
              </w:rPr>
              <w:t>0, which is required by the competent authority to be held in the form of Tier 1 capital.</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to be held in the form of Tier 1 capital, were communicated by the competent authority, then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Combined Buffer Requirements</w:t>
            </w:r>
          </w:p>
          <w:p w14:paraId="494D1310"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128 point 6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2CE135DD"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04.00;740;010}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Conservation Buffer</w:t>
            </w:r>
          </w:p>
          <w:p w14:paraId="57C86F9E"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(1) and 129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04.00;750;010}).</w:t>
            </w:r>
          </w:p>
          <w:p w14:paraId="1B46E15E" w14:textId="77777777"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 xml:space="preserve">According to Article 129 (1) the capital conservation buffer is an additional amount of Common Equity Tier 1 capital. </w:t>
            </w:r>
            <w:proofErr w:type="gramStart"/>
            <w:r w:rsidRPr="00D92B3C">
              <w:rPr>
                <w:rFonts w:ascii="Times New Roman" w:hAnsi="Times New Roman" w:cs="Times New Roman"/>
                <w:color w:val="000000" w:themeColor="text1"/>
                <w:sz w:val="20"/>
                <w:szCs w:val="20"/>
                <w:lang w:val="en-GB"/>
              </w:rPr>
              <w:t>Due to the fact that</w:t>
            </w:r>
            <w:proofErr w:type="gramEnd"/>
            <w:r w:rsidRPr="00D92B3C">
              <w:rPr>
                <w:rFonts w:ascii="Times New Roman" w:hAnsi="Times New Roman" w:cs="Times New Roman"/>
                <w:color w:val="000000" w:themeColor="text1"/>
                <w:sz w:val="20"/>
                <w:szCs w:val="20"/>
                <w:lang w:val="en-GB"/>
              </w:rPr>
              <w:t xml:space="preserve"> the capital conservation buffer rate of 2.5% is stable, an amount shall be reported in this cell.</w:t>
            </w:r>
          </w:p>
          <w:p w14:paraId="09409E4E"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Conservation buffer due to macro-prudential or systemic risk identified at the level of a Member State</w:t>
            </w:r>
          </w:p>
          <w:p w14:paraId="76B66FEC" w14:textId="77777777" w:rsidR="005337DD" w:rsidRPr="00D92B3C" w:rsidRDefault="005337DD" w:rsidP="00B525EC">
            <w:pPr>
              <w:rPr>
                <w:rStyle w:val="InstructionsTabelleberschrift"/>
                <w:rFonts w:ascii="Times New Roman" w:hAnsi="Times New Roman"/>
                <w:color w:val="000000" w:themeColor="text1"/>
                <w:szCs w:val="20"/>
                <w:u w:val="none"/>
                <w:lang w:val="en-GB"/>
              </w:rPr>
            </w:pPr>
          </w:p>
          <w:p w14:paraId="4FF0ADA4" w14:textId="77777777" w:rsidR="005337DD" w:rsidRPr="00D92B3C" w:rsidRDefault="005337DD" w:rsidP="00B525EC">
            <w:pPr>
              <w:rPr>
                <w:rStyle w:val="InstructionsTabelleberschrift"/>
                <w:rFonts w:ascii="Times New Roman" w:hAnsi="Times New Roman"/>
                <w:b w:val="0"/>
                <w:color w:val="000000" w:themeColor="text1"/>
                <w:szCs w:val="20"/>
                <w:u w:val="none"/>
                <w:lang w:val="en-GB"/>
              </w:rPr>
            </w:pPr>
            <w:r w:rsidRPr="00D92B3C">
              <w:rPr>
                <w:rStyle w:val="InstructionsTabelleberschrift"/>
                <w:rFonts w:ascii="Times New Roman" w:hAnsi="Times New Roman"/>
                <w:b w:val="0"/>
                <w:color w:val="000000" w:themeColor="text1"/>
                <w:szCs w:val="20"/>
                <w:u w:val="none"/>
                <w:lang w:val="en-GB"/>
              </w:rPr>
              <w:t xml:space="preserve">Article 458 (2) point d (iv) of </w:t>
            </w:r>
            <w:r w:rsidR="00063EEC" w:rsidRPr="00D92B3C">
              <w:rPr>
                <w:rStyle w:val="InstructionsTabelleberschrift"/>
                <w:rFonts w:ascii="Times New Roman" w:hAnsi="Times New Roman"/>
                <w:b w:val="0"/>
                <w:color w:val="000000" w:themeColor="text1"/>
                <w:szCs w:val="20"/>
                <w:u w:val="none"/>
                <w:lang w:val="en-GB"/>
              </w:rPr>
              <w:t>Regulation (EU) No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lang w:val="en-GB"/>
              </w:rPr>
            </w:pPr>
            <w:r w:rsidRPr="00D92B3C">
              <w:rPr>
                <w:rFonts w:ascii="Times New Roman" w:eastAsia="Cambria" w:hAnsi="Times New Roman" w:cs="Times New Roman"/>
                <w:color w:val="000000" w:themeColor="text1"/>
                <w:spacing w:val="-2"/>
                <w:w w:val="95"/>
                <w:sz w:val="20"/>
                <w:szCs w:val="20"/>
                <w:lang w:val="en-GB"/>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In this cell the amount of the conservation buffer due to macro-prudential or systemic risk identified at the level of a Member State, which can be requested according to Article 458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 xml:space="preserve"> in addition to the capital conservation buffer shall be reported.</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p w14:paraId="30AC9E9B" w14:textId="77777777" w:rsidR="005337DD" w:rsidRPr="00D92B3C" w:rsidRDefault="005337DD" w:rsidP="00B525EC">
            <w:pPr>
              <w:pStyle w:val="TableParagraph"/>
              <w:spacing w:before="108"/>
              <w:jc w:val="both"/>
              <w:rPr>
                <w:rFonts w:ascii="Times New Roman" w:hAnsi="Times New Roman" w:cs="Times New Roman"/>
                <w:b/>
                <w:bCs/>
                <w:color w:val="000000" w:themeColor="text1"/>
                <w:sz w:val="20"/>
                <w:szCs w:val="20"/>
                <w:lang w:val="en-GB"/>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A94CD3" w:rsidRPr="00D92B3C">
              <w:rPr>
                <w:rFonts w:ascii="Times New Roman" w:hAnsi="Times New Roman" w:cs="Times New Roman"/>
                <w:color w:val="000000" w:themeColor="text1"/>
                <w:sz w:val="20"/>
                <w:szCs w:val="20"/>
                <w:lang w:val="en-GB"/>
              </w:rPr>
              <w:t>3</w:t>
            </w:r>
            <w:r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Institution-Specific Countercyclical Capital Buffer </w:t>
            </w:r>
          </w:p>
          <w:p w14:paraId="783CB92D" w14:textId="77777777"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(2), 130, 135-140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A94CD3" w:rsidRPr="00D92B3C">
              <w:rPr>
                <w:rFonts w:ascii="Times New Roman" w:hAnsi="Times New Roman" w:cs="Times New Roman"/>
                <w:color w:val="000000" w:themeColor="text1"/>
                <w:sz w:val="20"/>
                <w:szCs w:val="20"/>
                <w:lang w:val="en-GB"/>
              </w:rPr>
              <w:t>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Systemic Risk Buffer</w:t>
            </w:r>
          </w:p>
          <w:p w14:paraId="1DA0E8EE"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(5), 133 and 134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331567" w:rsidRPr="00D92B3C">
              <w:rPr>
                <w:rFonts w:ascii="Times New Roman" w:hAnsi="Times New Roman" w:cs="Times New Roman"/>
                <w:color w:val="000000" w:themeColor="text1"/>
                <w:sz w:val="20"/>
                <w:szCs w:val="20"/>
                <w:lang w:val="en-GB"/>
              </w:rPr>
              <w:t>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Global Systemically Important Institution Buffer</w:t>
            </w:r>
          </w:p>
          <w:p w14:paraId="5CC48558"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(3) and 131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04.00;800</w:t>
            </w:r>
            <w:r w:rsidR="001534CA" w:rsidRPr="00D92B3C">
              <w:rPr>
                <w:rFonts w:ascii="Times New Roman" w:eastAsia="Cambria" w:hAnsi="Times New Roman" w:cs="Times New Roman"/>
                <w:color w:val="000000" w:themeColor="text1"/>
                <w:spacing w:val="-2"/>
                <w:w w:val="95"/>
                <w:sz w:val="20"/>
                <w:szCs w:val="20"/>
                <w:lang w:val="en-GB"/>
              </w:rPr>
              <w:t>;010}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331567" w:rsidRPr="00D92B3C">
              <w:rPr>
                <w:rFonts w:ascii="Times New Roman" w:hAnsi="Times New Roman" w:cs="Times New Roman"/>
                <w:color w:val="000000" w:themeColor="text1"/>
                <w:sz w:val="20"/>
                <w:szCs w:val="20"/>
                <w:lang w:val="en-GB"/>
              </w:rPr>
              <w:t>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Systemically Important Institution Buffer</w:t>
            </w:r>
          </w:p>
          <w:p w14:paraId="1604EAB2"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Articles 128 point (4) and 131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Overall capital requirement (</w:t>
            </w:r>
            <w:proofErr w:type="gramStart"/>
            <w:r w:rsidRPr="00D92B3C">
              <w:rPr>
                <w:rFonts w:ascii="Times New Roman" w:hAnsi="Times New Roman" w:cs="Times New Roman"/>
                <w:b/>
                <w:bCs/>
                <w:color w:val="000000" w:themeColor="text1"/>
                <w:sz w:val="20"/>
                <w:szCs w:val="20"/>
                <w:lang w:val="en-GB"/>
              </w:rPr>
              <w:t>OCR)  ratio</w:t>
            </w:r>
            <w:proofErr w:type="gramEnd"/>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03.00;160</w:t>
            </w:r>
            <w:r w:rsidR="001534CA" w:rsidRPr="00D92B3C">
              <w:rPr>
                <w:rFonts w:ascii="Times New Roman" w:eastAsia="Cambria" w:hAnsi="Times New Roman" w:cs="Times New Roman"/>
                <w:color w:val="000000" w:themeColor="text1"/>
                <w:spacing w:val="-2"/>
                <w:w w:val="95"/>
                <w:sz w:val="20"/>
                <w:szCs w:val="20"/>
                <w:lang w:val="en-GB"/>
              </w:rPr>
              <w:t>;010}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518D69CD" w14:textId="77777777"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TSCR ratio referred to in row </w:t>
            </w:r>
            <w:proofErr w:type="gramStart"/>
            <w:r w:rsidRPr="00D92B3C">
              <w:rPr>
                <w:rFonts w:ascii="Times New Roman" w:hAnsi="Times New Roman" w:cs="Times New Roman"/>
                <w:color w:val="000000" w:themeColor="text1"/>
                <w:sz w:val="20"/>
                <w:szCs w:val="20"/>
                <w:lang w:val="en-GB"/>
              </w:rPr>
              <w:t>0300;</w:t>
            </w:r>
            <w:proofErr w:type="gramEnd"/>
          </w:p>
          <w:p w14:paraId="3920AB79" w14:textId="77777777"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355F1E2B" w14:textId="77777777" w:rsidR="00B77E4E" w:rsidRPr="00D92B3C" w:rsidRDefault="00B77E4E"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Overall capital requirement (OCR) ratio as defined in Section 1.2 of the EBA SREP G</w:t>
            </w:r>
            <w:r w:rsidR="00EC261B" w:rsidRPr="00D92B3C">
              <w:rPr>
                <w:rFonts w:ascii="Times New Roman" w:hAnsi="Times New Roman" w:cs="Times New Roman"/>
                <w:color w:val="000000" w:themeColor="text1"/>
                <w:sz w:val="20"/>
                <w:szCs w:val="20"/>
                <w:lang w:val="en-GB"/>
              </w:rPr>
              <w:t>uidelines</w:t>
            </w:r>
            <w:r w:rsidRPr="00D92B3C">
              <w:rPr>
                <w:rFonts w:ascii="Times New Roman" w:hAnsi="Times New Roman" w:cs="Times New Roman"/>
                <w:color w:val="000000" w:themeColor="text1"/>
                <w:sz w:val="20"/>
                <w:szCs w:val="20"/>
                <w:lang w:val="en-GB"/>
              </w:rPr>
              <w:t>.</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shall be reported.</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CET1 capital</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57C3C525" w14:textId="77777777"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TSCR ratio to be made up of CET1 capital referred to in row </w:t>
            </w:r>
            <w:proofErr w:type="gramStart"/>
            <w:r w:rsidRPr="00D92B3C">
              <w:rPr>
                <w:rFonts w:ascii="Times New Roman" w:hAnsi="Times New Roman" w:cs="Times New Roman"/>
                <w:color w:val="000000" w:themeColor="text1"/>
                <w:sz w:val="20"/>
                <w:szCs w:val="20"/>
                <w:lang w:val="en-GB"/>
              </w:rPr>
              <w:t>0310;</w:t>
            </w:r>
            <w:proofErr w:type="gramEnd"/>
          </w:p>
          <w:p w14:paraId="0C6EEFD7" w14:textId="77777777"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shall be reported.</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Tier 1 capital</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11C681EE" w14:textId="77777777"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TSCR ratio to be made up of Tier 1 capital referred to in row </w:t>
            </w:r>
            <w:proofErr w:type="gramStart"/>
            <w:r w:rsidRPr="00D92B3C">
              <w:rPr>
                <w:rFonts w:ascii="Times New Roman" w:hAnsi="Times New Roman" w:cs="Times New Roman"/>
                <w:color w:val="000000" w:themeColor="text1"/>
                <w:sz w:val="20"/>
                <w:szCs w:val="20"/>
                <w:lang w:val="en-GB"/>
              </w:rPr>
              <w:t>0320;</w:t>
            </w:r>
            <w:proofErr w:type="gramEnd"/>
          </w:p>
          <w:p w14:paraId="07733519" w14:textId="77777777"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to the extent it is legally applicable, the combined buffer requirement ratio referred to in Article 128 point (6)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shall be reported.</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Pillar 2 Guidance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0ECD6318" w14:textId="77777777"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referred to in row </w:t>
            </w:r>
            <w:proofErr w:type="gramStart"/>
            <w:r w:rsidRPr="00D92B3C">
              <w:rPr>
                <w:rFonts w:ascii="Times New Roman" w:hAnsi="Times New Roman" w:cs="Times New Roman"/>
                <w:color w:val="000000" w:themeColor="text1"/>
                <w:sz w:val="20"/>
                <w:szCs w:val="20"/>
                <w:lang w:val="en-GB"/>
              </w:rPr>
              <w:t>0500;</w:t>
            </w:r>
            <w:proofErr w:type="gramEnd"/>
          </w:p>
          <w:p w14:paraId="785F5121" w14:textId="77777777"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where applicable, the Pillar 2 Guidance (P2G) as defined in the EBA SREP GL. P2G shall be included only if communicated to the institution by the competent authority.</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to be made up of CET1 capital</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4A819993" w14:textId="77777777"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CET1 capital referred to in row </w:t>
            </w:r>
            <w:proofErr w:type="gramStart"/>
            <w:r w:rsidR="00C46C15" w:rsidRPr="00D92B3C">
              <w:rPr>
                <w:rFonts w:ascii="Times New Roman" w:hAnsi="Times New Roman" w:cs="Times New Roman"/>
                <w:color w:val="000000" w:themeColor="text1"/>
                <w:sz w:val="20"/>
                <w:szCs w:val="20"/>
                <w:lang w:val="en-GB"/>
              </w:rPr>
              <w:t>0520</w:t>
            </w:r>
            <w:r w:rsidRPr="00D92B3C">
              <w:rPr>
                <w:rFonts w:ascii="Times New Roman" w:hAnsi="Times New Roman" w:cs="Times New Roman"/>
                <w:color w:val="000000" w:themeColor="text1"/>
                <w:sz w:val="20"/>
                <w:szCs w:val="20"/>
                <w:lang w:val="en-GB"/>
              </w:rPr>
              <w:t>;</w:t>
            </w:r>
            <w:proofErr w:type="gramEnd"/>
          </w:p>
          <w:p w14:paraId="68ED702C" w14:textId="77777777"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C46C15" w:rsidRPr="00D92B3C">
              <w:rPr>
                <w:rFonts w:ascii="Times New Roman" w:hAnsi="Times New Roman" w:cs="Times New Roman"/>
                <w:color w:val="000000" w:themeColor="text1"/>
                <w:sz w:val="20"/>
                <w:szCs w:val="20"/>
                <w:lang w:val="en-GB"/>
              </w:rPr>
              <w:t>0600</w:t>
            </w:r>
            <w:r w:rsidRPr="00D92B3C">
              <w:rPr>
                <w:rFonts w:ascii="Times New Roman" w:hAnsi="Times New Roman" w:cs="Times New Roman"/>
                <w:color w:val="000000" w:themeColor="text1"/>
                <w:sz w:val="20"/>
                <w:szCs w:val="20"/>
                <w:lang w:val="en-GB"/>
              </w:rPr>
              <w:t>, which is required by the competent authority to be held in the form of CET1 capital. P2G shall be included only if communicated to the institution by the competent authority.</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P2G: to be made up of Tier 1 capital</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and (ii) as follows:</w:t>
            </w:r>
          </w:p>
          <w:p w14:paraId="09F52B98" w14:textId="77777777"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Tier 1 capital referred to in row </w:t>
            </w:r>
            <w:proofErr w:type="gramStart"/>
            <w:r w:rsidR="008B3670" w:rsidRPr="00D92B3C">
              <w:rPr>
                <w:rFonts w:ascii="Times New Roman" w:hAnsi="Times New Roman" w:cs="Times New Roman"/>
                <w:color w:val="000000" w:themeColor="text1"/>
                <w:sz w:val="20"/>
                <w:szCs w:val="20"/>
                <w:lang w:val="en-GB"/>
              </w:rPr>
              <w:t>0520</w:t>
            </w:r>
            <w:r w:rsidRPr="00D92B3C">
              <w:rPr>
                <w:rFonts w:ascii="Times New Roman" w:hAnsi="Times New Roman" w:cs="Times New Roman"/>
                <w:color w:val="000000" w:themeColor="text1"/>
                <w:sz w:val="20"/>
                <w:szCs w:val="20"/>
                <w:lang w:val="en-GB"/>
              </w:rPr>
              <w:t>;</w:t>
            </w:r>
            <w:proofErr w:type="gramEnd"/>
          </w:p>
          <w:p w14:paraId="1D9625AF" w14:textId="77777777"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8B3670" w:rsidRPr="00D92B3C">
              <w:rPr>
                <w:rFonts w:ascii="Times New Roman" w:hAnsi="Times New Roman" w:cs="Times New Roman"/>
                <w:color w:val="000000" w:themeColor="text1"/>
                <w:sz w:val="20"/>
                <w:szCs w:val="20"/>
                <w:lang w:val="en-GB"/>
              </w:rPr>
              <w:t>600</w:t>
            </w:r>
            <w:r w:rsidRPr="00D92B3C">
              <w:rPr>
                <w:rFonts w:ascii="Times New Roman" w:hAnsi="Times New Roman" w:cs="Times New Roman"/>
                <w:color w:val="000000" w:themeColor="text1"/>
                <w:sz w:val="20"/>
                <w:szCs w:val="20"/>
                <w:lang w:val="en-GB"/>
              </w:rPr>
              <w:t>, which is required by the competent authority to be held in the form of Tier 1 capital. P2G shall be included only if communicated to the institution by the competent authority.</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w:t>
            </w:r>
            <w:proofErr w:type="spellStart"/>
            <w:r w:rsidRPr="00D92B3C">
              <w:rPr>
                <w:rFonts w:ascii="Times New Roman" w:hAnsi="Times New Roman" w:cs="Times New Roman"/>
                <w:color w:val="000000" w:themeColor="text1"/>
                <w:sz w:val="20"/>
                <w:szCs w:val="20"/>
                <w:lang w:val="en-GB"/>
              </w:rPr>
              <w:t>i</w:t>
            </w:r>
            <w:proofErr w:type="spellEnd"/>
            <w:r w:rsidRPr="00D92B3C">
              <w:rPr>
                <w:rFonts w:ascii="Times New Roman" w:hAnsi="Times New Roman" w:cs="Times New Roman"/>
                <w:color w:val="000000" w:themeColor="text1"/>
                <w:sz w:val="20"/>
                <w:szCs w:val="20"/>
                <w:lang w:val="en-GB"/>
              </w:rPr>
              <w:t>)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bl>
    <w:p w14:paraId="4396EC85" w14:textId="77777777" w:rsidR="00FE3E96" w:rsidRPr="00D92B3C" w:rsidRDefault="00FE3E96" w:rsidP="00E13CE3">
      <w:pPr>
        <w:rPr>
          <w:rFonts w:ascii="Times New Roman" w:hAnsi="Times New Roman" w:cs="Times New Roman"/>
          <w:color w:val="000000" w:themeColor="text1"/>
          <w:sz w:val="20"/>
          <w:szCs w:val="20"/>
          <w:lang w:val="en-GB"/>
        </w:rPr>
      </w:pPr>
    </w:p>
    <w:p w14:paraId="0FFC8210"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34" w:name="_Toc492542324"/>
      <w:bookmarkStart w:id="135" w:name="_Toc509909042"/>
      <w:r w:rsidRPr="00D92B3C">
        <w:rPr>
          <w:rFonts w:ascii="Times New Roman" w:hAnsi="Times New Roman" w:cs="Times New Roman"/>
          <w:szCs w:val="20"/>
        </w:rPr>
        <w:t>Z 0</w:t>
      </w:r>
      <w:r w:rsidR="0009111C" w:rsidRPr="00D92B3C">
        <w:rPr>
          <w:rFonts w:ascii="Times New Roman" w:hAnsi="Times New Roman" w:cs="Times New Roman"/>
          <w:szCs w:val="20"/>
        </w:rPr>
        <w:t>4</w:t>
      </w:r>
      <w:r w:rsidR="00E13CE3" w:rsidRPr="00D92B3C">
        <w:rPr>
          <w:rFonts w:ascii="Times New Roman" w:hAnsi="Times New Roman" w:cs="Times New Roman"/>
          <w:szCs w:val="20"/>
        </w:rPr>
        <w:t xml:space="preserve">.00 - Intragroup financial </w:t>
      </w:r>
      <w:r w:rsidR="00446239" w:rsidRPr="00D92B3C">
        <w:rPr>
          <w:rFonts w:ascii="Times New Roman" w:hAnsi="Times New Roman" w:cs="Times New Roman"/>
          <w:szCs w:val="20"/>
        </w:rPr>
        <w:t>inter</w:t>
      </w:r>
      <w:r w:rsidR="00E13CE3" w:rsidRPr="00D92B3C">
        <w:rPr>
          <w:rFonts w:ascii="Times New Roman" w:hAnsi="Times New Roman" w:cs="Times New Roman"/>
          <w:szCs w:val="20"/>
        </w:rPr>
        <w:t>connections (IFC)</w:t>
      </w:r>
      <w:bookmarkEnd w:id="134"/>
      <w:bookmarkEnd w:id="135"/>
    </w:p>
    <w:p w14:paraId="651647D3" w14:textId="77777777" w:rsidR="00E13CE3" w:rsidRPr="00D92B3C" w:rsidRDefault="00AD2380" w:rsidP="00EC261B">
      <w:pPr>
        <w:pStyle w:val="Instructionsberschrift3"/>
        <w:rPr>
          <w:lang w:val="en-GB"/>
        </w:rPr>
      </w:pPr>
      <w:r w:rsidRPr="00D92B3C">
        <w:rPr>
          <w:lang w:val="en-GB"/>
        </w:rPr>
        <w:t>General remarks</w:t>
      </w:r>
    </w:p>
    <w:p w14:paraId="22CE4358" w14:textId="77777777"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296779" w:rsidRPr="00D92B3C">
        <w:rPr>
          <w:rFonts w:ascii="Times New Roman" w:hAnsi="Times New Roman" w:cs="Times New Roman"/>
          <w:sz w:val="20"/>
          <w:szCs w:val="20"/>
          <w:lang w:val="en-GB"/>
        </w:rPr>
        <w:t xml:space="preserve">requires information on </w:t>
      </w:r>
      <w:r w:rsidRPr="00D92B3C">
        <w:rPr>
          <w:rFonts w:ascii="Times New Roman" w:hAnsi="Times New Roman" w:cs="Times New Roman"/>
          <w:sz w:val="20"/>
          <w:szCs w:val="20"/>
          <w:lang w:val="en-GB"/>
        </w:rPr>
        <w:t>intragroup liabilities not excluded from bail-in</w:t>
      </w:r>
      <w:r w:rsidR="0071735F" w:rsidRPr="00D92B3C">
        <w:rPr>
          <w:rFonts w:ascii="Times New Roman" w:hAnsi="Times New Roman" w:cs="Times New Roman"/>
          <w:sz w:val="20"/>
          <w:szCs w:val="20"/>
          <w:lang w:val="en-GB"/>
        </w:rPr>
        <w:t xml:space="preserve">, capital instruments </w:t>
      </w:r>
      <w:r w:rsidRPr="00D92B3C">
        <w:rPr>
          <w:rFonts w:ascii="Times New Roman" w:hAnsi="Times New Roman" w:cs="Times New Roman"/>
          <w:sz w:val="20"/>
          <w:szCs w:val="20"/>
          <w:lang w:val="en-GB"/>
        </w:rPr>
        <w:t xml:space="preserve">and guarantees. </w:t>
      </w:r>
    </w:p>
    <w:p w14:paraId="5DFA4AB4" w14:textId="77777777"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All financial interconnections between relevant legal entities that are included in the consolidated financial statements shall be reported. Reported amounts shall be aggregated where they pertain to the same counterparties (both </w:t>
      </w:r>
      <w:proofErr w:type="spellStart"/>
      <w:r w:rsidRPr="00D92B3C">
        <w:rPr>
          <w:rFonts w:ascii="Times New Roman" w:hAnsi="Times New Roman" w:cs="Times New Roman"/>
          <w:sz w:val="20"/>
          <w:szCs w:val="20"/>
          <w:lang w:val="en-GB"/>
        </w:rPr>
        <w:t>issuer</w:t>
      </w:r>
      <w:proofErr w:type="spellEnd"/>
      <w:r w:rsidRPr="00D92B3C">
        <w:rPr>
          <w:rFonts w:ascii="Times New Roman" w:hAnsi="Times New Roman" w:cs="Times New Roman"/>
          <w:sz w:val="20"/>
          <w:szCs w:val="20"/>
          <w:lang w:val="en-GB"/>
        </w:rPr>
        <w:t xml:space="preserve"> or guaranteed entity, and creditor, holder or guarantee provider) and the same type of liabilities, capital instruments or guarantees.</w:t>
      </w:r>
    </w:p>
    <w:p w14:paraId="6610BD05" w14:textId="77777777"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w:t>
      </w:r>
      <w:r w:rsidR="004D27A1" w:rsidRPr="00D92B3C">
        <w:rPr>
          <w:rFonts w:ascii="Times New Roman" w:hAnsi="Times New Roman" w:cs="Times New Roman"/>
          <w:sz w:val="20"/>
          <w:szCs w:val="20"/>
          <w:lang w:val="en-GB"/>
        </w:rPr>
        <w:t xml:space="preserve">values reported </w:t>
      </w:r>
      <w:r w:rsidR="004524FA" w:rsidRPr="00D92B3C">
        <w:rPr>
          <w:rFonts w:ascii="Times New Roman" w:hAnsi="Times New Roman" w:cs="Times New Roman"/>
          <w:sz w:val="20"/>
          <w:szCs w:val="20"/>
          <w:lang w:val="en-GB"/>
        </w:rPr>
        <w:t>i</w:t>
      </w:r>
      <w:r w:rsidR="004D27A1" w:rsidRPr="00D92B3C">
        <w:rPr>
          <w:rFonts w:ascii="Times New Roman" w:hAnsi="Times New Roman" w:cs="Times New Roman"/>
          <w:sz w:val="20"/>
          <w:szCs w:val="20"/>
          <w:lang w:val="en-GB"/>
        </w:rPr>
        <w:t xml:space="preserve">n </w:t>
      </w:r>
      <w:r w:rsidRPr="00D92B3C">
        <w:rPr>
          <w:rFonts w:ascii="Times New Roman" w:hAnsi="Times New Roman" w:cs="Times New Roman"/>
          <w:sz w:val="20"/>
          <w:szCs w:val="20"/>
          <w:lang w:val="en-GB"/>
        </w:rPr>
        <w:t xml:space="preserve">columns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040</w:t>
      </w:r>
      <w:r w:rsidR="004D27A1" w:rsidRPr="00D92B3C">
        <w:rPr>
          <w:rFonts w:ascii="Times New Roman" w:hAnsi="Times New Roman" w:cs="Times New Roman"/>
          <w:sz w:val="20"/>
          <w:szCs w:val="20"/>
          <w:lang w:val="en-GB"/>
        </w:rPr>
        <w:t xml:space="preserve"> and</w:t>
      </w:r>
      <w:r w:rsidRPr="00D92B3C">
        <w:rPr>
          <w:rFonts w:ascii="Times New Roman" w:hAnsi="Times New Roman" w:cs="Times New Roman"/>
          <w:sz w:val="20"/>
          <w:szCs w:val="20"/>
          <w:lang w:val="en-GB"/>
        </w:rPr>
        <w:t xml:space="preserve">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050</w:t>
      </w:r>
      <w:r w:rsidR="004D27A1" w:rsidRPr="00D92B3C">
        <w:rPr>
          <w:rFonts w:ascii="Times New Roman" w:hAnsi="Times New Roman" w:cs="Times New Roman"/>
          <w:sz w:val="20"/>
          <w:szCs w:val="20"/>
          <w:lang w:val="en-GB"/>
        </w:rPr>
        <w:t xml:space="preserve"> of this </w:t>
      </w:r>
      <w:proofErr w:type="gramStart"/>
      <w:r w:rsidR="004D27A1" w:rsidRPr="00D92B3C">
        <w:rPr>
          <w:rFonts w:ascii="Times New Roman" w:hAnsi="Times New Roman" w:cs="Times New Roman"/>
          <w:sz w:val="20"/>
          <w:szCs w:val="20"/>
          <w:lang w:val="en-GB"/>
        </w:rPr>
        <w:t>template</w:t>
      </w:r>
      <w:proofErr w:type="gramEnd"/>
      <w:r w:rsidR="004D27A1" w:rsidRPr="00D92B3C">
        <w:rPr>
          <w:rFonts w:ascii="Times New Roman" w:hAnsi="Times New Roman" w:cs="Times New Roman"/>
          <w:sz w:val="20"/>
          <w:szCs w:val="20"/>
          <w:lang w:val="en-GB"/>
        </w:rPr>
        <w:t xml:space="preserve"> forms a primary key which has to be unique for </w:t>
      </w:r>
      <w:r w:rsidRPr="00D92B3C">
        <w:rPr>
          <w:rFonts w:ascii="Times New Roman" w:hAnsi="Times New Roman" w:cs="Times New Roman"/>
          <w:sz w:val="20"/>
          <w:szCs w:val="20"/>
          <w:lang w:val="en-GB"/>
        </w:rPr>
        <w:t>each row of the template.</w:t>
      </w:r>
    </w:p>
    <w:p w14:paraId="2B305CA8" w14:textId="77777777" w:rsidR="00E13CE3" w:rsidRPr="00D92B3C" w:rsidRDefault="00E13CE3" w:rsidP="00715DA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010-</w:t>
            </w: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 xml:space="preserve">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Issuer </w:t>
            </w:r>
            <w:r w:rsidR="00041C77" w:rsidRPr="00D92B3C">
              <w:rPr>
                <w:rFonts w:ascii="Times New Roman" w:hAnsi="Times New Roman" w:cs="Times New Roman"/>
                <w:b/>
                <w:bCs/>
                <w:color w:val="000000" w:themeColor="text1"/>
                <w:sz w:val="20"/>
                <w:szCs w:val="20"/>
                <w:lang w:val="en-GB"/>
              </w:rPr>
              <w:t>or guarantee</w:t>
            </w:r>
            <w:r w:rsidR="00001AE9" w:rsidRPr="00D92B3C">
              <w:rPr>
                <w:rFonts w:ascii="Times New Roman" w:hAnsi="Times New Roman" w:cs="Times New Roman"/>
                <w:b/>
                <w:bCs/>
                <w:color w:val="000000" w:themeColor="text1"/>
                <w:sz w:val="20"/>
                <w:szCs w:val="20"/>
                <w:lang w:val="en-GB"/>
              </w:rPr>
              <w:t>d entity</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issues the liabilities or capital </w:t>
            </w:r>
            <w:proofErr w:type="gramStart"/>
            <w:r w:rsidRPr="00D92B3C">
              <w:rPr>
                <w:rFonts w:ascii="Times New Roman" w:eastAsia="Cambria" w:hAnsi="Times New Roman" w:cs="Times New Roman"/>
                <w:color w:val="000000" w:themeColor="text1"/>
                <w:spacing w:val="-2"/>
                <w:w w:val="95"/>
                <w:sz w:val="20"/>
                <w:szCs w:val="20"/>
                <w:lang w:val="en-GB"/>
              </w:rPr>
              <w:t>instrument, or</w:t>
            </w:r>
            <w:proofErr w:type="gramEnd"/>
            <w:r w:rsidRPr="00D92B3C">
              <w:rPr>
                <w:rFonts w:ascii="Times New Roman" w:eastAsia="Cambria" w:hAnsi="Times New Roman" w:cs="Times New Roman"/>
                <w:color w:val="000000" w:themeColor="text1"/>
                <w:spacing w:val="-2"/>
                <w:w w:val="95"/>
                <w:sz w:val="20"/>
                <w:szCs w:val="20"/>
                <w:lang w:val="en-GB"/>
              </w:rPr>
              <w:t xml:space="preserve"> is the guaranteed entity.</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1F5428C4" w14:textId="77777777"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FD3807" w:rsidRPr="00D92B3C">
              <w:rPr>
                <w:rFonts w:ascii="Times New Roman" w:eastAsia="Cambria" w:hAnsi="Times New Roman" w:cs="Times New Roman"/>
                <w:color w:val="000000" w:themeColor="text1"/>
                <w:spacing w:val="-2"/>
                <w:w w:val="95"/>
                <w:sz w:val="20"/>
                <w:szCs w:val="20"/>
                <w:lang w:val="en-GB"/>
              </w:rPr>
              <w:t>E</w:t>
            </w:r>
            <w:r w:rsidR="00F244B8"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name listed in column 0</w:t>
            </w:r>
            <w:r w:rsidR="00911DB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15332D51" w14:textId="77777777"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of the</w:t>
            </w:r>
            <w:r w:rsidR="006A519F" w:rsidRPr="00D92B3C">
              <w:rPr>
                <w:rFonts w:ascii="Times New Roman" w:eastAsia="Cambria" w:hAnsi="Times New Roman" w:cs="Times New Roman"/>
                <w:color w:val="000000" w:themeColor="text1"/>
                <w:spacing w:val="-2"/>
                <w:w w:val="95"/>
                <w:sz w:val="20"/>
                <w:szCs w:val="20"/>
                <w:lang w:val="en-GB"/>
              </w:rPr>
              <w:t xml:space="preserve"> </w:t>
            </w:r>
            <w:r w:rsidR="00911DB3" w:rsidRPr="00D92B3C">
              <w:rPr>
                <w:rFonts w:ascii="Times New Roman" w:eastAsia="Cambria" w:hAnsi="Times New Roman" w:cs="Times New Roman"/>
                <w:color w:val="000000" w:themeColor="text1"/>
                <w:spacing w:val="-2"/>
                <w:w w:val="95"/>
                <w:sz w:val="20"/>
                <w:szCs w:val="20"/>
                <w:lang w:val="en-GB"/>
              </w:rPr>
              <w:t>i</w:t>
            </w:r>
            <w:r w:rsidR="006A519F" w:rsidRPr="00D92B3C">
              <w:rPr>
                <w:rFonts w:ascii="Times New Roman" w:eastAsia="Cambria" w:hAnsi="Times New Roman" w:cs="Times New Roman"/>
                <w:color w:val="000000" w:themeColor="text1"/>
                <w:spacing w:val="-2"/>
                <w:w w:val="95"/>
                <w:sz w:val="20"/>
                <w:szCs w:val="20"/>
                <w:lang w:val="en-GB"/>
              </w:rPr>
              <w:t>ssuer</w:t>
            </w:r>
            <w:r w:rsidR="00EB3B99" w:rsidRPr="00D92B3C">
              <w:rPr>
                <w:rFonts w:ascii="Times New Roman" w:eastAsia="Cambria" w:hAnsi="Times New Roman" w:cs="Times New Roman"/>
                <w:color w:val="000000" w:themeColor="text1"/>
                <w:spacing w:val="-2"/>
                <w:w w:val="95"/>
                <w:sz w:val="20"/>
                <w:szCs w:val="20"/>
                <w:lang w:val="en-GB"/>
              </w:rPr>
              <w:t xml:space="preserve"> or guarantee recip</w:t>
            </w:r>
            <w:r w:rsidR="00DD4C0F" w:rsidRPr="00D92B3C">
              <w:rPr>
                <w:rFonts w:ascii="Times New Roman" w:eastAsia="Cambria" w:hAnsi="Times New Roman" w:cs="Times New Roman"/>
                <w:color w:val="000000" w:themeColor="text1"/>
                <w:spacing w:val="-2"/>
                <w:w w:val="95"/>
                <w:sz w:val="20"/>
                <w:szCs w:val="20"/>
                <w:lang w:val="en-GB"/>
              </w:rPr>
              <w:t>i</w:t>
            </w:r>
            <w:r w:rsidR="00EB3B99" w:rsidRPr="00D92B3C">
              <w:rPr>
                <w:rFonts w:ascii="Times New Roman" w:eastAsia="Cambria" w:hAnsi="Times New Roman" w:cs="Times New Roman"/>
                <w:color w:val="000000" w:themeColor="text1"/>
                <w:spacing w:val="-2"/>
                <w:w w:val="95"/>
                <w:sz w:val="20"/>
                <w:szCs w:val="20"/>
                <w:lang w:val="en-GB"/>
              </w:rPr>
              <w:t>ent</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 if not available a code under a uniform codification applicable in the Union, or if not available a national code.</w:t>
            </w:r>
          </w:p>
          <w:p w14:paraId="675E2CC1" w14:textId="77777777"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22E7C806" w14:textId="77777777"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code </w:t>
            </w:r>
            <w:r w:rsidR="006547BE" w:rsidRPr="00D92B3C">
              <w:rPr>
                <w:rFonts w:ascii="Times New Roman" w:eastAsia="Cambria" w:hAnsi="Times New Roman" w:cs="Times New Roman"/>
                <w:color w:val="000000" w:themeColor="text1"/>
                <w:spacing w:val="-2"/>
                <w:w w:val="95"/>
                <w:sz w:val="20"/>
                <w:szCs w:val="20"/>
                <w:lang w:val="en-GB"/>
              </w:rPr>
              <w:t>m</w:t>
            </w:r>
            <w:r w:rsidR="004D27A1" w:rsidRPr="00D92B3C">
              <w:rPr>
                <w:rFonts w:ascii="Times New Roman" w:eastAsia="Cambria" w:hAnsi="Times New Roman" w:cs="Times New Roman"/>
                <w:color w:val="000000" w:themeColor="text1"/>
                <w:spacing w:val="-2"/>
                <w:w w:val="95"/>
                <w:sz w:val="20"/>
                <w:szCs w:val="20"/>
                <w:lang w:val="en-GB"/>
              </w:rPr>
              <w:t xml:space="preserve">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code </w:t>
            </w:r>
            <w:r w:rsidR="004D27A1" w:rsidRPr="00D92B3C">
              <w:rPr>
                <w:rFonts w:ascii="Times New Roman" w:eastAsia="Cambria" w:hAnsi="Times New Roman" w:cs="Times New Roman"/>
                <w:color w:val="000000" w:themeColor="text1"/>
                <w:spacing w:val="-2"/>
                <w:w w:val="95"/>
                <w:sz w:val="20"/>
                <w:szCs w:val="20"/>
                <w:lang w:val="en-GB"/>
              </w:rPr>
              <w:t>listed in column 0</w:t>
            </w:r>
            <w:r w:rsidR="00C8777C" w:rsidRPr="00D92B3C">
              <w:rPr>
                <w:rFonts w:ascii="Times New Roman" w:eastAsia="Cambria" w:hAnsi="Times New Roman" w:cs="Times New Roman"/>
                <w:color w:val="000000" w:themeColor="text1"/>
                <w:spacing w:val="-2"/>
                <w:w w:val="95"/>
                <w:sz w:val="20"/>
                <w:szCs w:val="20"/>
                <w:lang w:val="en-GB"/>
              </w:rPr>
              <w:t>0</w:t>
            </w:r>
            <w:r w:rsidR="004D27A1" w:rsidRPr="00D92B3C">
              <w:rPr>
                <w:rFonts w:ascii="Times New Roman" w:eastAsia="Cambria" w:hAnsi="Times New Roman" w:cs="Times New Roman"/>
                <w:color w:val="000000" w:themeColor="text1"/>
                <w:spacing w:val="-2"/>
                <w:w w:val="95"/>
                <w:sz w:val="20"/>
                <w:szCs w:val="20"/>
                <w:lang w:val="en-GB"/>
              </w:rPr>
              <w:t>40.</w:t>
            </w:r>
          </w:p>
          <w:p w14:paraId="30F154D7" w14:textId="77777777"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Creditor, holder </w:t>
            </w:r>
            <w:r w:rsidR="00041C77" w:rsidRPr="00D92B3C">
              <w:rPr>
                <w:rFonts w:ascii="Times New Roman" w:hAnsi="Times New Roman" w:cs="Times New Roman"/>
                <w:b/>
                <w:bCs/>
                <w:color w:val="000000" w:themeColor="text1"/>
                <w:sz w:val="20"/>
                <w:szCs w:val="20"/>
                <w:lang w:val="en-GB"/>
              </w:rPr>
              <w:t>or guarantee provider</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w:t>
            </w:r>
            <w:r w:rsidR="00790C3B" w:rsidRPr="00D92B3C">
              <w:rPr>
                <w:rFonts w:ascii="Times New Roman" w:eastAsia="Cambria" w:hAnsi="Times New Roman" w:cs="Times New Roman"/>
                <w:color w:val="000000" w:themeColor="text1"/>
                <w:spacing w:val="-2"/>
                <w:w w:val="95"/>
                <w:sz w:val="20"/>
                <w:szCs w:val="20"/>
                <w:lang w:val="en-GB"/>
              </w:rPr>
              <w:t xml:space="preserve">is </w:t>
            </w:r>
            <w:r w:rsidR="00C8777C" w:rsidRPr="00D92B3C">
              <w:rPr>
                <w:rFonts w:ascii="Times New Roman" w:eastAsia="Cambria" w:hAnsi="Times New Roman" w:cs="Times New Roman"/>
                <w:color w:val="000000" w:themeColor="text1"/>
                <w:spacing w:val="-2"/>
                <w:w w:val="95"/>
                <w:sz w:val="20"/>
                <w:szCs w:val="20"/>
                <w:lang w:val="en-GB"/>
              </w:rPr>
              <w:t xml:space="preserve">the </w:t>
            </w:r>
            <w:r w:rsidR="00790C3B" w:rsidRPr="00D92B3C">
              <w:rPr>
                <w:rFonts w:ascii="Times New Roman" w:eastAsia="Cambria" w:hAnsi="Times New Roman" w:cs="Times New Roman"/>
                <w:color w:val="000000" w:themeColor="text1"/>
                <w:spacing w:val="-2"/>
                <w:w w:val="95"/>
                <w:sz w:val="20"/>
                <w:szCs w:val="20"/>
                <w:lang w:val="en-GB"/>
              </w:rPr>
              <w:t xml:space="preserve">creditor to the liability, holds the capital instrument </w:t>
            </w:r>
            <w:r w:rsidRPr="00D92B3C">
              <w:rPr>
                <w:rFonts w:ascii="Times New Roman" w:eastAsia="Cambria" w:hAnsi="Times New Roman" w:cs="Times New Roman"/>
                <w:color w:val="000000" w:themeColor="text1"/>
                <w:spacing w:val="-2"/>
                <w:w w:val="95"/>
                <w:sz w:val="20"/>
                <w:szCs w:val="20"/>
                <w:lang w:val="en-GB"/>
              </w:rPr>
              <w:t xml:space="preserve">or </w:t>
            </w:r>
            <w:r w:rsidR="00041C77" w:rsidRPr="00D92B3C">
              <w:rPr>
                <w:rFonts w:ascii="Times New Roman" w:eastAsia="Cambria" w:hAnsi="Times New Roman" w:cs="Times New Roman"/>
                <w:color w:val="000000" w:themeColor="text1"/>
                <w:spacing w:val="-2"/>
                <w:w w:val="95"/>
                <w:sz w:val="20"/>
                <w:szCs w:val="20"/>
                <w:lang w:val="en-GB"/>
              </w:rPr>
              <w:t xml:space="preserve">provides </w:t>
            </w:r>
            <w:r w:rsidRPr="00D92B3C">
              <w:rPr>
                <w:rFonts w:ascii="Times New Roman" w:eastAsia="Cambria" w:hAnsi="Times New Roman" w:cs="Times New Roman"/>
                <w:color w:val="000000" w:themeColor="text1"/>
                <w:spacing w:val="-2"/>
                <w:w w:val="95"/>
                <w:sz w:val="20"/>
                <w:szCs w:val="20"/>
                <w:lang w:val="en-GB"/>
              </w:rPr>
              <w:t>the guarantee</w:t>
            </w:r>
            <w:r w:rsidR="00C8777C"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entity </w:t>
            </w:r>
            <w:r w:rsidRPr="00D92B3C">
              <w:rPr>
                <w:rFonts w:ascii="Times New Roman" w:eastAsia="Cambria" w:hAnsi="Times New Roman" w:cs="Times New Roman"/>
                <w:color w:val="000000" w:themeColor="text1"/>
                <w:spacing w:val="-2"/>
                <w:w w:val="95"/>
                <w:sz w:val="20"/>
                <w:szCs w:val="20"/>
                <w:lang w:val="en-GB"/>
              </w:rPr>
              <w:t xml:space="preserve">name listed in column </w:t>
            </w:r>
            <w:r w:rsidR="0042518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C3E248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code of the </w:t>
            </w:r>
            <w:r w:rsidR="00FB61BA" w:rsidRPr="00D92B3C">
              <w:rPr>
                <w:rFonts w:ascii="Times New Roman" w:eastAsia="Cambria" w:hAnsi="Times New Roman" w:cs="Times New Roman"/>
                <w:color w:val="000000" w:themeColor="text1"/>
                <w:spacing w:val="-2"/>
                <w:w w:val="95"/>
                <w:sz w:val="20"/>
                <w:szCs w:val="20"/>
                <w:lang w:val="en-GB"/>
              </w:rPr>
              <w:t>Creditor, holder or guarantee provider</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 if not available a code under a uniform codification applicable in the Union, or if not available a national code.</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code </w:t>
            </w:r>
            <w:r w:rsidRPr="00D92B3C">
              <w:rPr>
                <w:rFonts w:ascii="Times New Roman" w:eastAsia="Cambria" w:hAnsi="Times New Roman" w:cs="Times New Roman"/>
                <w:color w:val="000000" w:themeColor="text1"/>
                <w:spacing w:val="-2"/>
                <w:w w:val="95"/>
                <w:sz w:val="20"/>
                <w:szCs w:val="20"/>
                <w:lang w:val="en-GB"/>
              </w:rPr>
              <w:t>listed in column 0</w:t>
            </w:r>
            <w:r w:rsidR="00C8777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50- 0</w:t>
            </w:r>
            <w:r w:rsidR="00AF56D5" w:rsidRPr="00D92B3C">
              <w:rPr>
                <w:rFonts w:ascii="Times New Roman" w:hAnsi="Times New Roman" w:cs="Times New Roman"/>
                <w:color w:val="000000" w:themeColor="text1"/>
                <w:sz w:val="20"/>
                <w:szCs w:val="20"/>
                <w:lang w:val="en-GB"/>
              </w:rPr>
              <w:t>0</w:t>
            </w:r>
            <w:ins w:id="136" w:author="EBA staff" w:date="2021-02-10T12:29:00Z">
              <w:r w:rsidR="00167158">
                <w:rPr>
                  <w:rFonts w:ascii="Times New Roman" w:hAnsi="Times New Roman" w:cs="Times New Roman"/>
                  <w:color w:val="000000" w:themeColor="text1"/>
                  <w:sz w:val="20"/>
                  <w:szCs w:val="20"/>
                  <w:lang w:val="en-GB"/>
                </w:rPr>
                <w:t>8</w:t>
              </w:r>
            </w:ins>
            <w:del w:id="137" w:author="EBA staff" w:date="2021-02-10T12:29:00Z">
              <w:r w:rsidRPr="00D92B3C" w:rsidDel="00167158">
                <w:rPr>
                  <w:rFonts w:ascii="Times New Roman" w:hAnsi="Times New Roman" w:cs="Times New Roman"/>
                  <w:color w:val="000000" w:themeColor="text1"/>
                  <w:sz w:val="20"/>
                  <w:szCs w:val="20"/>
                  <w:lang w:val="en-GB"/>
                </w:rPr>
                <w:delText>7</w:delText>
              </w:r>
            </w:del>
            <w:r w:rsidRPr="00D92B3C">
              <w:rPr>
                <w:rFonts w:ascii="Times New Roman" w:hAnsi="Times New Roman" w:cs="Times New Roman"/>
                <w:color w:val="000000" w:themeColor="text1"/>
                <w:sz w:val="20"/>
                <w:szCs w:val="20"/>
                <w:lang w:val="en-GB"/>
              </w:rPr>
              <w:t xml:space="preserve">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Financial interconnection</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field d</w:t>
            </w:r>
            <w:r w:rsidR="004D27A1" w:rsidRPr="00D92B3C">
              <w:rPr>
                <w:rFonts w:ascii="Times New Roman" w:eastAsia="Cambria" w:hAnsi="Times New Roman" w:cs="Times New Roman"/>
                <w:color w:val="000000" w:themeColor="text1"/>
                <w:spacing w:val="-2"/>
                <w:w w:val="95"/>
                <w:sz w:val="20"/>
                <w:szCs w:val="20"/>
                <w:lang w:val="en-GB"/>
              </w:rPr>
              <w:t xml:space="preserve">escribes the financial interconnection between </w:t>
            </w:r>
            <w:r w:rsidR="008B1E5A"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 xml:space="preserve">relevant legal </w:t>
            </w:r>
            <w:r w:rsidR="004D27A1" w:rsidRPr="00D92B3C">
              <w:rPr>
                <w:rFonts w:ascii="Times New Roman" w:eastAsia="Cambria" w:hAnsi="Times New Roman" w:cs="Times New Roman"/>
                <w:color w:val="000000" w:themeColor="text1"/>
                <w:spacing w:val="-2"/>
                <w:w w:val="95"/>
                <w:sz w:val="20"/>
                <w:szCs w:val="20"/>
                <w:lang w:val="en-GB"/>
              </w:rPr>
              <w:t>entit</w:t>
            </w:r>
            <w:r w:rsidR="008B1E5A" w:rsidRPr="00D92B3C">
              <w:rPr>
                <w:rFonts w:ascii="Times New Roman" w:eastAsia="Cambria" w:hAnsi="Times New Roman" w:cs="Times New Roman"/>
                <w:color w:val="000000" w:themeColor="text1"/>
                <w:spacing w:val="-2"/>
                <w:w w:val="95"/>
                <w:sz w:val="20"/>
                <w:szCs w:val="20"/>
                <w:lang w:val="en-GB"/>
              </w:rPr>
              <w:t>ies</w:t>
            </w:r>
            <w:r w:rsidR="004D27A1"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 be chosen </w:t>
            </w:r>
            <w:r w:rsidR="008B1E5A" w:rsidRPr="00D92B3C">
              <w:rPr>
                <w:rFonts w:ascii="Times New Roman" w:eastAsia="Cambria" w:hAnsi="Times New Roman" w:cs="Times New Roman"/>
                <w:color w:val="000000" w:themeColor="text1"/>
                <w:spacing w:val="-2"/>
                <w:w w:val="95"/>
                <w:sz w:val="20"/>
                <w:szCs w:val="20"/>
                <w:lang w:val="en-GB"/>
              </w:rPr>
              <w:t xml:space="preserve">from </w:t>
            </w:r>
            <w:r w:rsidRPr="00D92B3C">
              <w:rPr>
                <w:rFonts w:ascii="Times New Roman" w:eastAsia="Cambria" w:hAnsi="Times New Roman" w:cs="Times New Roman"/>
                <w:color w:val="000000" w:themeColor="text1"/>
                <w:spacing w:val="-2"/>
                <w:w w:val="95"/>
                <w:sz w:val="20"/>
                <w:szCs w:val="20"/>
                <w:lang w:val="en-GB"/>
              </w:rPr>
              <w:t xml:space="preserve">the following </w:t>
            </w:r>
            <w:r w:rsidR="008B1E5A" w:rsidRPr="00D92B3C">
              <w:rPr>
                <w:rFonts w:ascii="Times New Roman" w:eastAsia="Cambria" w:hAnsi="Times New Roman" w:cs="Times New Roman"/>
                <w:color w:val="000000" w:themeColor="text1"/>
                <w:spacing w:val="-2"/>
                <w:w w:val="95"/>
                <w:sz w:val="20"/>
                <w:szCs w:val="20"/>
                <w:lang w:val="en-GB"/>
              </w:rPr>
              <w:t>list</w:t>
            </w:r>
            <w:r w:rsidRPr="00D92B3C">
              <w:rPr>
                <w:rFonts w:ascii="Times New Roman" w:eastAsia="Cambria" w:hAnsi="Times New Roman" w:cs="Times New Roman"/>
                <w:color w:val="000000" w:themeColor="text1"/>
                <w:spacing w:val="-2"/>
                <w:w w:val="95"/>
                <w:sz w:val="20"/>
                <w:szCs w:val="20"/>
                <w:lang w:val="en-GB"/>
              </w:rPr>
              <w:t>:</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Liabilities</w:t>
            </w:r>
          </w:p>
          <w:p w14:paraId="1C7DC402" w14:textId="77777777"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but preferential</w:t>
            </w:r>
          </w:p>
          <w:p w14:paraId="1FD540A5" w14:textId="77777777"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310</w:t>
            </w:r>
          </w:p>
          <w:p w14:paraId="531DAB18"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and not preferential</w:t>
            </w:r>
          </w:p>
          <w:p w14:paraId="3439978E" w14:textId="7777777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320</w:t>
            </w:r>
          </w:p>
          <w:p w14:paraId="2077E247"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Liabilities arising from derivatives (Close-Out Amounts)</w:t>
            </w:r>
          </w:p>
          <w:p w14:paraId="32308068" w14:textId="77777777"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330</w:t>
            </w:r>
          </w:p>
          <w:p w14:paraId="09BADB9E"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Uncollateralised secured liabilities</w:t>
            </w:r>
          </w:p>
          <w:p w14:paraId="6087FAF6" w14:textId="7777777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340</w:t>
            </w:r>
          </w:p>
          <w:p w14:paraId="5BB3A2E8"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Structured notes</w:t>
            </w:r>
          </w:p>
          <w:p w14:paraId="157D7B92" w14:textId="77777777"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350</w:t>
            </w:r>
          </w:p>
          <w:p w14:paraId="09FA48FD"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unsecured liabilities</w:t>
            </w:r>
          </w:p>
          <w:p w14:paraId="61CEC72F"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360</w:t>
            </w:r>
          </w:p>
          <w:p w14:paraId="54BC3588" w14:textId="77777777" w:rsidR="00863F05" w:rsidRPr="00D92B3C" w:rsidRDefault="00863F05" w:rsidP="00BF16D7">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non-preferred liabilities</w:t>
            </w:r>
          </w:p>
          <w:p w14:paraId="535E8BFB" w14:textId="77777777"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365</w:t>
            </w:r>
          </w:p>
          <w:p w14:paraId="6D2CF366"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Subordinated liabilities</w:t>
            </w:r>
          </w:p>
          <w:p w14:paraId="70827A60" w14:textId="77777777"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370</w:t>
            </w:r>
          </w:p>
          <w:p w14:paraId="589DAB7C"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Other MREL eligible liabilities</w:t>
            </w:r>
          </w:p>
          <w:p w14:paraId="33C8A291"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380</w:t>
            </w:r>
          </w:p>
          <w:p w14:paraId="33116B72"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Non-financial liabilities</w:t>
            </w:r>
          </w:p>
          <w:p w14:paraId="3E53B4EE"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390</w:t>
            </w:r>
          </w:p>
          <w:p w14:paraId="2C50D100"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Residual liabilities</w:t>
            </w:r>
          </w:p>
          <w:p w14:paraId="336EABDE"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400</w:t>
            </w:r>
            <w:r w:rsidR="006C0300" w:rsidRPr="00D92B3C">
              <w:rPr>
                <w:rFonts w:ascii="Times New Roman" w:eastAsia="Cambria" w:hAnsi="Times New Roman"/>
                <w:color w:val="000000" w:themeColor="text1"/>
                <w:spacing w:val="-2"/>
                <w:w w:val="95"/>
                <w:sz w:val="20"/>
                <w:szCs w:val="20"/>
              </w:rPr>
              <w:t xml:space="preserve">. </w:t>
            </w:r>
            <w:r w:rsidR="00CF2F2B" w:rsidRPr="00D92B3C">
              <w:rPr>
                <w:rFonts w:ascii="Times New Roman" w:eastAsia="Cambria" w:hAnsi="Times New Roman"/>
                <w:color w:val="000000" w:themeColor="text1"/>
                <w:spacing w:val="-2"/>
                <w:w w:val="95"/>
                <w:sz w:val="20"/>
                <w:szCs w:val="20"/>
              </w:rPr>
              <w:t>Any liability not captured by any of the preceding items</w:t>
            </w:r>
            <w:r w:rsidR="004D27A1" w:rsidRPr="00D92B3C">
              <w:rPr>
                <w:rFonts w:ascii="Times New Roman" w:eastAsia="Cambria" w:hAnsi="Times New Roman"/>
                <w:color w:val="000000" w:themeColor="text1"/>
                <w:spacing w:val="-2"/>
                <w:w w:val="95"/>
                <w:sz w:val="20"/>
                <w:szCs w:val="20"/>
              </w:rPr>
              <w:t>.</w:t>
            </w:r>
          </w:p>
          <w:p w14:paraId="37C42656"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Tier 2 Capital</w:t>
            </w:r>
          </w:p>
          <w:p w14:paraId="7AFF7E0A"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00B62B8A" w:rsidRPr="00D92B3C">
              <w:rPr>
                <w:rFonts w:ascii="Times New Roman" w:eastAsia="Cambria" w:hAnsi="Times New Roman"/>
                <w:color w:val="000000" w:themeColor="text1"/>
                <w:spacing w:val="-2"/>
                <w:w w:val="95"/>
                <w:sz w:val="20"/>
                <w:szCs w:val="20"/>
              </w:rPr>
              <w:t>2.00 (</w:t>
            </w:r>
            <w:r w:rsidRPr="00D92B3C">
              <w:rPr>
                <w:rFonts w:ascii="Times New Roman" w:eastAsia="Cambria" w:hAnsi="Times New Roman"/>
                <w:color w:val="000000" w:themeColor="text1"/>
                <w:spacing w:val="-2"/>
                <w:w w:val="95"/>
                <w:sz w:val="20"/>
                <w:szCs w:val="20"/>
              </w:rPr>
              <w:t xml:space="preserve">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530</w:t>
            </w:r>
          </w:p>
          <w:p w14:paraId="36934CCE"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Additional Tier 1 Capital</w:t>
            </w:r>
          </w:p>
          <w:p w14:paraId="4BF64863" w14:textId="77777777"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520</w:t>
            </w:r>
          </w:p>
          <w:p w14:paraId="4243D7BB" w14:textId="77777777"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Common Equity Tier 1 Capital</w:t>
            </w:r>
          </w:p>
          <w:p w14:paraId="3FB7EBA3" w14:textId="77777777"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Guarantees</w:t>
            </w:r>
          </w:p>
          <w:p w14:paraId="2597126C"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Issuance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on specific instruments/liabilities that have been issued</w:t>
            </w:r>
          </w:p>
          <w:p w14:paraId="3C43C3CF"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Counterparty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granted to a specific counterparty of the institution</w:t>
            </w:r>
          </w:p>
          <w:p w14:paraId="5309C661"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Unlimited</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General guarantees not limited to a fixed amount </w:t>
            </w:r>
          </w:p>
          <w:p w14:paraId="2BDF37CA" w14:textId="77777777"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Other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Any type of guarantee not covered by the previous types.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Outstanding amount</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liabilities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r w:rsidR="00783981" w:rsidRPr="00D92B3C">
              <w:rPr>
                <w:rFonts w:ascii="Times New Roman" w:eastAsia="Cambria" w:hAnsi="Times New Roman" w:cs="Times New Roman"/>
                <w:color w:val="000000" w:themeColor="text1"/>
                <w:spacing w:val="-2"/>
                <w:w w:val="95"/>
                <w:sz w:val="20"/>
                <w:szCs w:val="20"/>
                <w:lang w:val="en-GB"/>
              </w:rPr>
              <w:t xml:space="preserve">types </w:t>
            </w:r>
            <w:r w:rsidRPr="00D92B3C">
              <w:rPr>
                <w:rFonts w:ascii="Times New Roman" w:eastAsia="Cambria" w:hAnsi="Times New Roman" w:cs="Times New Roman"/>
                <w:color w:val="000000" w:themeColor="text1"/>
                <w:spacing w:val="-2"/>
                <w:w w:val="95"/>
                <w:sz w:val="20"/>
                <w:szCs w:val="20"/>
                <w:lang w:val="en-GB"/>
              </w:rPr>
              <w:t>L.1</w:t>
            </w:r>
            <w:r w:rsidR="00783981" w:rsidRPr="00D92B3C">
              <w:rPr>
                <w:rFonts w:ascii="Times New Roman" w:eastAsia="Cambria" w:hAnsi="Times New Roman" w:cs="Times New Roman"/>
                <w:color w:val="000000" w:themeColor="text1"/>
                <w:spacing w:val="-2"/>
                <w:w w:val="95"/>
                <w:sz w:val="20"/>
                <w:szCs w:val="20"/>
                <w:lang w:val="en-GB"/>
              </w:rPr>
              <w:t>, L.2 and L.4</w:t>
            </w:r>
            <w:r w:rsidRPr="00D92B3C">
              <w:rPr>
                <w:rFonts w:ascii="Times New Roman" w:eastAsia="Cambria" w:hAnsi="Times New Roman" w:cs="Times New Roman"/>
                <w:color w:val="000000" w:themeColor="text1"/>
                <w:spacing w:val="-2"/>
                <w:w w:val="95"/>
                <w:sz w:val="20"/>
                <w:szCs w:val="20"/>
                <w:lang w:val="en-GB"/>
              </w:rPr>
              <w:t xml:space="preserve"> - L.</w:t>
            </w:r>
            <w:r w:rsidR="00623405" w:rsidRPr="00D92B3C">
              <w:rPr>
                <w:rFonts w:ascii="Times New Roman" w:eastAsia="Cambria" w:hAnsi="Times New Roman" w:cs="Times New Roman"/>
                <w:color w:val="000000" w:themeColor="text1"/>
                <w:spacing w:val="-2"/>
                <w:w w:val="95"/>
                <w:sz w:val="20"/>
                <w:szCs w:val="20"/>
                <w:lang w:val="en-GB"/>
              </w:rPr>
              <w:t>1</w:t>
            </w:r>
            <w:r w:rsidR="00623405">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the outstanding amount of the intragroup liabilities</w:t>
            </w:r>
            <w:r w:rsidR="00783981" w:rsidRPr="00D92B3C">
              <w:rPr>
                <w:rFonts w:ascii="Times New Roman" w:eastAsia="Cambria" w:hAnsi="Times New Roman" w:cs="Times New Roman"/>
                <w:color w:val="000000" w:themeColor="text1"/>
                <w:spacing w:val="-2"/>
                <w:w w:val="95"/>
                <w:sz w:val="20"/>
                <w:szCs w:val="20"/>
                <w:lang w:val="en-GB"/>
              </w:rPr>
              <w:t xml:space="preserve">; for liabilities arising from derivatives (type L.3), the close-out amounts as defined for the purposes of template </w:t>
            </w:r>
            <w:r w:rsidR="00F7117F" w:rsidRPr="00D92B3C">
              <w:rPr>
                <w:rFonts w:ascii="Times New Roman" w:eastAsia="Cambria" w:hAnsi="Times New Roman" w:cs="Times New Roman"/>
                <w:color w:val="000000" w:themeColor="text1"/>
                <w:spacing w:val="-2"/>
                <w:w w:val="95"/>
                <w:sz w:val="20"/>
                <w:szCs w:val="20"/>
                <w:lang w:val="en-GB"/>
              </w:rPr>
              <w:t>Z 0</w:t>
            </w:r>
            <w:r w:rsidR="00783981" w:rsidRPr="00D92B3C">
              <w:rPr>
                <w:rFonts w:ascii="Times New Roman" w:eastAsia="Cambria" w:hAnsi="Times New Roman" w:cs="Times New Roman"/>
                <w:color w:val="000000" w:themeColor="text1"/>
                <w:spacing w:val="-2"/>
                <w:w w:val="95"/>
                <w:sz w:val="20"/>
                <w:szCs w:val="20"/>
                <w:lang w:val="en-GB"/>
              </w:rPr>
              <w:t>2.00</w:t>
            </w:r>
            <w:r w:rsidR="00B854DF" w:rsidRPr="00D92B3C">
              <w:rPr>
                <w:rFonts w:ascii="Times New Roman" w:eastAsia="Cambria" w:hAnsi="Times New Roman" w:cs="Times New Roman"/>
                <w:color w:val="000000" w:themeColor="text1"/>
                <w:spacing w:val="-2"/>
                <w:w w:val="95"/>
                <w:sz w:val="20"/>
                <w:szCs w:val="20"/>
                <w:lang w:val="en-GB"/>
              </w:rPr>
              <w:t xml:space="preserve"> (LIAB), row </w:t>
            </w:r>
            <w:r w:rsidR="00C46E33" w:rsidRPr="00D92B3C">
              <w:rPr>
                <w:rFonts w:ascii="Times New Roman" w:eastAsia="Cambria" w:hAnsi="Times New Roman" w:cs="Times New Roman"/>
                <w:color w:val="000000" w:themeColor="text1"/>
                <w:spacing w:val="-2"/>
                <w:w w:val="95"/>
                <w:sz w:val="20"/>
                <w:szCs w:val="20"/>
                <w:lang w:val="en-GB"/>
              </w:rPr>
              <w:t>0</w:t>
            </w:r>
            <w:r w:rsidR="00B854DF" w:rsidRPr="00D92B3C">
              <w:rPr>
                <w:rFonts w:ascii="Times New Roman" w:eastAsia="Cambria" w:hAnsi="Times New Roman" w:cs="Times New Roman"/>
                <w:color w:val="000000" w:themeColor="text1"/>
                <w:spacing w:val="-2"/>
                <w:w w:val="95"/>
                <w:sz w:val="20"/>
                <w:szCs w:val="20"/>
                <w:lang w:val="en-GB"/>
              </w:rPr>
              <w:t>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guarantees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values G.1 - G.4), the maximum potential amount of future payments under the guarantee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75" w:type="dxa"/>
            <w:tcBorders>
              <w:top w:val="single" w:sz="4" w:space="0" w:color="1A171C"/>
              <w:left w:val="single" w:sz="4" w:space="0" w:color="1A171C"/>
              <w:bottom w:val="single" w:sz="4" w:space="0" w:color="1A171C"/>
              <w:right w:val="nil"/>
            </w:tcBorders>
            <w:vAlign w:val="center"/>
          </w:tcPr>
          <w:p w14:paraId="0FB218DB" w14:textId="77777777"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issued under 3rd c</w:t>
            </w:r>
            <w:ins w:id="138" w:author="EBA staff" w:date="2021-02-10T12:29:00Z">
              <w:r w:rsidR="00167158">
                <w:rPr>
                  <w:rFonts w:ascii="Times New Roman" w:hAnsi="Times New Roman" w:cs="Times New Roman"/>
                  <w:b/>
                  <w:bCs/>
                  <w:color w:val="000000" w:themeColor="text1"/>
                  <w:sz w:val="20"/>
                  <w:szCs w:val="20"/>
                  <w:lang w:val="en-GB"/>
                </w:rPr>
                <w:t>oun</w:t>
              </w:r>
            </w:ins>
            <w:r w:rsidRPr="00D92B3C">
              <w:rPr>
                <w:rFonts w:ascii="Times New Roman" w:hAnsi="Times New Roman" w:cs="Times New Roman"/>
                <w:b/>
                <w:bCs/>
                <w:color w:val="000000" w:themeColor="text1"/>
                <w:sz w:val="20"/>
                <w:szCs w:val="20"/>
                <w:lang w:val="en-GB"/>
              </w:rPr>
              <w:t>try law</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share</w:t>
            </w:r>
            <w:r w:rsidR="00E066CA" w:rsidRPr="00D92B3C">
              <w:rPr>
                <w:rFonts w:ascii="Times New Roman" w:hAnsi="Times New Roman" w:cs="Times New Roman"/>
                <w:bCs/>
                <w:color w:val="000000" w:themeColor="text1"/>
                <w:sz w:val="20"/>
                <w:szCs w:val="20"/>
                <w:lang w:val="en-GB"/>
              </w:rPr>
              <w:t xml:space="preserve">, in </w:t>
            </w:r>
            <w:r w:rsidR="006A7FCD" w:rsidRPr="00D92B3C">
              <w:rPr>
                <w:rFonts w:ascii="Times New Roman" w:hAnsi="Times New Roman" w:cs="Times New Roman"/>
                <w:bCs/>
                <w:color w:val="000000" w:themeColor="text1"/>
                <w:sz w:val="20"/>
                <w:szCs w:val="20"/>
                <w:lang w:val="en-GB"/>
              </w:rPr>
              <w:t xml:space="preserve">monetary </w:t>
            </w:r>
            <w:r w:rsidR="00E066CA" w:rsidRPr="00D92B3C">
              <w:rPr>
                <w:rFonts w:ascii="Times New Roman" w:hAnsi="Times New Roman" w:cs="Times New Roman"/>
                <w:bCs/>
                <w:color w:val="000000" w:themeColor="text1"/>
                <w:sz w:val="20"/>
                <w:szCs w:val="20"/>
                <w:lang w:val="en-GB"/>
              </w:rPr>
              <w:t>amount,</w:t>
            </w:r>
            <w:r w:rsidRPr="00D92B3C">
              <w:rPr>
                <w:rFonts w:ascii="Times New Roman" w:hAnsi="Times New Roman" w:cs="Times New Roman"/>
                <w:bCs/>
                <w:color w:val="000000" w:themeColor="text1"/>
                <w:sz w:val="20"/>
                <w:szCs w:val="20"/>
                <w:lang w:val="en-GB"/>
              </w:rPr>
              <w:t xml:space="preserve"> of the </w:t>
            </w:r>
            <w:r w:rsidR="001D706F" w:rsidRPr="00D92B3C">
              <w:rPr>
                <w:rFonts w:ascii="Times New Roman" w:hAnsi="Times New Roman" w:cs="Times New Roman"/>
                <w:bCs/>
                <w:color w:val="000000" w:themeColor="text1"/>
                <w:sz w:val="20"/>
                <w:szCs w:val="20"/>
                <w:lang w:val="en-GB"/>
              </w:rPr>
              <w:t>outstanding amount that</w:t>
            </w:r>
            <w:r w:rsidR="00B0046B" w:rsidRPr="00D92B3C">
              <w:rPr>
                <w:rFonts w:ascii="Times New Roman" w:hAnsi="Times New Roman" w:cs="Times New Roman"/>
                <w:bCs/>
                <w:color w:val="000000" w:themeColor="text1"/>
                <w:sz w:val="20"/>
                <w:szCs w:val="20"/>
                <w:lang w:val="en-GB"/>
              </w:rPr>
              <w:t xml:space="preserve"> is governed by the law of a third country.</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08</w:t>
            </w:r>
            <w:r w:rsidRPr="00D92B3C">
              <w:rPr>
                <w:rFonts w:ascii="Times New Roman" w:hAnsi="Times New Roman" w:cs="Times New Roman"/>
                <w:color w:val="000000" w:themeColor="text1"/>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43B3719B" w14:textId="77777777" w:rsidR="004D27A1" w:rsidRPr="00690D96"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690D96">
              <w:rPr>
                <w:rFonts w:ascii="Times New Roman" w:hAnsi="Times New Roman" w:cs="Times New Roman"/>
                <w:b/>
                <w:bCs/>
                <w:color w:val="000000" w:themeColor="text1"/>
                <w:sz w:val="20"/>
                <w:szCs w:val="20"/>
                <w:lang w:val="en-GB"/>
              </w:rPr>
              <w:t>of which</w:t>
            </w:r>
            <w:r w:rsidR="0089272A" w:rsidRPr="00690D96">
              <w:rPr>
                <w:rFonts w:ascii="Times New Roman" w:hAnsi="Times New Roman" w:cs="Times New Roman"/>
                <w:b/>
                <w:bCs/>
                <w:color w:val="000000" w:themeColor="text1"/>
                <w:sz w:val="20"/>
                <w:szCs w:val="20"/>
                <w:lang w:val="en-GB"/>
              </w:rPr>
              <w:t>:</w:t>
            </w:r>
            <w:r w:rsidRPr="00690D96">
              <w:rPr>
                <w:rFonts w:ascii="Times New Roman" w:hAnsi="Times New Roman" w:cs="Times New Roman"/>
                <w:b/>
                <w:bCs/>
                <w:color w:val="000000" w:themeColor="text1"/>
                <w:sz w:val="20"/>
                <w:szCs w:val="20"/>
                <w:lang w:val="en-GB"/>
              </w:rPr>
              <w:t xml:space="preserve"> MREL </w:t>
            </w:r>
            <w:r w:rsidR="0089272A" w:rsidRPr="00690D96">
              <w:rPr>
                <w:rFonts w:ascii="Times New Roman" w:hAnsi="Times New Roman" w:cs="Times New Roman"/>
                <w:b/>
                <w:bCs/>
                <w:color w:val="000000" w:themeColor="text1"/>
                <w:sz w:val="20"/>
                <w:szCs w:val="20"/>
                <w:lang w:val="en-GB"/>
              </w:rPr>
              <w:t>e</w:t>
            </w:r>
            <w:r w:rsidRPr="00690D96">
              <w:rPr>
                <w:rFonts w:ascii="Times New Roman" w:hAnsi="Times New Roman" w:cs="Times New Roman"/>
                <w:b/>
                <w:bCs/>
                <w:color w:val="000000" w:themeColor="text1"/>
                <w:sz w:val="20"/>
                <w:szCs w:val="20"/>
                <w:lang w:val="en-GB"/>
              </w:rPr>
              <w:t>ligible</w:t>
            </w:r>
          </w:p>
          <w:p w14:paraId="73A4729E" w14:textId="7525D2CB" w:rsidR="00C1342C" w:rsidRPr="00D92B3C" w:rsidRDefault="0089272A" w:rsidP="005D137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690D96">
              <w:rPr>
                <w:rFonts w:ascii="Times New Roman" w:eastAsia="Cambria" w:hAnsi="Times New Roman" w:cs="Times New Roman"/>
                <w:color w:val="000000" w:themeColor="text1"/>
                <w:spacing w:val="-2"/>
                <w:w w:val="95"/>
                <w:sz w:val="20"/>
                <w:szCs w:val="20"/>
                <w:lang w:val="en-GB"/>
              </w:rPr>
              <w:t>T</w:t>
            </w:r>
            <w:r w:rsidR="004D27A1" w:rsidRPr="00690D96">
              <w:rPr>
                <w:rFonts w:ascii="Times New Roman" w:eastAsia="Cambria" w:hAnsi="Times New Roman" w:cs="Times New Roman"/>
                <w:color w:val="000000" w:themeColor="text1"/>
                <w:spacing w:val="-2"/>
                <w:w w:val="95"/>
                <w:sz w:val="20"/>
                <w:szCs w:val="20"/>
                <w:lang w:val="en-GB"/>
              </w:rPr>
              <w:t xml:space="preserve">he </w:t>
            </w:r>
            <w:del w:id="139" w:author="EBA staff" w:date="2021-05-03T18:23:00Z">
              <w:r w:rsidR="004D27A1" w:rsidRPr="00690D96" w:rsidDel="005D1376">
                <w:rPr>
                  <w:rFonts w:ascii="Times New Roman" w:eastAsia="Cambria" w:hAnsi="Times New Roman" w:cs="Times New Roman"/>
                  <w:color w:val="000000" w:themeColor="text1"/>
                  <w:spacing w:val="-2"/>
                  <w:w w:val="95"/>
                  <w:sz w:val="20"/>
                  <w:szCs w:val="20"/>
                  <w:lang w:val="en-GB"/>
                </w:rPr>
                <w:delText xml:space="preserve">outstanding </w:delText>
              </w:r>
            </w:del>
            <w:r w:rsidR="004D27A1" w:rsidRPr="00690D96">
              <w:rPr>
                <w:rFonts w:ascii="Times New Roman" w:eastAsia="Cambria" w:hAnsi="Times New Roman" w:cs="Times New Roman"/>
                <w:color w:val="000000" w:themeColor="text1"/>
                <w:spacing w:val="-2"/>
                <w:w w:val="95"/>
                <w:sz w:val="20"/>
                <w:szCs w:val="20"/>
                <w:lang w:val="en-GB"/>
              </w:rPr>
              <w:t xml:space="preserve">amount of </w:t>
            </w:r>
            <w:ins w:id="140" w:author="EBA staff" w:date="2021-05-03T18:23:00Z">
              <w:r w:rsidR="005D1376" w:rsidRPr="00690D96">
                <w:rPr>
                  <w:rFonts w:ascii="Times New Roman" w:eastAsia="Cambria" w:hAnsi="Times New Roman" w:cs="Times New Roman"/>
                  <w:color w:val="000000" w:themeColor="text1"/>
                  <w:spacing w:val="-2"/>
                  <w:w w:val="95"/>
                  <w:sz w:val="20"/>
                  <w:szCs w:val="20"/>
                  <w:lang w:val="en-GB"/>
                </w:rPr>
                <w:t xml:space="preserve">own funds and </w:t>
              </w:r>
            </w:ins>
            <w:del w:id="141" w:author="EBA staff" w:date="2021-02-10T11:23:00Z">
              <w:r w:rsidR="004D27A1" w:rsidRPr="00690D96" w:rsidDel="008B55F4">
                <w:rPr>
                  <w:rFonts w:ascii="Times New Roman" w:eastAsia="Cambria" w:hAnsi="Times New Roman" w:cs="Times New Roman"/>
                  <w:color w:val="000000" w:themeColor="text1"/>
                  <w:spacing w:val="-2"/>
                  <w:w w:val="95"/>
                  <w:sz w:val="20"/>
                  <w:szCs w:val="20"/>
                  <w:lang w:val="en-GB"/>
                </w:rPr>
                <w:delText xml:space="preserve">the MREL eligible </w:delText>
              </w:r>
            </w:del>
            <w:r w:rsidR="004D27A1" w:rsidRPr="00690D96">
              <w:rPr>
                <w:rFonts w:ascii="Times New Roman" w:eastAsia="Cambria" w:hAnsi="Times New Roman" w:cs="Times New Roman"/>
                <w:color w:val="000000" w:themeColor="text1"/>
                <w:spacing w:val="-2"/>
                <w:w w:val="95"/>
                <w:sz w:val="20"/>
                <w:szCs w:val="20"/>
                <w:lang w:val="en-GB"/>
              </w:rPr>
              <w:t xml:space="preserve">liabilities </w:t>
            </w:r>
            <w:ins w:id="142" w:author="EBA staff" w:date="2021-02-10T11:23:00Z">
              <w:r w:rsidR="008B55F4" w:rsidRPr="00690D96">
                <w:rPr>
                  <w:rFonts w:ascii="Times New Roman" w:eastAsia="Cambria" w:hAnsi="Times New Roman" w:cs="Times New Roman"/>
                  <w:color w:val="000000" w:themeColor="text1"/>
                  <w:spacing w:val="-2"/>
                  <w:w w:val="95"/>
                  <w:sz w:val="20"/>
                  <w:szCs w:val="20"/>
                  <w:lang w:val="en-GB"/>
                </w:rPr>
                <w:t xml:space="preserve">eligible to meet the requirement of Article 45 </w:t>
              </w:r>
            </w:ins>
            <w:ins w:id="143" w:author="EBA staff" w:date="2021-02-10T11:24:00Z">
              <w:r w:rsidR="008B55F4" w:rsidRPr="00690D96">
                <w:rPr>
                  <w:rFonts w:ascii="Times New Roman" w:eastAsia="Cambria" w:hAnsi="Times New Roman" w:cs="Times New Roman"/>
                  <w:color w:val="000000" w:themeColor="text1"/>
                  <w:spacing w:val="-2"/>
                  <w:w w:val="95"/>
                  <w:sz w:val="20"/>
                  <w:szCs w:val="20"/>
                  <w:lang w:val="en-GB"/>
                </w:rPr>
                <w:t>of Directive 2014/59/EU</w:t>
              </w:r>
            </w:ins>
            <w:ins w:id="144" w:author="EBA staff" w:date="2021-02-10T11:23:00Z">
              <w:r w:rsidR="008B55F4" w:rsidRPr="00690D96">
                <w:rPr>
                  <w:rFonts w:ascii="Times New Roman" w:eastAsia="Cambria" w:hAnsi="Times New Roman" w:cs="Times New Roman"/>
                  <w:color w:val="000000" w:themeColor="text1"/>
                  <w:spacing w:val="-2"/>
                  <w:w w:val="95"/>
                  <w:sz w:val="20"/>
                  <w:szCs w:val="20"/>
                  <w:lang w:val="en-GB"/>
                </w:rPr>
                <w:t xml:space="preserve"> in accordance with </w:t>
              </w:r>
            </w:ins>
            <w:del w:id="145" w:author="EBA staff" w:date="2021-02-10T11:23:00Z">
              <w:r w:rsidR="004D27A1" w:rsidRPr="00690D96" w:rsidDel="008B55F4">
                <w:rPr>
                  <w:rFonts w:ascii="Times New Roman" w:eastAsia="Cambria" w:hAnsi="Times New Roman" w:cs="Times New Roman"/>
                  <w:color w:val="000000" w:themeColor="text1"/>
                  <w:spacing w:val="-2"/>
                  <w:w w:val="95"/>
                  <w:sz w:val="20"/>
                  <w:szCs w:val="20"/>
                  <w:lang w:val="en-GB"/>
                </w:rPr>
                <w:delText xml:space="preserve">calculated according to </w:delText>
              </w:r>
            </w:del>
            <w:r w:rsidRPr="00690D96">
              <w:rPr>
                <w:rFonts w:ascii="Times New Roman" w:eastAsia="Cambria" w:hAnsi="Times New Roman" w:cs="Times New Roman"/>
                <w:color w:val="000000" w:themeColor="text1"/>
                <w:spacing w:val="-2"/>
                <w:w w:val="95"/>
                <w:sz w:val="20"/>
                <w:szCs w:val="20"/>
                <w:lang w:val="en-GB"/>
              </w:rPr>
              <w:t>A</w:t>
            </w:r>
            <w:r w:rsidR="004D27A1" w:rsidRPr="00690D96">
              <w:rPr>
                <w:rFonts w:ascii="Times New Roman" w:eastAsia="Cambria" w:hAnsi="Times New Roman" w:cs="Times New Roman"/>
                <w:color w:val="000000" w:themeColor="text1"/>
                <w:spacing w:val="-2"/>
                <w:w w:val="95"/>
                <w:sz w:val="20"/>
                <w:szCs w:val="20"/>
                <w:lang w:val="en-GB"/>
              </w:rPr>
              <w:t>rt</w:t>
            </w:r>
            <w:r w:rsidRPr="00690D96">
              <w:rPr>
                <w:rFonts w:ascii="Times New Roman" w:eastAsia="Cambria" w:hAnsi="Times New Roman" w:cs="Times New Roman"/>
                <w:color w:val="000000" w:themeColor="text1"/>
                <w:spacing w:val="-2"/>
                <w:w w:val="95"/>
                <w:sz w:val="20"/>
                <w:szCs w:val="20"/>
                <w:lang w:val="en-GB"/>
              </w:rPr>
              <w:t>icle</w:t>
            </w:r>
            <w:r w:rsidR="004D27A1" w:rsidRPr="00690D96">
              <w:rPr>
                <w:rFonts w:ascii="Times New Roman" w:eastAsia="Cambria" w:hAnsi="Times New Roman" w:cs="Times New Roman"/>
                <w:color w:val="000000" w:themeColor="text1"/>
                <w:spacing w:val="-2"/>
                <w:w w:val="95"/>
                <w:sz w:val="20"/>
                <w:szCs w:val="20"/>
                <w:lang w:val="en-GB"/>
              </w:rPr>
              <w:t xml:space="preserve"> 45</w:t>
            </w:r>
            <w:ins w:id="146" w:author="EBA staff" w:date="2021-02-10T11:24:00Z">
              <w:r w:rsidR="008B55F4" w:rsidRPr="00690D96">
                <w:rPr>
                  <w:rFonts w:ascii="Times New Roman" w:eastAsia="Cambria" w:hAnsi="Times New Roman" w:cs="Times New Roman"/>
                  <w:color w:val="000000" w:themeColor="text1"/>
                  <w:spacing w:val="-2"/>
                  <w:w w:val="95"/>
                  <w:sz w:val="20"/>
                  <w:szCs w:val="20"/>
                  <w:lang w:val="en-GB"/>
                </w:rPr>
                <w:t>e</w:t>
              </w:r>
            </w:ins>
            <w:ins w:id="147" w:author="EBA staff" w:date="2021-02-10T11:23:00Z">
              <w:r w:rsidR="008B55F4" w:rsidRPr="00690D96">
                <w:rPr>
                  <w:rFonts w:ascii="Times New Roman" w:eastAsia="Cambria" w:hAnsi="Times New Roman" w:cs="Times New Roman"/>
                  <w:color w:val="000000" w:themeColor="text1"/>
                  <w:spacing w:val="-2"/>
                  <w:w w:val="95"/>
                  <w:sz w:val="20"/>
                  <w:szCs w:val="20"/>
                  <w:lang w:val="en-GB"/>
                </w:rPr>
                <w:t xml:space="preserve"> or 45f </w:t>
              </w:r>
            </w:ins>
            <w:del w:id="148" w:author="EBA staff" w:date="2021-02-10T11:24:00Z">
              <w:r w:rsidR="001D706F" w:rsidRPr="00690D96" w:rsidDel="008B55F4">
                <w:rPr>
                  <w:rFonts w:ascii="Times New Roman" w:eastAsia="Cambria" w:hAnsi="Times New Roman" w:cs="Times New Roman"/>
                  <w:color w:val="000000" w:themeColor="text1"/>
                  <w:spacing w:val="-2"/>
                  <w:w w:val="95"/>
                  <w:sz w:val="20"/>
                  <w:szCs w:val="20"/>
                  <w:lang w:val="en-GB"/>
                </w:rPr>
                <w:delText>(4)</w:delText>
              </w:r>
              <w:r w:rsidR="006A1998" w:rsidRPr="00690D96" w:rsidDel="008B55F4">
                <w:rPr>
                  <w:rFonts w:ascii="Times New Roman" w:eastAsia="Cambria" w:hAnsi="Times New Roman" w:cs="Times New Roman"/>
                  <w:color w:val="000000" w:themeColor="text1"/>
                  <w:spacing w:val="-2"/>
                  <w:w w:val="95"/>
                  <w:sz w:val="20"/>
                  <w:szCs w:val="20"/>
                  <w:lang w:val="en-GB"/>
                </w:rPr>
                <w:delText>(a) and (c) to (f)</w:delText>
              </w:r>
              <w:r w:rsidR="004D27A1" w:rsidRPr="00690D96" w:rsidDel="008B55F4">
                <w:rPr>
                  <w:rFonts w:ascii="Times New Roman" w:eastAsia="Cambria" w:hAnsi="Times New Roman" w:cs="Times New Roman"/>
                  <w:color w:val="000000" w:themeColor="text1"/>
                  <w:spacing w:val="-2"/>
                  <w:w w:val="95"/>
                  <w:sz w:val="20"/>
                  <w:szCs w:val="20"/>
                  <w:lang w:val="en-GB"/>
                </w:rPr>
                <w:delText xml:space="preserve"> </w:delText>
              </w:r>
            </w:del>
            <w:r w:rsidR="004D27A1" w:rsidRPr="00690D96">
              <w:rPr>
                <w:rFonts w:ascii="Times New Roman" w:eastAsia="Cambria" w:hAnsi="Times New Roman" w:cs="Times New Roman"/>
                <w:color w:val="000000" w:themeColor="text1"/>
                <w:spacing w:val="-2"/>
                <w:w w:val="95"/>
                <w:sz w:val="20"/>
                <w:szCs w:val="20"/>
                <w:lang w:val="en-GB"/>
              </w:rPr>
              <w:t xml:space="preserve">of </w:t>
            </w:r>
            <w:ins w:id="149" w:author="EBA staff" w:date="2021-05-03T18:23:00Z">
              <w:r w:rsidR="005D1376" w:rsidRPr="00690D96">
                <w:rPr>
                  <w:rFonts w:ascii="Times New Roman" w:eastAsia="Cambria" w:hAnsi="Times New Roman" w:cs="Times New Roman"/>
                  <w:color w:val="000000" w:themeColor="text1"/>
                  <w:spacing w:val="-2"/>
                  <w:w w:val="95"/>
                  <w:sz w:val="20"/>
                  <w:szCs w:val="20"/>
                  <w:lang w:val="en-GB"/>
                </w:rPr>
                <w:t xml:space="preserve">that </w:t>
              </w:r>
            </w:ins>
            <w:del w:id="150" w:author="EBA staff" w:date="2021-02-10T11:24:00Z">
              <w:r w:rsidR="004D27A1" w:rsidRPr="00690D96" w:rsidDel="008B55F4">
                <w:rPr>
                  <w:rFonts w:ascii="Times New Roman" w:eastAsia="Cambria" w:hAnsi="Times New Roman" w:cs="Times New Roman"/>
                  <w:color w:val="000000" w:themeColor="text1"/>
                  <w:spacing w:val="-2"/>
                  <w:w w:val="95"/>
                  <w:sz w:val="20"/>
                  <w:szCs w:val="20"/>
                  <w:lang w:val="en-GB"/>
                </w:rPr>
                <w:delText xml:space="preserve">the </w:delText>
              </w:r>
            </w:del>
            <w:r w:rsidR="00063EEC" w:rsidRPr="00690D96">
              <w:rPr>
                <w:rFonts w:ascii="Times New Roman" w:eastAsia="Cambria" w:hAnsi="Times New Roman" w:cs="Times New Roman"/>
                <w:color w:val="000000" w:themeColor="text1"/>
                <w:spacing w:val="-2"/>
                <w:w w:val="95"/>
                <w:sz w:val="20"/>
                <w:szCs w:val="20"/>
                <w:lang w:val="en-GB"/>
              </w:rPr>
              <w:t>Directive</w:t>
            </w:r>
            <w:del w:id="151" w:author="EBA staff" w:date="2021-05-03T18:23:00Z">
              <w:r w:rsidR="00063EEC" w:rsidRPr="00690D96" w:rsidDel="005D1376">
                <w:rPr>
                  <w:rFonts w:ascii="Times New Roman" w:eastAsia="Cambria" w:hAnsi="Times New Roman" w:cs="Times New Roman"/>
                  <w:color w:val="000000" w:themeColor="text1"/>
                  <w:spacing w:val="-2"/>
                  <w:w w:val="95"/>
                  <w:sz w:val="20"/>
                  <w:szCs w:val="20"/>
                  <w:lang w:val="en-GB"/>
                </w:rPr>
                <w:delText xml:space="preserve"> 2014/59/EU</w:delText>
              </w:r>
            </w:del>
            <w:ins w:id="152" w:author="EBA staff" w:date="2021-02-10T11:25:00Z">
              <w:r w:rsidR="008B55F4" w:rsidRPr="00690D96">
                <w:rPr>
                  <w:rFonts w:ascii="Times New Roman" w:eastAsia="Cambria" w:hAnsi="Times New Roman" w:cs="Times New Roman"/>
                  <w:color w:val="000000" w:themeColor="text1"/>
                  <w:spacing w:val="-2"/>
                  <w:w w:val="95"/>
                  <w:sz w:val="20"/>
                  <w:szCs w:val="20"/>
                  <w:lang w:val="en-GB"/>
                </w:rPr>
                <w:t>, as applicable</w:t>
              </w:r>
            </w:ins>
            <w:r w:rsidR="004D27A1" w:rsidRPr="00690D96">
              <w:rPr>
                <w:rFonts w:ascii="Times New Roman" w:eastAsia="Cambria" w:hAnsi="Times New Roman" w:cs="Times New Roman"/>
                <w:color w:val="000000" w:themeColor="text1"/>
                <w:spacing w:val="-2"/>
                <w:w w:val="95"/>
                <w:sz w:val="20"/>
                <w:szCs w:val="20"/>
                <w:lang w:val="en-GB"/>
              </w:rPr>
              <w:t>.</w:t>
            </w:r>
            <w:ins w:id="153" w:author="EBA staff" w:date="2021-05-03T18:23:00Z">
              <w:r w:rsidR="005D1376" w:rsidRPr="00690D96">
                <w:t xml:space="preserve"> </w:t>
              </w:r>
              <w:r w:rsidR="005D1376" w:rsidRPr="00690D96">
                <w:rPr>
                  <w:rFonts w:ascii="Times New Roman" w:eastAsia="Cambria" w:hAnsi="Times New Roman" w:cs="Times New Roman"/>
                  <w:color w:val="000000" w:themeColor="text1"/>
                  <w:spacing w:val="-2"/>
                  <w:w w:val="95"/>
                  <w:sz w:val="20"/>
                  <w:szCs w:val="20"/>
                  <w:lang w:val="en-GB"/>
                </w:rPr>
                <w:t>Only those own funds and liabilities that meet the criteria of Article 45b or Article 45f (2) of Directive 2014/59/EU, as applicable, considering, where relevant, Article 89 (2) BRRD, and Article 55 BRRD shall be reported.</w:t>
              </w:r>
            </w:ins>
            <w:r w:rsidR="00B725D5" w:rsidRPr="00D92B3C">
              <w:rPr>
                <w:rFonts w:ascii="Times New Roman" w:eastAsia="Cambria" w:hAnsi="Times New Roman" w:cs="Times New Roman"/>
                <w:color w:val="000000" w:themeColor="text1"/>
                <w:spacing w:val="-2"/>
                <w:w w:val="95"/>
                <w:sz w:val="20"/>
                <w:szCs w:val="20"/>
                <w:lang w:val="en-GB"/>
              </w:rPr>
              <w:t xml:space="preserve"> </w:t>
            </w:r>
            <w:del w:id="154" w:author="EBA staff" w:date="2021-05-03T18:24:00Z">
              <w:r w:rsidR="00B725D5" w:rsidRPr="00D92B3C" w:rsidDel="005D1376">
                <w:rPr>
                  <w:rFonts w:ascii="Times New Roman" w:eastAsia="Cambria" w:hAnsi="Times New Roman" w:cs="Times New Roman"/>
                  <w:color w:val="000000" w:themeColor="text1"/>
                  <w:spacing w:val="-2"/>
                  <w:w w:val="95"/>
                  <w:sz w:val="20"/>
                  <w:szCs w:val="20"/>
                  <w:lang w:val="en-GB"/>
                </w:rPr>
                <w:delText xml:space="preserve">For this purpose, liabilities </w:delText>
              </w:r>
              <w:r w:rsidR="006A1998" w:rsidRPr="00D92B3C" w:rsidDel="005D1376">
                <w:rPr>
                  <w:rFonts w:ascii="Times New Roman" w:eastAsia="Cambria" w:hAnsi="Times New Roman" w:cs="Times New Roman"/>
                  <w:color w:val="000000" w:themeColor="text1"/>
                  <w:spacing w:val="-2"/>
                  <w:w w:val="95"/>
                  <w:sz w:val="20"/>
                  <w:szCs w:val="20"/>
                  <w:lang w:val="en-GB"/>
                </w:rPr>
                <w:delText xml:space="preserve">shall not be excluded from the calculation on the sole ground that they are issued </w:delText>
              </w:r>
              <w:r w:rsidR="00C47662" w:rsidRPr="00D92B3C" w:rsidDel="005D1376">
                <w:rPr>
                  <w:rFonts w:ascii="Times New Roman" w:eastAsia="Cambria" w:hAnsi="Times New Roman" w:cs="Times New Roman"/>
                  <w:color w:val="000000" w:themeColor="text1"/>
                  <w:spacing w:val="-2"/>
                  <w:w w:val="95"/>
                  <w:sz w:val="20"/>
                  <w:szCs w:val="20"/>
                  <w:lang w:val="en-GB"/>
                </w:rPr>
                <w:delText xml:space="preserve">to </w:delText>
              </w:r>
              <w:r w:rsidR="006A1998" w:rsidRPr="00D92B3C" w:rsidDel="005D1376">
                <w:rPr>
                  <w:rFonts w:ascii="Times New Roman" w:eastAsia="Cambria" w:hAnsi="Times New Roman" w:cs="Times New Roman"/>
                  <w:color w:val="000000" w:themeColor="text1"/>
                  <w:spacing w:val="-2"/>
                  <w:w w:val="95"/>
                  <w:sz w:val="20"/>
                  <w:szCs w:val="20"/>
                  <w:lang w:val="en-GB"/>
                </w:rPr>
                <w:delText>or held by a group ent</w:delText>
              </w:r>
              <w:r w:rsidR="00EE6BAF" w:rsidRPr="00D92B3C" w:rsidDel="005D1376">
                <w:rPr>
                  <w:rFonts w:ascii="Times New Roman" w:eastAsia="Cambria" w:hAnsi="Times New Roman" w:cs="Times New Roman"/>
                  <w:color w:val="000000" w:themeColor="text1"/>
                  <w:spacing w:val="-2"/>
                  <w:w w:val="95"/>
                  <w:sz w:val="20"/>
                  <w:szCs w:val="20"/>
                  <w:lang w:val="en-GB"/>
                </w:rPr>
                <w:delText>it</w:delText>
              </w:r>
              <w:r w:rsidR="006A1998" w:rsidRPr="00D92B3C" w:rsidDel="005D1376">
                <w:rPr>
                  <w:rFonts w:ascii="Times New Roman" w:eastAsia="Cambria" w:hAnsi="Times New Roman" w:cs="Times New Roman"/>
                  <w:color w:val="000000" w:themeColor="text1"/>
                  <w:spacing w:val="-2"/>
                  <w:w w:val="95"/>
                  <w:sz w:val="20"/>
                  <w:szCs w:val="20"/>
                  <w:lang w:val="en-GB"/>
                </w:rPr>
                <w:delText>y.</w:delText>
              </w:r>
            </w:del>
          </w:p>
        </w:tc>
      </w:tr>
    </w:tbl>
    <w:p w14:paraId="27337152" w14:textId="77777777" w:rsidR="00E13CE3" w:rsidRPr="00D92B3C" w:rsidRDefault="00E13CE3" w:rsidP="00E13CE3">
      <w:pPr>
        <w:jc w:val="both"/>
        <w:rPr>
          <w:rFonts w:ascii="Times New Roman" w:hAnsi="Times New Roman" w:cs="Times New Roman"/>
          <w:color w:val="000000" w:themeColor="text1"/>
          <w:sz w:val="20"/>
          <w:szCs w:val="20"/>
          <w:lang w:val="en-GB"/>
        </w:rPr>
      </w:pPr>
    </w:p>
    <w:p w14:paraId="7B8F1FC4"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55" w:name="_Toc509909043"/>
      <w:r w:rsidRPr="00D92B3C">
        <w:rPr>
          <w:rFonts w:ascii="Times New Roman" w:hAnsi="Times New Roman" w:cs="Times New Roman"/>
          <w:szCs w:val="20"/>
        </w:rPr>
        <w:t>Z 0</w:t>
      </w:r>
      <w:r w:rsidR="00A97EB7" w:rsidRPr="00D92B3C">
        <w:rPr>
          <w:rFonts w:ascii="Times New Roman" w:hAnsi="Times New Roman" w:cs="Times New Roman"/>
          <w:szCs w:val="20"/>
        </w:rPr>
        <w:t xml:space="preserve">5.01 and </w:t>
      </w:r>
      <w:r w:rsidRPr="00D92B3C">
        <w:rPr>
          <w:rFonts w:ascii="Times New Roman" w:hAnsi="Times New Roman" w:cs="Times New Roman"/>
          <w:szCs w:val="20"/>
        </w:rPr>
        <w:t>Z 0</w:t>
      </w:r>
      <w:r w:rsidR="00A97EB7" w:rsidRPr="00D92B3C">
        <w:rPr>
          <w:rFonts w:ascii="Times New Roman" w:hAnsi="Times New Roman" w:cs="Times New Roman"/>
          <w:szCs w:val="20"/>
        </w:rPr>
        <w:t xml:space="preserve">5.02 - </w:t>
      </w:r>
      <w:bookmarkStart w:id="156" w:name="_Toc492542325"/>
      <w:r w:rsidR="00E13CE3" w:rsidRPr="00D92B3C">
        <w:rPr>
          <w:rFonts w:ascii="Times New Roman" w:hAnsi="Times New Roman" w:cs="Times New Roman"/>
          <w:szCs w:val="20"/>
        </w:rPr>
        <w:t>Major Counterparties (MCP)</w:t>
      </w:r>
      <w:bookmarkEnd w:id="155"/>
      <w:bookmarkEnd w:id="156"/>
    </w:p>
    <w:p w14:paraId="3CC29F42" w14:textId="77777777" w:rsidR="00BF5063" w:rsidRPr="00D92B3C" w:rsidRDefault="00BF5063" w:rsidP="00715DAB">
      <w:pPr>
        <w:pStyle w:val="Instructionsberschrift3"/>
        <w:rPr>
          <w:lang w:val="en-GB"/>
        </w:rPr>
      </w:pPr>
      <w:r w:rsidRPr="00D92B3C">
        <w:rPr>
          <w:lang w:val="en-GB"/>
        </w:rPr>
        <w:t>General remarks</w:t>
      </w:r>
    </w:p>
    <w:p w14:paraId="116486F6" w14:textId="77777777"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10F3A" w:rsidRPr="00D92B3C">
        <w:rPr>
          <w:rFonts w:ascii="Times New Roman" w:hAnsi="Times New Roman" w:cs="Times New Roman"/>
          <w:sz w:val="20"/>
          <w:szCs w:val="20"/>
          <w:lang w:val="en-GB"/>
        </w:rPr>
        <w:t>se</w:t>
      </w:r>
      <w:r w:rsidRPr="00D92B3C">
        <w:rPr>
          <w:rFonts w:ascii="Times New Roman" w:hAnsi="Times New Roman" w:cs="Times New Roman"/>
          <w:sz w:val="20"/>
          <w:szCs w:val="20"/>
          <w:lang w:val="en-GB"/>
        </w:rPr>
        <w:t xml:space="preserve"> templates </w:t>
      </w:r>
      <w:r w:rsidR="00A97EB7" w:rsidRPr="00D92B3C">
        <w:rPr>
          <w:rFonts w:ascii="Times New Roman" w:hAnsi="Times New Roman" w:cs="Times New Roman"/>
          <w:sz w:val="20"/>
          <w:szCs w:val="20"/>
          <w:lang w:val="en-GB"/>
        </w:rPr>
        <w:t xml:space="preserve">collect </w:t>
      </w:r>
      <w:r w:rsidR="00747EE2" w:rsidRPr="00D92B3C">
        <w:rPr>
          <w:rFonts w:ascii="Times New Roman" w:hAnsi="Times New Roman" w:cs="Times New Roman"/>
          <w:sz w:val="20"/>
          <w:szCs w:val="20"/>
          <w:lang w:val="en-GB"/>
        </w:rPr>
        <w:t xml:space="preserve">information on </w:t>
      </w:r>
      <w:r w:rsidR="003C0B12" w:rsidRPr="00D92B3C">
        <w:rPr>
          <w:rFonts w:ascii="Times New Roman" w:hAnsi="Times New Roman" w:cs="Times New Roman"/>
          <w:sz w:val="20"/>
          <w:szCs w:val="20"/>
          <w:lang w:val="en-GB"/>
        </w:rPr>
        <w:t>liabilities</w:t>
      </w:r>
      <w:r w:rsidR="0004091A" w:rsidRPr="00D92B3C">
        <w:rPr>
          <w:rFonts w:ascii="Times New Roman" w:hAnsi="Times New Roman" w:cs="Times New Roman"/>
          <w:sz w:val="20"/>
          <w:szCs w:val="20"/>
          <w:lang w:val="en-GB"/>
        </w:rPr>
        <w:t xml:space="preserve"> towards</w:t>
      </w:r>
      <w:r w:rsidR="007B491F" w:rsidRPr="00D92B3C">
        <w:rPr>
          <w:rFonts w:ascii="Times New Roman" w:hAnsi="Times New Roman" w:cs="Times New Roman"/>
          <w:sz w:val="20"/>
          <w:szCs w:val="20"/>
          <w:lang w:val="en-GB"/>
        </w:rPr>
        <w:t xml:space="preserve"> major counterparties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 xml:space="preserve">5.01) </w:t>
      </w:r>
      <w:r w:rsidR="00BE504A" w:rsidRPr="00D92B3C">
        <w:rPr>
          <w:rFonts w:ascii="Times New Roman" w:hAnsi="Times New Roman" w:cs="Times New Roman"/>
          <w:sz w:val="20"/>
          <w:szCs w:val="20"/>
          <w:lang w:val="en-GB"/>
        </w:rPr>
        <w:t xml:space="preserve">and </w:t>
      </w:r>
      <w:r w:rsidR="003C0B12" w:rsidRPr="00D92B3C">
        <w:rPr>
          <w:rFonts w:ascii="Times New Roman" w:hAnsi="Times New Roman" w:cs="Times New Roman"/>
          <w:sz w:val="20"/>
          <w:szCs w:val="20"/>
          <w:lang w:val="en-GB"/>
        </w:rPr>
        <w:t>off</w:t>
      </w:r>
      <w:r w:rsidR="00452DDB" w:rsidRPr="00D92B3C">
        <w:rPr>
          <w:rFonts w:ascii="Times New Roman" w:hAnsi="Times New Roman" w:cs="Times New Roman"/>
          <w:sz w:val="20"/>
          <w:szCs w:val="20"/>
          <w:lang w:val="en-GB"/>
        </w:rPr>
        <w:t>-</w:t>
      </w:r>
      <w:r w:rsidR="003C0B12" w:rsidRPr="00D92B3C">
        <w:rPr>
          <w:rFonts w:ascii="Times New Roman" w:hAnsi="Times New Roman" w:cs="Times New Roman"/>
          <w:sz w:val="20"/>
          <w:szCs w:val="20"/>
          <w:lang w:val="en-GB"/>
        </w:rPr>
        <w:t>balance</w:t>
      </w:r>
      <w:r w:rsidR="00A97EB7" w:rsidRPr="00D92B3C">
        <w:rPr>
          <w:rFonts w:ascii="Times New Roman" w:hAnsi="Times New Roman" w:cs="Times New Roman"/>
          <w:sz w:val="20"/>
          <w:szCs w:val="20"/>
          <w:lang w:val="en-GB"/>
        </w:rPr>
        <w:t xml:space="preserve"> </w:t>
      </w:r>
      <w:r w:rsidR="003C0B12" w:rsidRPr="00D92B3C">
        <w:rPr>
          <w:rFonts w:ascii="Times New Roman" w:hAnsi="Times New Roman" w:cs="Times New Roman"/>
          <w:sz w:val="20"/>
          <w:szCs w:val="20"/>
          <w:lang w:val="en-GB"/>
        </w:rPr>
        <w:t>sheet items</w:t>
      </w:r>
      <w:r w:rsidR="0004091A" w:rsidRPr="00D92B3C">
        <w:rPr>
          <w:rFonts w:ascii="Times New Roman" w:hAnsi="Times New Roman" w:cs="Times New Roman"/>
          <w:sz w:val="20"/>
          <w:szCs w:val="20"/>
          <w:lang w:val="en-GB"/>
        </w:rPr>
        <w:t xml:space="preserve"> received from </w:t>
      </w:r>
      <w:r w:rsidR="00747EE2" w:rsidRPr="00D92B3C">
        <w:rPr>
          <w:rFonts w:ascii="Times New Roman" w:hAnsi="Times New Roman" w:cs="Times New Roman"/>
          <w:sz w:val="20"/>
          <w:szCs w:val="20"/>
          <w:lang w:val="en-GB"/>
        </w:rPr>
        <w:t>major counterparties</w:t>
      </w:r>
      <w:r w:rsidR="007B491F" w:rsidRPr="00D92B3C">
        <w:rPr>
          <w:rFonts w:ascii="Times New Roman" w:hAnsi="Times New Roman" w:cs="Times New Roman"/>
          <w:sz w:val="20"/>
          <w:szCs w:val="20"/>
          <w:lang w:val="en-GB"/>
        </w:rPr>
        <w:t xml:space="preserve">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5.02)</w:t>
      </w:r>
      <w:r w:rsidR="00747EE2" w:rsidRPr="00D92B3C">
        <w:rPr>
          <w:rFonts w:ascii="Times New Roman" w:hAnsi="Times New Roman" w:cs="Times New Roman"/>
          <w:sz w:val="20"/>
          <w:szCs w:val="20"/>
          <w:lang w:val="en-GB"/>
        </w:rPr>
        <w:t>.</w:t>
      </w:r>
      <w:ins w:id="157" w:author="EBA staff" w:date="2021-02-10T12:30:00Z">
        <w:r w:rsidR="00167158">
          <w:rPr>
            <w:rFonts w:ascii="Times New Roman" w:hAnsi="Times New Roman" w:cs="Times New Roman"/>
            <w:sz w:val="20"/>
            <w:szCs w:val="20"/>
            <w:lang w:val="en-GB"/>
          </w:rPr>
          <w:t xml:space="preserve"> </w:t>
        </w:r>
      </w:ins>
      <w:r w:rsidR="00E76AC4" w:rsidRPr="00D92B3C">
        <w:rPr>
          <w:rFonts w:ascii="Times New Roman" w:hAnsi="Times New Roman" w:cs="Times New Roman"/>
          <w:sz w:val="20"/>
          <w:szCs w:val="20"/>
          <w:lang w:val="en-GB"/>
        </w:rPr>
        <w:t>Reported a</w:t>
      </w:r>
      <w:r w:rsidR="00321C04" w:rsidRPr="00D92B3C">
        <w:rPr>
          <w:rFonts w:ascii="Times New Roman" w:hAnsi="Times New Roman" w:cs="Times New Roman"/>
          <w:sz w:val="20"/>
          <w:szCs w:val="20"/>
          <w:lang w:val="en-GB"/>
        </w:rPr>
        <w:t xml:space="preserve">mounts shall be aggregated where they </w:t>
      </w:r>
      <w:r w:rsidR="008062F4" w:rsidRPr="00D92B3C">
        <w:rPr>
          <w:rFonts w:ascii="Times New Roman" w:hAnsi="Times New Roman" w:cs="Times New Roman"/>
          <w:sz w:val="20"/>
          <w:szCs w:val="20"/>
          <w:lang w:val="en-GB"/>
        </w:rPr>
        <w:t xml:space="preserve">belong </w:t>
      </w:r>
      <w:r w:rsidR="00321C04" w:rsidRPr="00D92B3C">
        <w:rPr>
          <w:rFonts w:ascii="Times New Roman" w:hAnsi="Times New Roman" w:cs="Times New Roman"/>
          <w:sz w:val="20"/>
          <w:szCs w:val="20"/>
          <w:lang w:val="en-GB"/>
        </w:rPr>
        <w:t xml:space="preserve">to the same counterparty and the same type of liabilities or </w:t>
      </w:r>
      <w:r w:rsidR="002A2901" w:rsidRPr="00D92B3C">
        <w:rPr>
          <w:rFonts w:ascii="Times New Roman" w:hAnsi="Times New Roman" w:cs="Times New Roman"/>
          <w:sz w:val="20"/>
          <w:szCs w:val="20"/>
          <w:lang w:val="en-GB"/>
        </w:rPr>
        <w:t xml:space="preserve">off-balance sheet </w:t>
      </w:r>
      <w:r w:rsidR="00321C04" w:rsidRPr="00D92B3C">
        <w:rPr>
          <w:rFonts w:ascii="Times New Roman" w:hAnsi="Times New Roman" w:cs="Times New Roman"/>
          <w:sz w:val="20"/>
          <w:szCs w:val="20"/>
          <w:lang w:val="en-GB"/>
        </w:rPr>
        <w:t>items.</w:t>
      </w:r>
    </w:p>
    <w:p w14:paraId="589A58FE" w14:textId="77777777"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Liabilities and off-balance sheet items for which </w:t>
      </w:r>
      <w:r w:rsidR="0056559D" w:rsidRPr="00D92B3C">
        <w:rPr>
          <w:rFonts w:ascii="Times New Roman" w:hAnsi="Times New Roman" w:cs="Times New Roman"/>
          <w:sz w:val="20"/>
          <w:szCs w:val="20"/>
          <w:lang w:val="en-GB"/>
        </w:rPr>
        <w:t>the counterparty cannot be identified</w:t>
      </w:r>
      <w:r w:rsidRPr="00D92B3C">
        <w:rPr>
          <w:rFonts w:ascii="Times New Roman" w:hAnsi="Times New Roman" w:cs="Times New Roman"/>
          <w:sz w:val="20"/>
          <w:szCs w:val="20"/>
          <w:lang w:val="en-GB"/>
        </w:rPr>
        <w:t xml:space="preserve"> shall not </w:t>
      </w:r>
      <w:r w:rsidR="0056559D" w:rsidRPr="00D92B3C">
        <w:rPr>
          <w:rFonts w:ascii="Times New Roman" w:hAnsi="Times New Roman" w:cs="Times New Roman"/>
          <w:sz w:val="20"/>
          <w:szCs w:val="20"/>
          <w:lang w:val="en-GB"/>
        </w:rPr>
        <w:t xml:space="preserve">be reported in these templates. </w:t>
      </w:r>
      <w:r w:rsidR="004311E9" w:rsidRPr="00D92B3C">
        <w:rPr>
          <w:rFonts w:ascii="Times New Roman" w:hAnsi="Times New Roman" w:cs="Times New Roman"/>
          <w:sz w:val="20"/>
          <w:szCs w:val="20"/>
          <w:lang w:val="en-GB"/>
        </w:rPr>
        <w:t xml:space="preserve">Liabilities and </w:t>
      </w:r>
      <w:proofErr w:type="gramStart"/>
      <w:r w:rsidR="004311E9" w:rsidRPr="00D92B3C">
        <w:rPr>
          <w:rFonts w:ascii="Times New Roman" w:hAnsi="Times New Roman" w:cs="Times New Roman"/>
          <w:sz w:val="20"/>
          <w:szCs w:val="20"/>
          <w:lang w:val="en-GB"/>
        </w:rPr>
        <w:t>off balance</w:t>
      </w:r>
      <w:proofErr w:type="gramEnd"/>
      <w:r w:rsidR="004311E9" w:rsidRPr="00D92B3C">
        <w:rPr>
          <w:rFonts w:ascii="Times New Roman" w:hAnsi="Times New Roman" w:cs="Times New Roman"/>
          <w:sz w:val="20"/>
          <w:szCs w:val="20"/>
          <w:lang w:val="en-GB"/>
        </w:rPr>
        <w:t xml:space="preserve"> sheet items for which the counterparty is an entity included in the consolidated financial statements shall not be reported.</w:t>
      </w:r>
    </w:p>
    <w:p w14:paraId="3454E902" w14:textId="77777777" w:rsidR="00DF1EA4" w:rsidRPr="00D92B3C" w:rsidRDefault="00F7117F" w:rsidP="00715DAB">
      <w:pPr>
        <w:pStyle w:val="Instructionsberschrift3"/>
        <w:rPr>
          <w:lang w:val="en-GB"/>
        </w:rPr>
      </w:pPr>
      <w:r w:rsidRPr="00D92B3C">
        <w:rPr>
          <w:lang w:val="en-GB"/>
        </w:rPr>
        <w:t>Z 0</w:t>
      </w:r>
      <w:r w:rsidR="00A4015F" w:rsidRPr="00D92B3C">
        <w:rPr>
          <w:lang w:val="en-GB"/>
        </w:rPr>
        <w:t xml:space="preserve">5.01 – Major liabilities counterparties - </w:t>
      </w:r>
      <w:r w:rsidR="00BF5063" w:rsidRPr="00D92B3C">
        <w:rPr>
          <w:lang w:val="en-GB"/>
        </w:rPr>
        <w:t>Instructions concerning specific positions</w:t>
      </w:r>
    </w:p>
    <w:p w14:paraId="387BB84F" w14:textId="77777777"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467DEA"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467DEA" w:rsidRPr="00D92B3C">
        <w:rPr>
          <w:rFonts w:ascii="Times New Roman" w:hAnsi="Times New Roman" w:cs="Times New Roman"/>
          <w:sz w:val="20"/>
          <w:szCs w:val="20"/>
          <w:lang w:val="en-GB"/>
        </w:rPr>
        <w:t>0</w:t>
      </w:r>
      <w:r w:rsidR="009A37B7" w:rsidRPr="00D92B3C">
        <w:rPr>
          <w:rFonts w:ascii="Times New Roman" w:hAnsi="Times New Roman" w:cs="Times New Roman"/>
          <w:sz w:val="20"/>
          <w:szCs w:val="20"/>
          <w:lang w:val="en-GB"/>
        </w:rPr>
        <w:t>06</w:t>
      </w:r>
      <w:r w:rsidRPr="00D92B3C">
        <w:rPr>
          <w:rFonts w:ascii="Times New Roman" w:hAnsi="Times New Roman" w:cs="Times New Roman"/>
          <w:sz w:val="20"/>
          <w:szCs w:val="20"/>
          <w:lang w:val="en-GB"/>
        </w:rPr>
        <w:t>0 o</w:t>
      </w:r>
      <w:r w:rsidR="00BE2A9D" w:rsidRPr="00D92B3C">
        <w:rPr>
          <w:rFonts w:ascii="Times New Roman" w:hAnsi="Times New Roman" w:cs="Times New Roman"/>
          <w:sz w:val="20"/>
          <w:szCs w:val="20"/>
          <w:lang w:val="en-GB"/>
        </w:rPr>
        <w:t>f th</w:t>
      </w:r>
      <w:r w:rsidR="009A37B7" w:rsidRPr="00D92B3C">
        <w:rPr>
          <w:rFonts w:ascii="Times New Roman" w:hAnsi="Times New Roman" w:cs="Times New Roman"/>
          <w:sz w:val="20"/>
          <w:szCs w:val="20"/>
          <w:lang w:val="en-GB"/>
        </w:rPr>
        <w:t>is</w:t>
      </w:r>
      <w:r w:rsidRPr="00D92B3C">
        <w:rPr>
          <w:rFonts w:ascii="Times New Roman" w:hAnsi="Times New Roman" w:cs="Times New Roman"/>
          <w:sz w:val="20"/>
          <w:szCs w:val="20"/>
          <w:lang w:val="en-GB"/>
        </w:rPr>
        <w:t xml:space="preserve"> template forms a primary key which </w:t>
      </w:r>
      <w:proofErr w:type="gramStart"/>
      <w:r w:rsidRPr="00D92B3C">
        <w:rPr>
          <w:rFonts w:ascii="Times New Roman" w:hAnsi="Times New Roman" w:cs="Times New Roman"/>
          <w:sz w:val="20"/>
          <w:szCs w:val="20"/>
          <w:lang w:val="en-GB"/>
        </w:rPr>
        <w:t>has to</w:t>
      </w:r>
      <w:proofErr w:type="gramEnd"/>
      <w:r w:rsidRPr="00D92B3C">
        <w:rPr>
          <w:rFonts w:ascii="Times New Roman" w:hAnsi="Times New Roman" w:cs="Times New Roman"/>
          <w:sz w:val="20"/>
          <w:szCs w:val="20"/>
          <w:lang w:val="en-GB"/>
        </w:rPr>
        <w:t xml:space="preserve">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67DEA"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467DEA"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105ABB71"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Counterparty</w:t>
            </w:r>
          </w:p>
          <w:p w14:paraId="03D59175" w14:textId="77777777"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counterparty</w:t>
            </w:r>
            <w:r w:rsidR="00550D93" w:rsidRPr="00D92B3C">
              <w:rPr>
                <w:rFonts w:ascii="Times New Roman" w:eastAsia="Cambria" w:hAnsi="Times New Roman" w:cs="Times New Roman"/>
                <w:color w:val="000000" w:themeColor="text1"/>
                <w:spacing w:val="-2"/>
                <w:w w:val="95"/>
                <w:sz w:val="20"/>
                <w:szCs w:val="20"/>
                <w:lang w:val="en-GB"/>
              </w:rPr>
              <w:t xml:space="preserve"> </w:t>
            </w:r>
            <w:r w:rsidR="00B96304" w:rsidRPr="00D92B3C">
              <w:rPr>
                <w:rFonts w:ascii="Times New Roman" w:eastAsia="Cambria" w:hAnsi="Times New Roman" w:cs="Times New Roman"/>
                <w:color w:val="000000" w:themeColor="text1"/>
                <w:spacing w:val="-2"/>
                <w:w w:val="95"/>
                <w:sz w:val="20"/>
                <w:szCs w:val="20"/>
                <w:lang w:val="en-GB"/>
              </w:rPr>
              <w:t xml:space="preserve">in relation to </w:t>
            </w:r>
            <w:r w:rsidR="00550D93" w:rsidRPr="00D92B3C">
              <w:rPr>
                <w:rFonts w:ascii="Times New Roman" w:eastAsia="Cambria" w:hAnsi="Times New Roman" w:cs="Times New Roman"/>
                <w:color w:val="000000" w:themeColor="text1"/>
                <w:spacing w:val="-2"/>
                <w:w w:val="95"/>
                <w:sz w:val="20"/>
                <w:szCs w:val="20"/>
                <w:lang w:val="en-GB"/>
              </w:rPr>
              <w:t xml:space="preserve">which the liability </w:t>
            </w:r>
            <w:r w:rsidR="00792D77" w:rsidRPr="00D92B3C">
              <w:rPr>
                <w:rFonts w:ascii="Times New Roman" w:eastAsia="Cambria" w:hAnsi="Times New Roman" w:cs="Times New Roman"/>
                <w:color w:val="000000" w:themeColor="text1"/>
                <w:spacing w:val="-2"/>
                <w:w w:val="95"/>
                <w:sz w:val="20"/>
                <w:szCs w:val="20"/>
                <w:lang w:val="en-GB"/>
              </w:rPr>
              <w:t>arises</w:t>
            </w:r>
            <w:r w:rsidRPr="00D92B3C">
              <w:rPr>
                <w:rFonts w:ascii="Times New Roman" w:eastAsia="Cambria" w:hAnsi="Times New Roman" w:cs="Times New Roman"/>
                <w:color w:val="000000" w:themeColor="text1"/>
                <w:spacing w:val="-2"/>
                <w:w w:val="95"/>
                <w:sz w:val="20"/>
                <w:szCs w:val="20"/>
                <w:lang w:val="en-GB"/>
              </w:rPr>
              <w:t xml:space="preserve"> </w:t>
            </w:r>
          </w:p>
          <w:p w14:paraId="3339D9D8" w14:textId="77777777"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counterparties shall be </w:t>
            </w:r>
            <w:r w:rsidR="00550D93" w:rsidRPr="00D92B3C">
              <w:rPr>
                <w:rFonts w:ascii="Times New Roman" w:eastAsia="Cambria" w:hAnsi="Times New Roman" w:cs="Times New Roman"/>
                <w:color w:val="000000" w:themeColor="text1"/>
                <w:spacing w:val="-2"/>
                <w:w w:val="95"/>
                <w:sz w:val="20"/>
                <w:szCs w:val="20"/>
                <w:lang w:val="en-GB"/>
              </w:rPr>
              <w:t xml:space="preserve">identified </w:t>
            </w:r>
            <w:r w:rsidRPr="00D92B3C">
              <w:rPr>
                <w:rFonts w:ascii="Times New Roman" w:eastAsia="Cambria" w:hAnsi="Times New Roman" w:cs="Times New Roman"/>
                <w:color w:val="000000" w:themeColor="text1"/>
                <w:spacing w:val="-2"/>
                <w:w w:val="95"/>
                <w:sz w:val="20"/>
                <w:szCs w:val="20"/>
                <w:lang w:val="en-GB"/>
              </w:rPr>
              <w:t xml:space="preserve">by summing up the outstanding amounts of all liabilities of </w:t>
            </w:r>
            <w:r w:rsidR="006A041F" w:rsidRPr="00D92B3C">
              <w:rPr>
                <w:rFonts w:ascii="Times New Roman" w:eastAsia="Cambria" w:hAnsi="Times New Roman" w:cs="Times New Roman"/>
                <w:color w:val="000000" w:themeColor="text1"/>
                <w:spacing w:val="-2"/>
                <w:w w:val="95"/>
                <w:sz w:val="20"/>
                <w:szCs w:val="20"/>
                <w:lang w:val="en-GB"/>
              </w:rPr>
              <w:t xml:space="preserve">the entity or group for which the template is reported, </w:t>
            </w:r>
            <w:r w:rsidRPr="00D92B3C">
              <w:rPr>
                <w:rFonts w:ascii="Times New Roman" w:eastAsia="Cambria" w:hAnsi="Times New Roman" w:cs="Times New Roman"/>
                <w:color w:val="000000" w:themeColor="text1"/>
                <w:spacing w:val="-2"/>
                <w:w w:val="95"/>
                <w:sz w:val="20"/>
                <w:szCs w:val="20"/>
                <w:lang w:val="en-GB"/>
              </w:rPr>
              <w:t xml:space="preserve">to each counterparty or group of connected </w:t>
            </w:r>
            <w:r w:rsidR="00BA7CCF" w:rsidRPr="00D92B3C">
              <w:rPr>
                <w:rFonts w:ascii="Times New Roman" w:eastAsia="Cambria" w:hAnsi="Times New Roman" w:cs="Times New Roman"/>
                <w:color w:val="000000" w:themeColor="text1"/>
                <w:spacing w:val="-2"/>
                <w:w w:val="95"/>
                <w:sz w:val="20"/>
                <w:szCs w:val="20"/>
                <w:lang w:val="en-GB"/>
              </w:rPr>
              <w:t>clients</w:t>
            </w:r>
            <w:r w:rsidR="001353EC" w:rsidRPr="00D92B3C">
              <w:rPr>
                <w:rFonts w:ascii="Times New Roman" w:eastAsia="Cambria" w:hAnsi="Times New Roman" w:cs="Times New Roman"/>
                <w:color w:val="000000" w:themeColor="text1"/>
                <w:spacing w:val="-2"/>
                <w:w w:val="95"/>
                <w:sz w:val="20"/>
                <w:szCs w:val="20"/>
                <w:lang w:val="en-GB"/>
              </w:rPr>
              <w:t>, excluding liabilities to entities</w:t>
            </w:r>
            <w:r w:rsidR="00434DD8" w:rsidRPr="00D92B3C">
              <w:rPr>
                <w:rFonts w:ascii="Times New Roman" w:eastAsia="Cambria" w:hAnsi="Times New Roman" w:cs="Times New Roman"/>
                <w:color w:val="000000" w:themeColor="text1"/>
                <w:spacing w:val="-2"/>
                <w:w w:val="95"/>
                <w:sz w:val="20"/>
                <w:szCs w:val="20"/>
                <w:lang w:val="en-GB"/>
              </w:rPr>
              <w:t xml:space="preserve"> included in the consolidated financial statements</w:t>
            </w:r>
            <w:r w:rsidR="004571D1" w:rsidRPr="00D92B3C">
              <w:rPr>
                <w:rFonts w:ascii="Times New Roman" w:eastAsia="Cambria" w:hAnsi="Times New Roman" w:cs="Times New Roman"/>
                <w:color w:val="000000" w:themeColor="text1"/>
                <w:spacing w:val="-2"/>
                <w:w w:val="95"/>
                <w:sz w:val="20"/>
                <w:szCs w:val="20"/>
                <w:lang w:val="en-GB"/>
              </w:rPr>
              <w:t>.</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w:t>
            </w:r>
            <w:r w:rsidR="007F5A56" w:rsidRPr="00D92B3C">
              <w:rPr>
                <w:rFonts w:ascii="Times New Roman" w:eastAsia="Cambria" w:hAnsi="Times New Roman" w:cs="Times New Roman"/>
                <w:color w:val="000000" w:themeColor="text1"/>
                <w:spacing w:val="-2"/>
                <w:w w:val="95"/>
                <w:sz w:val="20"/>
                <w:szCs w:val="20"/>
                <w:lang w:val="en-GB"/>
              </w:rPr>
              <w:t xml:space="preserve">ounterparties </w:t>
            </w:r>
            <w:r w:rsidRPr="00D92B3C">
              <w:rPr>
                <w:rFonts w:ascii="Times New Roman" w:eastAsia="Cambria" w:hAnsi="Times New Roman" w:cs="Times New Roman"/>
                <w:color w:val="000000" w:themeColor="text1"/>
                <w:spacing w:val="-2"/>
                <w:w w:val="95"/>
                <w:sz w:val="20"/>
                <w:szCs w:val="20"/>
                <w:lang w:val="en-GB"/>
              </w:rPr>
              <w:t>and</w:t>
            </w:r>
            <w:r w:rsidR="007F5A56" w:rsidRPr="00D92B3C">
              <w:rPr>
                <w:rFonts w:ascii="Times New Roman" w:eastAsia="Cambria" w:hAnsi="Times New Roman" w:cs="Times New Roman"/>
                <w:color w:val="000000" w:themeColor="text1"/>
                <w:spacing w:val="-2"/>
                <w:w w:val="95"/>
                <w:sz w:val="20"/>
                <w:szCs w:val="20"/>
                <w:lang w:val="en-GB"/>
              </w:rPr>
              <w:t xml:space="preserve"> group</w:t>
            </w:r>
            <w:r w:rsidRPr="00D92B3C">
              <w:rPr>
                <w:rFonts w:ascii="Times New Roman" w:eastAsia="Cambria" w:hAnsi="Times New Roman" w:cs="Times New Roman"/>
                <w:color w:val="000000" w:themeColor="text1"/>
                <w:spacing w:val="-2"/>
                <w:w w:val="95"/>
                <w:sz w:val="20"/>
                <w:szCs w:val="20"/>
                <w:lang w:val="en-GB"/>
              </w:rPr>
              <w:t>s</w:t>
            </w:r>
            <w:r w:rsidR="007F5A56" w:rsidRPr="00D92B3C">
              <w:rPr>
                <w:rFonts w:ascii="Times New Roman" w:eastAsia="Cambria" w:hAnsi="Times New Roman" w:cs="Times New Roman"/>
                <w:color w:val="000000" w:themeColor="text1"/>
                <w:spacing w:val="-2"/>
                <w:w w:val="95"/>
                <w:sz w:val="20"/>
                <w:szCs w:val="20"/>
                <w:lang w:val="en-GB"/>
              </w:rPr>
              <w:t xml:space="preserve"> of connected counterparties are then ranked by aggregate outstanding amount </w:t>
            </w:r>
            <w:proofErr w:type="gramStart"/>
            <w:r w:rsidR="007F5A56" w:rsidRPr="00D92B3C">
              <w:rPr>
                <w:rFonts w:ascii="Times New Roman" w:eastAsia="Cambria" w:hAnsi="Times New Roman" w:cs="Times New Roman"/>
                <w:color w:val="000000" w:themeColor="text1"/>
                <w:spacing w:val="-2"/>
                <w:w w:val="95"/>
                <w:sz w:val="20"/>
                <w:szCs w:val="20"/>
                <w:lang w:val="en-GB"/>
              </w:rPr>
              <w:t>in order to</w:t>
            </w:r>
            <w:proofErr w:type="gramEnd"/>
            <w:r w:rsidR="007F5A56" w:rsidRPr="00D92B3C">
              <w:rPr>
                <w:rFonts w:ascii="Times New Roman" w:eastAsia="Cambria" w:hAnsi="Times New Roman" w:cs="Times New Roman"/>
                <w:color w:val="000000" w:themeColor="text1"/>
                <w:spacing w:val="-2"/>
                <w:w w:val="95"/>
                <w:sz w:val="20"/>
                <w:szCs w:val="20"/>
                <w:lang w:val="en-GB"/>
              </w:rPr>
              <w:t xml:space="preserve"> identify the top 10 major counterparties</w:t>
            </w:r>
            <w:r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14:paraId="06033B0A" w14:textId="77777777"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4FC978B" w14:textId="77777777"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definition of ‘group of connected </w:t>
            </w:r>
            <w:proofErr w:type="gramStart"/>
            <w:r w:rsidRPr="00D92B3C">
              <w:rPr>
                <w:rFonts w:ascii="Times New Roman" w:eastAsia="Cambria" w:hAnsi="Times New Roman" w:cs="Times New Roman"/>
                <w:color w:val="000000" w:themeColor="text1"/>
                <w:spacing w:val="-2"/>
                <w:w w:val="95"/>
                <w:sz w:val="20"/>
                <w:szCs w:val="20"/>
                <w:lang w:val="en-GB"/>
              </w:rPr>
              <w:t>counterparties’</w:t>
            </w:r>
            <w:proofErr w:type="gramEnd"/>
            <w:r w:rsidRPr="00D92B3C">
              <w:rPr>
                <w:rFonts w:ascii="Times New Roman" w:eastAsia="Cambria" w:hAnsi="Times New Roman" w:cs="Times New Roman"/>
                <w:color w:val="000000" w:themeColor="text1"/>
                <w:spacing w:val="-2"/>
                <w:w w:val="95"/>
                <w:sz w:val="20"/>
                <w:szCs w:val="20"/>
                <w:lang w:val="en-GB"/>
              </w:rPr>
              <w:t xml:space="preserve"> shall follow the definition of ‘group of connected clients’ </w:t>
            </w:r>
            <w:r w:rsidR="00991520" w:rsidRPr="00D92B3C">
              <w:rPr>
                <w:rFonts w:ascii="Times New Roman" w:eastAsia="Cambria" w:hAnsi="Times New Roman" w:cs="Times New Roman"/>
                <w:color w:val="000000" w:themeColor="text1"/>
                <w:spacing w:val="-2"/>
                <w:w w:val="95"/>
                <w:sz w:val="20"/>
                <w:szCs w:val="20"/>
                <w:lang w:val="en-GB"/>
              </w:rPr>
              <w:t xml:space="preserve">laid down </w:t>
            </w:r>
            <w:r w:rsidRPr="00D92B3C">
              <w:rPr>
                <w:rFonts w:ascii="Times New Roman" w:eastAsia="Cambria" w:hAnsi="Times New Roman" w:cs="Times New Roman"/>
                <w:color w:val="000000" w:themeColor="text1"/>
                <w:spacing w:val="-2"/>
                <w:w w:val="95"/>
                <w:sz w:val="20"/>
                <w:szCs w:val="20"/>
                <w:lang w:val="en-GB"/>
              </w:rPr>
              <w:t xml:space="preserve">in Article 4(1) point 39 </w:t>
            </w:r>
            <w:r w:rsidR="00C83FEA"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p>
          <w:p w14:paraId="294E9015" w14:textId="77777777"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5FA2E46" w14:textId="77777777"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For the purpose of</w:t>
            </w:r>
            <w:proofErr w:type="gramEnd"/>
            <w:r w:rsidRPr="00D92B3C">
              <w:rPr>
                <w:rFonts w:ascii="Times New Roman" w:eastAsia="Cambria" w:hAnsi="Times New Roman" w:cs="Times New Roman"/>
                <w:color w:val="000000" w:themeColor="text1"/>
                <w:spacing w:val="-2"/>
                <w:w w:val="95"/>
                <w:sz w:val="20"/>
                <w:szCs w:val="20"/>
                <w:lang w:val="en-GB"/>
              </w:rPr>
              <w:t xml:space="preserve"> this template, </w:t>
            </w:r>
            <w:r w:rsidR="004571D1" w:rsidRPr="00D92B3C">
              <w:rPr>
                <w:rFonts w:ascii="Times New Roman" w:eastAsia="Cambria" w:hAnsi="Times New Roman" w:cs="Times New Roman"/>
                <w:color w:val="000000" w:themeColor="text1"/>
                <w:spacing w:val="-2"/>
                <w:w w:val="95"/>
                <w:sz w:val="20"/>
                <w:szCs w:val="20"/>
                <w:lang w:val="en-GB"/>
              </w:rPr>
              <w:t>a counterparty may not be an entity included in the consolidated financial statements.</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F5A56" w:rsidRPr="00D92B3C">
              <w:rPr>
                <w:rFonts w:ascii="Times New Roman" w:hAnsi="Times New Roman" w:cs="Times New Roman"/>
                <w:b/>
                <w:bCs/>
                <w:color w:val="000000" w:themeColor="text1"/>
                <w:sz w:val="20"/>
                <w:szCs w:val="20"/>
                <w:lang w:val="en-GB"/>
              </w:rPr>
              <w:t>name</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major counterparty or, where applicable, name of a group of connected clients.</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name of a group of connected clients shall be the name of the parent company or, when the group of connected clients does not have a parent, the group’s commercial name.</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27538BAA" w14:textId="77777777"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of the major counterparty</w:t>
            </w:r>
            <w:r w:rsidR="005F4620" w:rsidRPr="00D92B3C">
              <w:rPr>
                <w:rFonts w:ascii="Times New Roman" w:eastAsia="Cambria" w:hAnsi="Times New Roman" w:cs="Times New Roman"/>
                <w:color w:val="000000" w:themeColor="text1"/>
                <w:spacing w:val="-2"/>
                <w:w w:val="95"/>
                <w:sz w:val="20"/>
                <w:szCs w:val="20"/>
                <w:lang w:val="en-GB"/>
              </w:rPr>
              <w:t xml:space="preserve"> or group of connected clients</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 if not available a code under a uniform codification applicable in the Union, or if not available a national code.</w:t>
            </w:r>
          </w:p>
          <w:p w14:paraId="4B21C556" w14:textId="77777777" w:rsidR="005D56E3" w:rsidRPr="00D92B3C" w:rsidDel="00167158" w:rsidRDefault="005D56E3">
            <w:pPr>
              <w:pStyle w:val="TableParagraph"/>
              <w:spacing w:before="108"/>
              <w:ind w:left="85"/>
              <w:jc w:val="both"/>
              <w:rPr>
                <w:del w:id="158" w:author="EBA staff" w:date="2021-02-10T12:30:00Z"/>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699C4024" w14:textId="77777777" w:rsidR="00BE2A9D" w:rsidRPr="00D92B3C" w:rsidRDefault="00BE2A9D" w:rsidP="0016715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institution shall report </w:t>
            </w:r>
            <w:r w:rsidR="007F5A56" w:rsidRPr="00D92B3C">
              <w:rPr>
                <w:rFonts w:ascii="Times New Roman" w:eastAsia="Cambria" w:hAnsi="Times New Roman" w:cs="Times New Roman"/>
                <w:color w:val="000000" w:themeColor="text1"/>
                <w:spacing w:val="-2"/>
                <w:w w:val="95"/>
                <w:sz w:val="20"/>
                <w:szCs w:val="20"/>
                <w:lang w:val="en-GB"/>
              </w:rPr>
              <w:t xml:space="preserve">'1' for individual </w:t>
            </w:r>
            <w:r w:rsidRPr="00D92B3C">
              <w:rPr>
                <w:rFonts w:ascii="Times New Roman" w:eastAsia="Cambria" w:hAnsi="Times New Roman" w:cs="Times New Roman"/>
                <w:color w:val="000000" w:themeColor="text1"/>
                <w:spacing w:val="-2"/>
                <w:w w:val="95"/>
                <w:sz w:val="20"/>
                <w:szCs w:val="20"/>
                <w:lang w:val="en-GB"/>
              </w:rPr>
              <w:t xml:space="preserve">major counterparties </w:t>
            </w:r>
            <w:r w:rsidR="007F5A56" w:rsidRPr="00D92B3C">
              <w:rPr>
                <w:rFonts w:ascii="Times New Roman" w:eastAsia="Cambria" w:hAnsi="Times New Roman" w:cs="Times New Roman"/>
                <w:color w:val="000000" w:themeColor="text1"/>
                <w:spacing w:val="-2"/>
                <w:w w:val="95"/>
                <w:sz w:val="20"/>
                <w:szCs w:val="20"/>
                <w:lang w:val="en-GB"/>
              </w:rPr>
              <w:t>and</w:t>
            </w:r>
            <w:r w:rsidRPr="00D92B3C">
              <w:rPr>
                <w:rFonts w:ascii="Times New Roman" w:eastAsia="Cambria" w:hAnsi="Times New Roman" w:cs="Times New Roman"/>
                <w:color w:val="000000" w:themeColor="text1"/>
                <w:spacing w:val="-2"/>
                <w:w w:val="95"/>
                <w:sz w:val="20"/>
                <w:szCs w:val="20"/>
                <w:lang w:val="en-GB"/>
              </w:rPr>
              <w:t xml:space="preserve"> </w:t>
            </w:r>
            <w:r w:rsidR="007F5A56" w:rsidRPr="00D92B3C">
              <w:rPr>
                <w:rFonts w:ascii="Times New Roman" w:eastAsia="Cambria" w:hAnsi="Times New Roman" w:cs="Times New Roman"/>
                <w:color w:val="000000" w:themeColor="text1"/>
                <w:spacing w:val="-2"/>
                <w:w w:val="95"/>
                <w:sz w:val="20"/>
                <w:szCs w:val="20"/>
                <w:lang w:val="en-GB"/>
              </w:rPr>
              <w:t>'2' for groups of connected clients</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3B53F170" w14:textId="77777777"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ISO 3166-1-alpha-2 code of the country of incorporation of the counterparty. This includes pseudo-ISO codes for international organisations, available in the last edition of the Eurostat`s “Balance of Payments </w:t>
            </w:r>
            <w:proofErr w:type="spellStart"/>
            <w:r w:rsidRPr="00D92B3C">
              <w:rPr>
                <w:rFonts w:ascii="Times New Roman" w:eastAsia="Cambria" w:hAnsi="Times New Roman" w:cs="Times New Roman"/>
                <w:color w:val="000000" w:themeColor="text1"/>
                <w:spacing w:val="-2"/>
                <w:w w:val="95"/>
                <w:sz w:val="20"/>
                <w:szCs w:val="20"/>
                <w:lang w:val="en-GB"/>
              </w:rPr>
              <w:t>Vademecum</w:t>
            </w:r>
            <w:proofErr w:type="spellEnd"/>
            <w:r w:rsidRPr="00D92B3C">
              <w:rPr>
                <w:rFonts w:ascii="Times New Roman" w:eastAsia="Cambria" w:hAnsi="Times New Roman" w:cs="Times New Roman"/>
                <w:color w:val="000000" w:themeColor="text1"/>
                <w:spacing w:val="-2"/>
                <w:w w:val="95"/>
                <w:sz w:val="20"/>
                <w:szCs w:val="20"/>
                <w:lang w:val="en-GB"/>
              </w:rPr>
              <w:t xml:space="preserve">”. </w:t>
            </w:r>
          </w:p>
          <w:p w14:paraId="1E6233E0" w14:textId="77777777"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1331BD" w:rsidRPr="00D92B3C">
              <w:rPr>
                <w:rFonts w:ascii="Times New Roman" w:eastAsia="Cambria" w:hAnsi="Times New Roman" w:cs="Times New Roman"/>
                <w:color w:val="000000" w:themeColor="text1"/>
                <w:spacing w:val="-2"/>
                <w:w w:val="95"/>
                <w:sz w:val="20"/>
                <w:szCs w:val="20"/>
                <w:lang w:val="en-GB"/>
              </w:rPr>
              <w:t xml:space="preserve">country </w:t>
            </w:r>
            <w:r w:rsidRPr="00D92B3C">
              <w:rPr>
                <w:rFonts w:ascii="Times New Roman" w:eastAsia="Cambria" w:hAnsi="Times New Roman" w:cs="Times New Roman"/>
                <w:color w:val="000000" w:themeColor="text1"/>
                <w:spacing w:val="-2"/>
                <w:w w:val="95"/>
                <w:sz w:val="20"/>
                <w:szCs w:val="20"/>
                <w:lang w:val="en-GB"/>
              </w:rPr>
              <w:t xml:space="preserve">is determined </w:t>
            </w:r>
            <w:r w:rsidR="00D260E3" w:rsidRPr="00D92B3C">
              <w:rPr>
                <w:rFonts w:ascii="Times New Roman" w:eastAsia="Cambria" w:hAnsi="Times New Roman" w:cs="Times New Roman"/>
                <w:color w:val="000000" w:themeColor="text1"/>
                <w:spacing w:val="-2"/>
                <w:w w:val="95"/>
                <w:sz w:val="20"/>
                <w:szCs w:val="20"/>
                <w:lang w:val="en-GB"/>
              </w:rPr>
              <w:t xml:space="preserve">by reference to </w:t>
            </w:r>
            <w:r w:rsidR="0014425E" w:rsidRPr="00D92B3C">
              <w:rPr>
                <w:rFonts w:ascii="Times New Roman" w:eastAsia="Cambria" w:hAnsi="Times New Roman" w:cs="Times New Roman"/>
                <w:color w:val="000000" w:themeColor="text1"/>
                <w:spacing w:val="-2"/>
                <w:w w:val="95"/>
                <w:sz w:val="20"/>
                <w:szCs w:val="20"/>
                <w:lang w:val="en-GB"/>
              </w:rPr>
              <w:t xml:space="preserve">counterparty’s </w:t>
            </w:r>
            <w:r w:rsidRPr="00D92B3C">
              <w:rPr>
                <w:rFonts w:ascii="Times New Roman" w:eastAsia="Cambria" w:hAnsi="Times New Roman" w:cs="Times New Roman"/>
                <w:color w:val="000000" w:themeColor="text1"/>
                <w:spacing w:val="-2"/>
                <w:w w:val="95"/>
                <w:sz w:val="20"/>
                <w:szCs w:val="20"/>
                <w:lang w:val="en-GB"/>
              </w:rPr>
              <w:t>registered</w:t>
            </w:r>
            <w:r w:rsidR="0014425E" w:rsidRPr="00D92B3C">
              <w:rPr>
                <w:rFonts w:ascii="Times New Roman" w:eastAsia="Cambria" w:hAnsi="Times New Roman" w:cs="Times New Roman"/>
                <w:color w:val="000000" w:themeColor="text1"/>
                <w:spacing w:val="-2"/>
                <w:w w:val="95"/>
                <w:sz w:val="20"/>
                <w:szCs w:val="20"/>
                <w:lang w:val="en-GB"/>
              </w:rPr>
              <w:t xml:space="preserve"> office</w:t>
            </w:r>
            <w:r w:rsidRPr="00D92B3C">
              <w:rPr>
                <w:rFonts w:ascii="Times New Roman" w:eastAsia="Cambria" w:hAnsi="Times New Roman" w:cs="Times New Roman"/>
                <w:color w:val="000000" w:themeColor="text1"/>
                <w:spacing w:val="-2"/>
                <w:w w:val="95"/>
                <w:sz w:val="20"/>
                <w:szCs w:val="20"/>
                <w:lang w:val="en-GB"/>
              </w:rPr>
              <w:t>.</w:t>
            </w:r>
            <w:r w:rsidR="001331BD"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For groups of connected clients,</w:t>
            </w:r>
            <w:r w:rsidR="00771319" w:rsidRPr="00D92B3C">
              <w:rPr>
                <w:rFonts w:ascii="Times New Roman" w:eastAsia="Cambria" w:hAnsi="Times New Roman" w:cs="Times New Roman"/>
                <w:color w:val="000000" w:themeColor="text1"/>
                <w:spacing w:val="-2"/>
                <w:w w:val="95"/>
                <w:sz w:val="20"/>
                <w:szCs w:val="20"/>
                <w:lang w:val="en-GB"/>
              </w:rPr>
              <w:t xml:space="preserve"> the</w:t>
            </w:r>
            <w:r w:rsidRPr="00D92B3C">
              <w:rPr>
                <w:rFonts w:ascii="Times New Roman" w:eastAsia="Cambria" w:hAnsi="Times New Roman" w:cs="Times New Roman"/>
                <w:color w:val="000000" w:themeColor="text1"/>
                <w:spacing w:val="-2"/>
                <w:w w:val="95"/>
                <w:sz w:val="20"/>
                <w:szCs w:val="20"/>
                <w:lang w:val="en-GB"/>
              </w:rPr>
              <w:t xml:space="preserve"> country </w:t>
            </w:r>
            <w:r w:rsidR="001F54B8" w:rsidRPr="00D92B3C">
              <w:rPr>
                <w:rFonts w:ascii="Times New Roman" w:eastAsia="Cambria" w:hAnsi="Times New Roman" w:cs="Times New Roman"/>
                <w:color w:val="000000" w:themeColor="text1"/>
                <w:spacing w:val="-2"/>
                <w:w w:val="95"/>
                <w:sz w:val="20"/>
                <w:szCs w:val="20"/>
                <w:lang w:val="en-GB"/>
              </w:rPr>
              <w:t xml:space="preserve">of </w:t>
            </w:r>
            <w:r w:rsidR="007E3879" w:rsidRPr="00D92B3C">
              <w:rPr>
                <w:rFonts w:ascii="Times New Roman" w:eastAsia="Cambria" w:hAnsi="Times New Roman" w:cs="Times New Roman"/>
                <w:color w:val="000000" w:themeColor="text1"/>
                <w:spacing w:val="-2"/>
                <w:w w:val="95"/>
                <w:sz w:val="20"/>
                <w:szCs w:val="20"/>
                <w:lang w:val="en-GB"/>
              </w:rPr>
              <w:t xml:space="preserve">incorporation of </w:t>
            </w:r>
            <w:r w:rsidR="001F54B8" w:rsidRPr="00D92B3C">
              <w:rPr>
                <w:rFonts w:ascii="Times New Roman" w:eastAsia="Cambria" w:hAnsi="Times New Roman" w:cs="Times New Roman"/>
                <w:color w:val="000000" w:themeColor="text1"/>
                <w:spacing w:val="-2"/>
                <w:w w:val="95"/>
                <w:sz w:val="20"/>
                <w:szCs w:val="20"/>
                <w:lang w:val="en-GB"/>
              </w:rPr>
              <w:t>the parent company</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14:paraId="4C6D3850"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One sector shall be allocated to every counterparty </w:t>
            </w:r>
            <w:proofErr w:type="gramStart"/>
            <w:r w:rsidRPr="00D92B3C">
              <w:rPr>
                <w:rFonts w:ascii="Times New Roman" w:eastAsia="Cambria" w:hAnsi="Times New Roman" w:cs="Times New Roman"/>
                <w:color w:val="000000" w:themeColor="text1"/>
                <w:spacing w:val="-2"/>
                <w:w w:val="95"/>
                <w:sz w:val="20"/>
                <w:szCs w:val="20"/>
                <w:lang w:val="en-GB"/>
              </w:rPr>
              <w:t>on the basis of</w:t>
            </w:r>
            <w:proofErr w:type="gramEnd"/>
            <w:r w:rsidRPr="00D92B3C">
              <w:rPr>
                <w:rFonts w:ascii="Times New Roman" w:eastAsia="Cambria" w:hAnsi="Times New Roman" w:cs="Times New Roman"/>
                <w:color w:val="000000" w:themeColor="text1"/>
                <w:spacing w:val="-2"/>
                <w:w w:val="95"/>
                <w:sz w:val="20"/>
                <w:szCs w:val="20"/>
                <w:lang w:val="en-GB"/>
              </w:rPr>
              <w:t xml:space="preserve"> FINREP economic sector classes</w:t>
            </w:r>
            <w:r w:rsidR="00774595" w:rsidRPr="00D92B3C">
              <w:rPr>
                <w:rFonts w:ascii="Times New Roman" w:eastAsia="Cambria" w:hAnsi="Times New Roman" w:cs="Times New Roman"/>
                <w:color w:val="000000" w:themeColor="text1"/>
                <w:spacing w:val="-2"/>
                <w:w w:val="95"/>
                <w:sz w:val="20"/>
                <w:szCs w:val="20"/>
                <w:lang w:val="en-GB"/>
              </w:rPr>
              <w:t xml:space="preserve"> (FINREP, Annex V, Part 1, chapter 6):</w:t>
            </w:r>
          </w:p>
          <w:p w14:paraId="15164190" w14:textId="77777777"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Central Banks</w:t>
            </w:r>
          </w:p>
          <w:p w14:paraId="11DDE564" w14:textId="77777777"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General Governments</w:t>
            </w:r>
          </w:p>
          <w:p w14:paraId="08B5EA06" w14:textId="77777777"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Credit institutions: </w:t>
            </w:r>
          </w:p>
          <w:p w14:paraId="45DFA09A" w14:textId="77777777"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Other financial corporations</w:t>
            </w:r>
          </w:p>
          <w:p w14:paraId="2F21052B" w14:textId="77777777"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Non-financial corporations</w:t>
            </w:r>
          </w:p>
          <w:p w14:paraId="20D01891" w14:textId="77777777"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Households</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For groups of connected clients, no sector shall be reported.</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liability type shall be </w:t>
            </w:r>
            <w:r w:rsidR="00433F2E" w:rsidRPr="00D92B3C">
              <w:rPr>
                <w:rFonts w:ascii="Times New Roman" w:eastAsia="Cambria" w:hAnsi="Times New Roman" w:cs="Times New Roman"/>
                <w:color w:val="000000" w:themeColor="text1"/>
                <w:spacing w:val="-2"/>
                <w:w w:val="95"/>
                <w:sz w:val="20"/>
                <w:szCs w:val="20"/>
                <w:lang w:val="en-GB"/>
              </w:rPr>
              <w:t xml:space="preserve">one of the liability types listed </w:t>
            </w:r>
            <w:r w:rsidRPr="00D92B3C">
              <w:rPr>
                <w:rFonts w:ascii="Times New Roman" w:eastAsia="Cambria" w:hAnsi="Times New Roman" w:cs="Times New Roman"/>
                <w:color w:val="000000" w:themeColor="text1"/>
                <w:spacing w:val="-2"/>
                <w:w w:val="95"/>
                <w:sz w:val="20"/>
                <w:szCs w:val="20"/>
                <w:lang w:val="en-GB"/>
              </w:rPr>
              <w:t xml:space="preserve">in </w:t>
            </w:r>
            <w:r w:rsidR="00433F2E"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2.00 - Liability Structure (LIAB)</w:t>
            </w:r>
            <w:r w:rsidR="00433F2E" w:rsidRPr="00D92B3C">
              <w:rPr>
                <w:rFonts w:ascii="Times New Roman" w:eastAsia="Cambria" w:hAnsi="Times New Roman" w:cs="Times New Roman"/>
                <w:color w:val="000000" w:themeColor="text1"/>
                <w:spacing w:val="-2"/>
                <w:w w:val="95"/>
                <w:sz w:val="20"/>
                <w:szCs w:val="20"/>
                <w:lang w:val="en-GB"/>
              </w:rPr>
              <w:t>, namely</w:t>
            </w:r>
            <w:r w:rsidRPr="00D92B3C">
              <w:rPr>
                <w:rFonts w:ascii="Times New Roman" w:eastAsia="Cambria" w:hAnsi="Times New Roman" w:cs="Times New Roman"/>
                <w:color w:val="000000" w:themeColor="text1"/>
                <w:spacing w:val="-2"/>
                <w:w w:val="95"/>
                <w:sz w:val="20"/>
                <w:szCs w:val="20"/>
                <w:lang w:val="en-GB"/>
              </w:rPr>
              <w:t>:</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Liabilities excluded from bail-</w:t>
            </w:r>
            <w:proofErr w:type="gramStart"/>
            <w:r w:rsidR="007F5A56" w:rsidRPr="00D92B3C">
              <w:rPr>
                <w:rFonts w:ascii="Times New Roman" w:eastAsia="Cambria" w:hAnsi="Times New Roman" w:cs="Times New Roman"/>
                <w:color w:val="000000" w:themeColor="text1"/>
                <w:spacing w:val="-2"/>
                <w:w w:val="95"/>
                <w:sz w:val="20"/>
                <w:szCs w:val="20"/>
                <w:lang w:val="en-GB"/>
              </w:rPr>
              <w:t>in;</w:t>
            </w:r>
            <w:proofErr w:type="gramEnd"/>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 xml:space="preserve">Deposits, not covered but </w:t>
            </w:r>
            <w:proofErr w:type="gramStart"/>
            <w:r w:rsidR="007F5A56" w:rsidRPr="00D92B3C">
              <w:rPr>
                <w:rFonts w:ascii="Times New Roman" w:eastAsia="Cambria" w:hAnsi="Times New Roman" w:cs="Times New Roman"/>
                <w:color w:val="000000" w:themeColor="text1"/>
                <w:spacing w:val="-2"/>
                <w:w w:val="95"/>
                <w:sz w:val="20"/>
                <w:szCs w:val="20"/>
                <w:lang w:val="en-GB"/>
              </w:rPr>
              <w:t>preferential;</w:t>
            </w:r>
            <w:proofErr w:type="gramEnd"/>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L.2.</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 xml:space="preserve">Deposits, not covered and not </w:t>
            </w:r>
            <w:proofErr w:type="gramStart"/>
            <w:r w:rsidR="00306CCC" w:rsidRPr="00D92B3C">
              <w:rPr>
                <w:rFonts w:ascii="Times New Roman" w:eastAsia="Cambria" w:hAnsi="Times New Roman" w:cs="Times New Roman"/>
                <w:color w:val="000000" w:themeColor="text1"/>
                <w:spacing w:val="-2"/>
                <w:w w:val="95"/>
                <w:sz w:val="20"/>
                <w:szCs w:val="20"/>
                <w:lang w:val="en-GB"/>
              </w:rPr>
              <w:t>preferential</w:t>
            </w:r>
            <w:r w:rsidR="007F5A56" w:rsidRPr="00D92B3C">
              <w:rPr>
                <w:rFonts w:ascii="Times New Roman" w:eastAsia="Cambria" w:hAnsi="Times New Roman" w:cs="Times New Roman"/>
                <w:color w:val="000000" w:themeColor="text1"/>
                <w:spacing w:val="-2"/>
                <w:w w:val="95"/>
                <w:sz w:val="20"/>
                <w:szCs w:val="20"/>
                <w:lang w:val="en-GB"/>
              </w:rPr>
              <w:t>;</w:t>
            </w:r>
            <w:proofErr w:type="gramEnd"/>
          </w:p>
          <w:p w14:paraId="538EC19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L.3</w:t>
            </w:r>
            <w:r w:rsidRPr="00D92B3C">
              <w:rPr>
                <w:rFonts w:ascii="Times New Roman" w:eastAsia="Cambria" w:hAnsi="Times New Roman" w:cs="Times New Roman"/>
                <w:color w:val="000000" w:themeColor="text1"/>
                <w:spacing w:val="-2"/>
                <w:w w:val="95"/>
                <w:sz w:val="20"/>
                <w:szCs w:val="20"/>
                <w:lang w:val="en-GB"/>
              </w:rPr>
              <w:tab/>
              <w:t>L</w:t>
            </w:r>
            <w:r w:rsidR="007F5A56" w:rsidRPr="00D92B3C">
              <w:rPr>
                <w:rFonts w:ascii="Times New Roman" w:eastAsia="Cambria" w:hAnsi="Times New Roman" w:cs="Times New Roman"/>
                <w:color w:val="000000" w:themeColor="text1"/>
                <w:spacing w:val="-2"/>
                <w:w w:val="95"/>
                <w:sz w:val="20"/>
                <w:szCs w:val="20"/>
                <w:lang w:val="en-GB"/>
              </w:rPr>
              <w:t>iabilities arising from derivatives</w:t>
            </w:r>
          </w:p>
          <w:p w14:paraId="26A4E4EB"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L.4</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Uncollateralized secured liabilities</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L.5</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Structured notes</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L.6</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Senior unsecured liabilities</w:t>
            </w:r>
          </w:p>
          <w:p w14:paraId="185EBE47" w14:textId="77777777"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L.7        non-preferred senior liabilities</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Subordinated liabilities</w:t>
            </w:r>
            <w:r w:rsidR="00306CCC" w:rsidRPr="00D92B3C">
              <w:rPr>
                <w:rFonts w:ascii="Times New Roman" w:eastAsia="Cambria" w:hAnsi="Times New Roman" w:cs="Times New Roman"/>
                <w:color w:val="000000" w:themeColor="text1"/>
                <w:spacing w:val="-2"/>
                <w:w w:val="95"/>
                <w:sz w:val="20"/>
                <w:szCs w:val="20"/>
                <w:lang w:val="en-GB"/>
              </w:rPr>
              <w:t xml:space="preserve"> (not recognised as own funds)</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Other MREL eligible liabilities</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Non-financial liabilities</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Residual liabilities</w:t>
            </w:r>
          </w:p>
          <w:p w14:paraId="2D3991E7" w14:textId="77777777"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liabilities towards a major counterpart</w:t>
            </w:r>
            <w:r w:rsidR="009B516A" w:rsidRPr="00D92B3C">
              <w:rPr>
                <w:rFonts w:ascii="Times New Roman" w:eastAsia="Cambria" w:hAnsi="Times New Roman" w:cs="Times New Roman"/>
                <w:color w:val="000000" w:themeColor="text1"/>
                <w:spacing w:val="-2"/>
                <w:w w:val="95"/>
                <w:sz w:val="20"/>
                <w:szCs w:val="20"/>
                <w:lang w:val="en-GB"/>
              </w:rPr>
              <w:t>y</w:t>
            </w:r>
            <w:r w:rsidRPr="00D92B3C">
              <w:rPr>
                <w:rFonts w:ascii="Times New Roman" w:eastAsia="Cambria" w:hAnsi="Times New Roman" w:cs="Times New Roman"/>
                <w:color w:val="000000" w:themeColor="text1"/>
                <w:spacing w:val="-2"/>
                <w:w w:val="95"/>
                <w:sz w:val="20"/>
                <w:szCs w:val="20"/>
                <w:lang w:val="en-GB"/>
              </w:rPr>
              <w:t xml:space="preserve"> consist of more than one of the types mentioned above, </w:t>
            </w:r>
            <w:r w:rsidR="00FB1FB9" w:rsidRPr="00D92B3C">
              <w:rPr>
                <w:rFonts w:ascii="Times New Roman" w:eastAsia="Cambria" w:hAnsi="Times New Roman" w:cs="Times New Roman"/>
                <w:color w:val="000000" w:themeColor="text1"/>
                <w:spacing w:val="-2"/>
                <w:w w:val="95"/>
                <w:sz w:val="20"/>
                <w:szCs w:val="20"/>
                <w:lang w:val="en-GB"/>
              </w:rPr>
              <w:t>each</w:t>
            </w:r>
            <w:r w:rsidRPr="00D92B3C">
              <w:rPr>
                <w:rFonts w:ascii="Times New Roman" w:eastAsia="Cambria" w:hAnsi="Times New Roman" w:cs="Times New Roman"/>
                <w:color w:val="000000" w:themeColor="text1"/>
                <w:spacing w:val="-2"/>
                <w:w w:val="95"/>
                <w:sz w:val="20"/>
                <w:szCs w:val="20"/>
                <w:lang w:val="en-GB"/>
              </w:rPr>
              <w:t xml:space="preserve"> liability type </w:t>
            </w:r>
            <w:r w:rsidR="00FB1FB9" w:rsidRPr="00D92B3C">
              <w:rPr>
                <w:rFonts w:ascii="Times New Roman" w:eastAsia="Cambria" w:hAnsi="Times New Roman" w:cs="Times New Roman"/>
                <w:color w:val="000000" w:themeColor="text1"/>
                <w:spacing w:val="-2"/>
                <w:w w:val="95"/>
                <w:sz w:val="20"/>
                <w:szCs w:val="20"/>
                <w:lang w:val="en-GB"/>
              </w:rPr>
              <w:t>shall be reported in a separate row.</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w:t>
            </w:r>
          </w:p>
          <w:p w14:paraId="6453BB39" w14:textId="77777777"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shall be equivalent to the definition of an ‘outstanding amount’ as prescribed for in template </w:t>
            </w:r>
            <w:r w:rsidR="00F7117F" w:rsidRPr="00D92B3C">
              <w:rPr>
                <w:rFonts w:ascii="Times New Roman" w:eastAsia="Cambria" w:hAnsi="Times New Roman" w:cs="Times New Roman"/>
                <w:color w:val="000000" w:themeColor="text1"/>
                <w:spacing w:val="-2"/>
                <w:w w:val="95"/>
                <w:sz w:val="20"/>
                <w:szCs w:val="20"/>
                <w:lang w:val="en-GB"/>
              </w:rPr>
              <w:t xml:space="preserve">Z </w:t>
            </w:r>
            <w:r w:rsidR="00F61BD8" w:rsidRPr="00D92B3C">
              <w:rPr>
                <w:rFonts w:ascii="Times New Roman" w:eastAsia="Cambria" w:hAnsi="Times New Roman" w:cs="Times New Roman"/>
                <w:color w:val="000000" w:themeColor="text1"/>
                <w:spacing w:val="-2"/>
                <w:w w:val="95"/>
                <w:sz w:val="20"/>
                <w:szCs w:val="20"/>
                <w:lang w:val="en-GB"/>
              </w:rPr>
              <w:t>0</w:t>
            </w:r>
            <w:r w:rsidR="00F61BD8">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 xml:space="preserve">.00 - Liability Structure. </w:t>
            </w:r>
            <w:r w:rsidR="00037F79" w:rsidRPr="00D92B3C">
              <w:rPr>
                <w:rFonts w:ascii="Times New Roman" w:eastAsia="Cambria" w:hAnsi="Times New Roman" w:cs="Times New Roman"/>
                <w:color w:val="000000" w:themeColor="text1"/>
                <w:spacing w:val="-2"/>
                <w:w w:val="95"/>
                <w:sz w:val="20"/>
                <w:szCs w:val="20"/>
                <w:lang w:val="en-GB"/>
              </w:rPr>
              <w:t xml:space="preserve">In case of liabilities arising from derivatives (type L.3), the close-out amounts as defined for the purposes of row </w:t>
            </w:r>
            <w:r w:rsidR="00A554D6" w:rsidRPr="00D92B3C">
              <w:rPr>
                <w:rFonts w:ascii="Times New Roman" w:eastAsia="Cambria" w:hAnsi="Times New Roman" w:cs="Times New Roman"/>
                <w:color w:val="000000" w:themeColor="text1"/>
                <w:spacing w:val="-2"/>
                <w:w w:val="95"/>
                <w:sz w:val="20"/>
                <w:szCs w:val="20"/>
                <w:lang w:val="en-GB"/>
              </w:rPr>
              <w:t>0</w:t>
            </w:r>
            <w:r w:rsidR="00037F79" w:rsidRPr="00D92B3C">
              <w:rPr>
                <w:rFonts w:ascii="Times New Roman" w:eastAsia="Cambria" w:hAnsi="Times New Roman" w:cs="Times New Roman"/>
                <w:color w:val="000000" w:themeColor="text1"/>
                <w:spacing w:val="-2"/>
                <w:w w:val="95"/>
                <w:sz w:val="20"/>
                <w:szCs w:val="20"/>
                <w:lang w:val="en-GB"/>
              </w:rPr>
              <w:t xml:space="preserve">333 template </w:t>
            </w:r>
            <w:r w:rsidR="00F7117F" w:rsidRPr="00D92B3C">
              <w:rPr>
                <w:rFonts w:ascii="Times New Roman" w:eastAsia="Cambria" w:hAnsi="Times New Roman" w:cs="Times New Roman"/>
                <w:color w:val="000000" w:themeColor="text1"/>
                <w:spacing w:val="-2"/>
                <w:w w:val="95"/>
                <w:sz w:val="20"/>
                <w:szCs w:val="20"/>
                <w:lang w:val="en-GB"/>
              </w:rPr>
              <w:t>Z 0</w:t>
            </w:r>
            <w:r w:rsidR="00037F79" w:rsidRPr="00D92B3C">
              <w:rPr>
                <w:rFonts w:ascii="Times New Roman" w:eastAsia="Cambria" w:hAnsi="Times New Roman" w:cs="Times New Roman"/>
                <w:color w:val="000000" w:themeColor="text1"/>
                <w:spacing w:val="-2"/>
                <w:w w:val="95"/>
                <w:sz w:val="20"/>
                <w:szCs w:val="20"/>
                <w:lang w:val="en-GB"/>
              </w:rPr>
              <w:t>2.00 shall be reported.</w:t>
            </w:r>
          </w:p>
        </w:tc>
      </w:tr>
    </w:tbl>
    <w:p w14:paraId="3AE50F86" w14:textId="77777777" w:rsidR="00627D51" w:rsidRPr="00D92B3C" w:rsidRDefault="00627D51" w:rsidP="007F5A56">
      <w:pPr>
        <w:pStyle w:val="body"/>
        <w:rPr>
          <w:rFonts w:ascii="Times New Roman" w:hAnsi="Times New Roman" w:cs="Times New Roman"/>
          <w:color w:val="000000" w:themeColor="text1"/>
          <w:sz w:val="20"/>
          <w:szCs w:val="20"/>
          <w:lang w:val="en-GB"/>
        </w:rPr>
      </w:pPr>
    </w:p>
    <w:p w14:paraId="0091547C" w14:textId="77777777" w:rsidR="005A6A04" w:rsidRPr="00D92B3C" w:rsidRDefault="00F7117F" w:rsidP="00715DAB">
      <w:pPr>
        <w:pStyle w:val="Instructionsberschrift3"/>
        <w:rPr>
          <w:lang w:val="en-GB"/>
        </w:rPr>
      </w:pPr>
      <w:r w:rsidRPr="00D92B3C">
        <w:rPr>
          <w:lang w:val="en-GB"/>
        </w:rPr>
        <w:t>Z 0</w:t>
      </w:r>
      <w:r w:rsidR="00627D51" w:rsidRPr="00D92B3C">
        <w:rPr>
          <w:lang w:val="en-GB"/>
        </w:rPr>
        <w:t xml:space="preserve">5.02 – Major off-balance sheet counterparties: </w:t>
      </w:r>
      <w:r w:rsidR="002D5700" w:rsidRPr="00D92B3C">
        <w:rPr>
          <w:lang w:val="en-GB"/>
        </w:rPr>
        <w:t>Instructions concerning specific positions</w:t>
      </w:r>
    </w:p>
    <w:p w14:paraId="6262D37D" w14:textId="77777777"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 combination of values reported in columns 0</w:t>
      </w:r>
      <w:r w:rsidR="00AC59C6">
        <w:rPr>
          <w:rFonts w:ascii="Times New Roman" w:hAnsi="Times New Roman" w:cs="Times New Roman"/>
          <w:sz w:val="20"/>
          <w:szCs w:val="20"/>
          <w:lang w:val="en-GB"/>
        </w:rPr>
        <w:t>0</w:t>
      </w:r>
      <w:r w:rsidRPr="00D92B3C">
        <w:rPr>
          <w:rFonts w:ascii="Times New Roman" w:hAnsi="Times New Roman" w:cs="Times New Roman"/>
          <w:sz w:val="20"/>
          <w:szCs w:val="20"/>
          <w:lang w:val="en-GB"/>
        </w:rPr>
        <w:t>20 and 0</w:t>
      </w:r>
      <w:r w:rsidR="00AC59C6">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60 of this template forms a primary key which </w:t>
      </w:r>
      <w:proofErr w:type="gramStart"/>
      <w:r w:rsidRPr="00D92B3C">
        <w:rPr>
          <w:rFonts w:ascii="Times New Roman" w:hAnsi="Times New Roman" w:cs="Times New Roman"/>
          <w:sz w:val="20"/>
          <w:szCs w:val="20"/>
          <w:lang w:val="en-GB"/>
        </w:rPr>
        <w:t>has to</w:t>
      </w:r>
      <w:proofErr w:type="gramEnd"/>
      <w:r w:rsidRPr="00D92B3C">
        <w:rPr>
          <w:rFonts w:ascii="Times New Roman" w:hAnsi="Times New Roman" w:cs="Times New Roman"/>
          <w:sz w:val="20"/>
          <w:szCs w:val="20"/>
          <w:lang w:val="en-GB"/>
        </w:rPr>
        <w:t xml:space="preserve">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4FDBF262" w14:textId="12259BB2"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Counterparties</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off-balance sheet counterpart</w:t>
            </w:r>
            <w:r w:rsidR="00F61BD8">
              <w:rPr>
                <w:rFonts w:ascii="Times New Roman" w:eastAsia="Cambria" w:hAnsi="Times New Roman" w:cs="Times New Roman"/>
                <w:color w:val="000000" w:themeColor="text1"/>
                <w:spacing w:val="-2"/>
                <w:w w:val="95"/>
                <w:sz w:val="20"/>
                <w:szCs w:val="20"/>
                <w:lang w:val="en-GB"/>
              </w:rPr>
              <w:t>ies</w:t>
            </w:r>
            <w:r w:rsidRPr="00D92B3C">
              <w:rPr>
                <w:rFonts w:ascii="Times New Roman" w:eastAsia="Cambria" w:hAnsi="Times New Roman" w:cs="Times New Roman"/>
                <w:color w:val="000000" w:themeColor="text1"/>
                <w:spacing w:val="-2"/>
                <w:w w:val="95"/>
                <w:sz w:val="20"/>
                <w:szCs w:val="20"/>
                <w:lang w:val="en-GB"/>
              </w:rPr>
              <w:t>.</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off-balance sheet counterparties shall be identified by summing up the total </w:t>
            </w:r>
            <w:r w:rsidR="00857B54" w:rsidRPr="00D92B3C">
              <w:rPr>
                <w:rFonts w:ascii="Times New Roman" w:eastAsia="Cambria" w:hAnsi="Times New Roman" w:cs="Times New Roman"/>
                <w:color w:val="000000" w:themeColor="text1"/>
                <w:spacing w:val="-2"/>
                <w:w w:val="95"/>
                <w:sz w:val="20"/>
                <w:szCs w:val="20"/>
                <w:lang w:val="en-GB"/>
              </w:rPr>
              <w:t xml:space="preserve">nominal </w:t>
            </w:r>
            <w:r w:rsidRPr="00D92B3C">
              <w:rPr>
                <w:rFonts w:ascii="Times New Roman" w:eastAsia="Cambria" w:hAnsi="Times New Roman" w:cs="Times New Roman"/>
                <w:color w:val="000000" w:themeColor="text1"/>
                <w:spacing w:val="-2"/>
                <w:w w:val="95"/>
                <w:sz w:val="20"/>
                <w:szCs w:val="20"/>
                <w:lang w:val="en-GB"/>
              </w:rPr>
              <w:t>amount of commitments and financial guarantees received</w:t>
            </w:r>
            <w:r w:rsidR="00532D56" w:rsidRPr="00D92B3C">
              <w:rPr>
                <w:rFonts w:ascii="Times New Roman" w:eastAsia="Cambria" w:hAnsi="Times New Roman" w:cs="Times New Roman"/>
                <w:color w:val="000000" w:themeColor="text1"/>
                <w:spacing w:val="-2"/>
                <w:w w:val="95"/>
                <w:sz w:val="20"/>
                <w:szCs w:val="20"/>
                <w:lang w:val="en-GB"/>
              </w:rPr>
              <w:t xml:space="preserve"> (as defined for the purposes of FINREP, template F 09)</w:t>
            </w:r>
            <w:r w:rsidRPr="00D92B3C">
              <w:rPr>
                <w:rFonts w:ascii="Times New Roman" w:eastAsia="Cambria" w:hAnsi="Times New Roman" w:cs="Times New Roman"/>
                <w:color w:val="000000" w:themeColor="text1"/>
                <w:spacing w:val="-2"/>
                <w:w w:val="95"/>
                <w:sz w:val="20"/>
                <w:szCs w:val="20"/>
                <w:lang w:val="en-GB"/>
              </w:rPr>
              <w:t xml:space="preserve"> by </w:t>
            </w:r>
            <w:r w:rsidR="00E14CE9" w:rsidRPr="00D92B3C">
              <w:rPr>
                <w:rFonts w:ascii="Times New Roman" w:eastAsia="Cambria" w:hAnsi="Times New Roman" w:cs="Times New Roman"/>
                <w:color w:val="000000" w:themeColor="text1"/>
                <w:spacing w:val="-2"/>
                <w:w w:val="95"/>
                <w:sz w:val="20"/>
                <w:szCs w:val="20"/>
                <w:lang w:val="en-GB"/>
              </w:rPr>
              <w:t xml:space="preserve">the entity or </w:t>
            </w:r>
            <w:r w:rsidRPr="00D92B3C">
              <w:rPr>
                <w:rFonts w:ascii="Times New Roman" w:eastAsia="Cambria" w:hAnsi="Times New Roman" w:cs="Times New Roman"/>
                <w:color w:val="000000" w:themeColor="text1"/>
                <w:spacing w:val="-2"/>
                <w:w w:val="95"/>
                <w:sz w:val="20"/>
                <w:szCs w:val="20"/>
                <w:lang w:val="en-GB"/>
              </w:rPr>
              <w:t xml:space="preserve">group entities </w:t>
            </w:r>
            <w:r w:rsidR="00E14CE9" w:rsidRPr="00D92B3C">
              <w:rPr>
                <w:rFonts w:ascii="Times New Roman" w:eastAsia="Cambria" w:hAnsi="Times New Roman" w:cs="Times New Roman"/>
                <w:color w:val="000000" w:themeColor="text1"/>
                <w:spacing w:val="-2"/>
                <w:w w:val="95"/>
                <w:sz w:val="20"/>
                <w:szCs w:val="20"/>
                <w:lang w:val="en-GB"/>
              </w:rPr>
              <w:t xml:space="preserve">for which the template is reported </w:t>
            </w:r>
            <w:r w:rsidRPr="00D92B3C">
              <w:rPr>
                <w:rFonts w:ascii="Times New Roman" w:eastAsia="Cambria" w:hAnsi="Times New Roman" w:cs="Times New Roman"/>
                <w:color w:val="000000" w:themeColor="text1"/>
                <w:spacing w:val="-2"/>
                <w:w w:val="95"/>
                <w:sz w:val="20"/>
                <w:szCs w:val="20"/>
                <w:lang w:val="en-GB"/>
              </w:rPr>
              <w:t xml:space="preserve">from counterparties or group of connected clients. </w:t>
            </w:r>
            <w:r w:rsidR="00BF1980" w:rsidRPr="00D92B3C">
              <w:rPr>
                <w:rFonts w:ascii="Times New Roman" w:eastAsia="Cambria" w:hAnsi="Times New Roman" w:cs="Times New Roman"/>
                <w:color w:val="000000" w:themeColor="text1"/>
                <w:spacing w:val="-2"/>
                <w:w w:val="95"/>
                <w:sz w:val="20"/>
                <w:szCs w:val="20"/>
                <w:lang w:val="en-GB"/>
              </w:rPr>
              <w:t xml:space="preserve">Major off-balance sheet counterparties shall exclude entities included in the consolidated financial statements of the group. </w:t>
            </w:r>
            <w:r w:rsidR="00532D56" w:rsidRPr="00D92B3C">
              <w:rPr>
                <w:rFonts w:ascii="Times New Roman" w:eastAsia="Cambria" w:hAnsi="Times New Roman" w:cs="Times New Roman"/>
                <w:color w:val="000000" w:themeColor="text1"/>
                <w:spacing w:val="-2"/>
                <w:w w:val="95"/>
                <w:sz w:val="20"/>
                <w:szCs w:val="20"/>
                <w:lang w:val="en-GB"/>
              </w:rPr>
              <w:t xml:space="preserve">The counterparties and groups of connected clients </w:t>
            </w:r>
            <w:r w:rsidRPr="00D92B3C">
              <w:rPr>
                <w:rFonts w:ascii="Times New Roman" w:eastAsia="Cambria" w:hAnsi="Times New Roman" w:cs="Times New Roman"/>
                <w:color w:val="000000" w:themeColor="text1"/>
                <w:spacing w:val="-2"/>
                <w:w w:val="95"/>
                <w:sz w:val="20"/>
                <w:szCs w:val="20"/>
                <w:lang w:val="en-GB"/>
              </w:rPr>
              <w:t xml:space="preserve">are then ranked by aggregate amount </w:t>
            </w:r>
            <w:proofErr w:type="gramStart"/>
            <w:r w:rsidRPr="00D92B3C">
              <w:rPr>
                <w:rFonts w:ascii="Times New Roman" w:eastAsia="Cambria" w:hAnsi="Times New Roman" w:cs="Times New Roman"/>
                <w:color w:val="000000" w:themeColor="text1"/>
                <w:spacing w:val="-2"/>
                <w:w w:val="95"/>
                <w:sz w:val="20"/>
                <w:szCs w:val="20"/>
                <w:lang w:val="en-GB"/>
              </w:rPr>
              <w:t>in order to</w:t>
            </w:r>
            <w:proofErr w:type="gramEnd"/>
            <w:r w:rsidRPr="00D92B3C">
              <w:rPr>
                <w:rFonts w:ascii="Times New Roman" w:eastAsia="Cambria" w:hAnsi="Times New Roman" w:cs="Times New Roman"/>
                <w:color w:val="000000" w:themeColor="text1"/>
                <w:spacing w:val="-2"/>
                <w:w w:val="95"/>
                <w:sz w:val="20"/>
                <w:szCs w:val="20"/>
                <w:lang w:val="en-GB"/>
              </w:rPr>
              <w:t xml:space="preserve"> identify the top 10 major off-balance sheet counterparties</w:t>
            </w:r>
            <w:r w:rsidR="00532D56"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For the purpose of</w:t>
            </w:r>
            <w:proofErr w:type="gramEnd"/>
            <w:r w:rsidRPr="00D92B3C">
              <w:rPr>
                <w:rFonts w:ascii="Times New Roman" w:eastAsia="Cambria" w:hAnsi="Times New Roman" w:cs="Times New Roman"/>
                <w:color w:val="000000" w:themeColor="text1"/>
                <w:spacing w:val="-2"/>
                <w:w w:val="95"/>
                <w:sz w:val="20"/>
                <w:szCs w:val="20"/>
                <w:lang w:val="en-GB"/>
              </w:rPr>
              <w:t xml:space="preserve"> this template, only counterparties </w:t>
            </w:r>
            <w:r w:rsidR="00FE4070" w:rsidRPr="00D92B3C">
              <w:rPr>
                <w:rFonts w:ascii="Times New Roman" w:eastAsia="Cambria" w:hAnsi="Times New Roman" w:cs="Times New Roman"/>
                <w:color w:val="000000" w:themeColor="text1"/>
                <w:spacing w:val="-2"/>
                <w:w w:val="95"/>
                <w:sz w:val="20"/>
                <w:szCs w:val="20"/>
                <w:lang w:val="en-GB"/>
              </w:rPr>
              <w:t xml:space="preserve">that are not included in the consolidated financial statements </w:t>
            </w:r>
            <w:r w:rsidRPr="00D92B3C">
              <w:rPr>
                <w:rFonts w:ascii="Times New Roman" w:eastAsia="Cambria" w:hAnsi="Times New Roman" w:cs="Times New Roman"/>
                <w:color w:val="000000" w:themeColor="text1"/>
                <w:spacing w:val="-2"/>
                <w:w w:val="95"/>
                <w:sz w:val="20"/>
                <w:szCs w:val="20"/>
                <w:lang w:val="en-GB"/>
              </w:rPr>
              <w:t>shall be reported.</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627D51" w:rsidRPr="00D92B3C">
              <w:rPr>
                <w:rFonts w:ascii="Times New Roman" w:hAnsi="Times New Roman" w:cs="Times New Roman"/>
                <w:b/>
                <w:bCs/>
                <w:color w:val="000000" w:themeColor="text1"/>
                <w:sz w:val="20"/>
                <w:szCs w:val="20"/>
                <w:lang w:val="en-GB"/>
              </w:rPr>
              <w:t>name</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See instructions on column </w:t>
            </w:r>
            <w:r w:rsidR="00C2719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578C6797" w14:textId="77777777"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type of off-balance sheet exposure shall be </w:t>
            </w:r>
            <w:r w:rsidR="00532D56" w:rsidRPr="00D92B3C">
              <w:rPr>
                <w:rFonts w:ascii="Times New Roman" w:eastAsia="Cambria" w:hAnsi="Times New Roman" w:cs="Times New Roman"/>
                <w:color w:val="000000" w:themeColor="text1"/>
                <w:spacing w:val="-2"/>
                <w:w w:val="95"/>
                <w:sz w:val="20"/>
                <w:szCs w:val="20"/>
                <w:lang w:val="en-GB"/>
              </w:rPr>
              <w:t>one of the following</w:t>
            </w:r>
            <w:r w:rsidRPr="00D92B3C">
              <w:rPr>
                <w:rFonts w:ascii="Times New Roman" w:eastAsia="Cambria" w:hAnsi="Times New Roman" w:cs="Times New Roman"/>
                <w:color w:val="000000" w:themeColor="text1"/>
                <w:spacing w:val="-2"/>
                <w:w w:val="95"/>
                <w:sz w:val="20"/>
                <w:szCs w:val="20"/>
                <w:lang w:val="en-GB"/>
              </w:rPr>
              <w:t xml:space="preserve"> </w:t>
            </w:r>
            <w:r w:rsidR="00532D56" w:rsidRPr="00D92B3C">
              <w:rPr>
                <w:rFonts w:ascii="Times New Roman" w:eastAsia="Cambria" w:hAnsi="Times New Roman" w:cs="Times New Roman"/>
                <w:color w:val="000000" w:themeColor="text1"/>
                <w:spacing w:val="-2"/>
                <w:w w:val="95"/>
                <w:sz w:val="20"/>
                <w:szCs w:val="20"/>
                <w:lang w:val="en-GB"/>
              </w:rPr>
              <w:t>as defined in</w:t>
            </w:r>
            <w:r w:rsidRPr="00D92B3C">
              <w:rPr>
                <w:rFonts w:ascii="Times New Roman" w:eastAsia="Cambria" w:hAnsi="Times New Roman" w:cs="Times New Roman"/>
                <w:color w:val="000000" w:themeColor="text1"/>
                <w:spacing w:val="-2"/>
                <w:w w:val="95"/>
                <w:sz w:val="20"/>
                <w:szCs w:val="20"/>
                <w:lang w:val="en-GB"/>
              </w:rPr>
              <w:t xml:space="preserve"> FINREP</w:t>
            </w:r>
            <w:r w:rsidR="00532D56" w:rsidRPr="00D92B3C">
              <w:rPr>
                <w:rFonts w:ascii="Times New Roman" w:eastAsia="Cambria" w:hAnsi="Times New Roman" w:cs="Times New Roman"/>
                <w:color w:val="000000" w:themeColor="text1"/>
                <w:spacing w:val="-2"/>
                <w:w w:val="95"/>
                <w:sz w:val="20"/>
                <w:szCs w:val="20"/>
                <w:lang w:val="en-GB"/>
              </w:rPr>
              <w:t>, template</w:t>
            </w:r>
            <w:r w:rsidRPr="00D92B3C">
              <w:rPr>
                <w:rFonts w:ascii="Times New Roman" w:eastAsia="Cambria" w:hAnsi="Times New Roman" w:cs="Times New Roman"/>
                <w:color w:val="000000" w:themeColor="text1"/>
                <w:spacing w:val="-2"/>
                <w:w w:val="95"/>
                <w:sz w:val="20"/>
                <w:szCs w:val="20"/>
                <w:lang w:val="en-GB"/>
              </w:rPr>
              <w:t xml:space="preserve"> F</w:t>
            </w:r>
            <w:r w:rsidR="00532D5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OBS.1</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Loan commitments received</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OBS.2</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Financial guarantees received</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OBS.3</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Other commitments received</w:t>
            </w:r>
          </w:p>
          <w:p w14:paraId="3909D473" w14:textId="77777777"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off-balance sheet items re</w:t>
            </w:r>
            <w:r w:rsidR="001F7600" w:rsidRPr="00D92B3C">
              <w:rPr>
                <w:rFonts w:ascii="Times New Roman" w:eastAsia="Cambria" w:hAnsi="Times New Roman" w:cs="Times New Roman"/>
                <w:color w:val="000000" w:themeColor="text1"/>
                <w:spacing w:val="-2"/>
                <w:w w:val="95"/>
                <w:sz w:val="20"/>
                <w:szCs w:val="20"/>
                <w:lang w:val="en-GB"/>
              </w:rPr>
              <w:t xml:space="preserve">ceived from a major </w:t>
            </w:r>
            <w:r w:rsidR="00C2719D" w:rsidRPr="00D92B3C">
              <w:rPr>
                <w:rFonts w:ascii="Times New Roman" w:eastAsia="Cambria" w:hAnsi="Times New Roman" w:cs="Times New Roman"/>
                <w:color w:val="000000" w:themeColor="text1"/>
                <w:spacing w:val="-2"/>
                <w:w w:val="95"/>
                <w:sz w:val="20"/>
                <w:szCs w:val="20"/>
                <w:lang w:val="en-GB"/>
              </w:rPr>
              <w:t>counterparty c</w:t>
            </w:r>
            <w:r w:rsidRPr="00D92B3C">
              <w:rPr>
                <w:rFonts w:ascii="Times New Roman" w:eastAsia="Cambria" w:hAnsi="Times New Roman" w:cs="Times New Roman"/>
                <w:color w:val="000000" w:themeColor="text1"/>
                <w:spacing w:val="-2"/>
                <w:w w:val="95"/>
                <w:sz w:val="20"/>
                <w:szCs w:val="20"/>
                <w:lang w:val="en-GB"/>
              </w:rPr>
              <w:t xml:space="preserve">onsist of more than one of the types mentioned above, </w:t>
            </w:r>
            <w:r w:rsidR="00FB1FB9" w:rsidRPr="00D92B3C">
              <w:rPr>
                <w:rFonts w:ascii="Times New Roman" w:eastAsia="Cambria" w:hAnsi="Times New Roman" w:cs="Times New Roman"/>
                <w:color w:val="000000" w:themeColor="text1"/>
                <w:spacing w:val="-2"/>
                <w:w w:val="95"/>
                <w:sz w:val="20"/>
                <w:szCs w:val="20"/>
                <w:lang w:val="en-GB"/>
              </w:rPr>
              <w:t xml:space="preserve">each type of </w:t>
            </w:r>
            <w:r w:rsidRPr="00D92B3C">
              <w:rPr>
                <w:rFonts w:ascii="Times New Roman" w:eastAsia="Cambria" w:hAnsi="Times New Roman" w:cs="Times New Roman"/>
                <w:color w:val="000000" w:themeColor="text1"/>
                <w:spacing w:val="-2"/>
                <w:w w:val="95"/>
                <w:sz w:val="20"/>
                <w:szCs w:val="20"/>
                <w:lang w:val="en-GB"/>
              </w:rPr>
              <w:t>off-balance sheet</w:t>
            </w:r>
            <w:r w:rsidR="00FB1FB9" w:rsidRPr="00D92B3C">
              <w:rPr>
                <w:rFonts w:ascii="Times New Roman" w:eastAsia="Cambria" w:hAnsi="Times New Roman" w:cs="Times New Roman"/>
                <w:color w:val="000000" w:themeColor="text1"/>
                <w:spacing w:val="-2"/>
                <w:w w:val="95"/>
                <w:sz w:val="20"/>
                <w:szCs w:val="20"/>
                <w:lang w:val="en-GB"/>
              </w:rPr>
              <w:t xml:space="preserve"> item shall be </w:t>
            </w:r>
            <w:r w:rsidRPr="00D92B3C">
              <w:rPr>
                <w:rFonts w:ascii="Times New Roman" w:eastAsia="Cambria" w:hAnsi="Times New Roman" w:cs="Times New Roman"/>
                <w:color w:val="000000" w:themeColor="text1"/>
                <w:spacing w:val="-2"/>
                <w:w w:val="95"/>
                <w:sz w:val="20"/>
                <w:szCs w:val="20"/>
                <w:lang w:val="en-GB"/>
              </w:rPr>
              <w:t>reported</w:t>
            </w:r>
            <w:r w:rsidR="00FB1FB9" w:rsidRPr="00D92B3C">
              <w:rPr>
                <w:rFonts w:ascii="Times New Roman" w:eastAsia="Cambria" w:hAnsi="Times New Roman" w:cs="Times New Roman"/>
                <w:color w:val="000000" w:themeColor="text1"/>
                <w:spacing w:val="-2"/>
                <w:w w:val="95"/>
                <w:sz w:val="20"/>
                <w:szCs w:val="20"/>
                <w:lang w:val="en-GB"/>
              </w:rPr>
              <w:t xml:space="preserve"> in a separate row</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Amount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59" w:name="_Toc492542326"/>
      <w:bookmarkStart w:id="160" w:name="_Toc509909044"/>
      <w:r w:rsidRPr="00D92B3C">
        <w:rPr>
          <w:rFonts w:ascii="Times New Roman" w:hAnsi="Times New Roman" w:cs="Times New Roman"/>
          <w:szCs w:val="20"/>
        </w:rPr>
        <w:t>Z 0</w:t>
      </w:r>
      <w:r w:rsidR="007514EE" w:rsidRPr="00D92B3C">
        <w:rPr>
          <w:rFonts w:ascii="Times New Roman" w:hAnsi="Times New Roman" w:cs="Times New Roman"/>
          <w:szCs w:val="20"/>
        </w:rPr>
        <w:t>6</w:t>
      </w:r>
      <w:r w:rsidR="00E13CE3" w:rsidRPr="00D92B3C">
        <w:rPr>
          <w:rFonts w:ascii="Times New Roman" w:hAnsi="Times New Roman" w:cs="Times New Roman"/>
          <w:szCs w:val="20"/>
        </w:rPr>
        <w:t>.00 - Deposit insurance (DIS)</w:t>
      </w:r>
      <w:bookmarkEnd w:id="159"/>
      <w:bookmarkEnd w:id="160"/>
    </w:p>
    <w:p w14:paraId="3E891384" w14:textId="77777777" w:rsidR="008F7980" w:rsidRPr="00D92B3C" w:rsidRDefault="006A7DCF" w:rsidP="00715DAB">
      <w:pPr>
        <w:pStyle w:val="Instructionsberschrift3"/>
        <w:rPr>
          <w:lang w:val="en-GB"/>
        </w:rPr>
      </w:pPr>
      <w:r w:rsidRPr="00D92B3C">
        <w:rPr>
          <w:lang w:val="en-GB"/>
        </w:rPr>
        <w:t>General remarks</w:t>
      </w:r>
    </w:p>
    <w:p w14:paraId="2BBE7EE7" w14:textId="77777777"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This template provide</w:t>
      </w:r>
      <w:r w:rsidR="0076289A"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xml:space="preserve"> an overview of depo</w:t>
      </w:r>
      <w:r w:rsidR="00425D91" w:rsidRPr="00D92B3C">
        <w:rPr>
          <w:rFonts w:ascii="Times New Roman" w:hAnsi="Times New Roman" w:cs="Times New Roman"/>
          <w:sz w:val="20"/>
          <w:szCs w:val="20"/>
          <w:lang w:val="en-GB"/>
        </w:rPr>
        <w:t>sit</w:t>
      </w:r>
      <w:r w:rsidR="00214867" w:rsidRPr="00D92B3C">
        <w:rPr>
          <w:rFonts w:ascii="Times New Roman" w:hAnsi="Times New Roman" w:cs="Times New Roman"/>
          <w:sz w:val="20"/>
          <w:szCs w:val="20"/>
          <w:lang w:val="en-GB"/>
        </w:rPr>
        <w:t>s</w:t>
      </w:r>
      <w:r w:rsidR="00425D91" w:rsidRPr="00D92B3C">
        <w:rPr>
          <w:rFonts w:ascii="Times New Roman" w:hAnsi="Times New Roman" w:cs="Times New Roman"/>
          <w:sz w:val="20"/>
          <w:szCs w:val="20"/>
          <w:lang w:val="en-GB"/>
        </w:rPr>
        <w:t xml:space="preserve"> insurance with</w:t>
      </w:r>
      <w:r w:rsidR="00C4735F" w:rsidRPr="00D92B3C">
        <w:rPr>
          <w:rFonts w:ascii="Times New Roman" w:hAnsi="Times New Roman" w:cs="Times New Roman"/>
          <w:sz w:val="20"/>
          <w:szCs w:val="20"/>
          <w:lang w:val="en-GB"/>
        </w:rPr>
        <w:t>in</w:t>
      </w:r>
      <w:r w:rsidR="00425D91" w:rsidRPr="00D92B3C">
        <w:rPr>
          <w:rFonts w:ascii="Times New Roman" w:hAnsi="Times New Roman" w:cs="Times New Roman"/>
          <w:sz w:val="20"/>
          <w:szCs w:val="20"/>
          <w:lang w:val="en-GB"/>
        </w:rPr>
        <w:t xml:space="preserve"> a group</w:t>
      </w:r>
      <w:r w:rsidR="00214867" w:rsidRPr="00D92B3C">
        <w:rPr>
          <w:rFonts w:ascii="Times New Roman" w:hAnsi="Times New Roman" w:cs="Times New Roman"/>
          <w:sz w:val="20"/>
          <w:szCs w:val="20"/>
          <w:lang w:val="en-GB"/>
        </w:rPr>
        <w:t xml:space="preserve"> and the Deposit Guarantee Schemes </w:t>
      </w:r>
      <w:r w:rsidR="005A358B" w:rsidRPr="00D92B3C">
        <w:rPr>
          <w:rFonts w:ascii="Times New Roman" w:hAnsi="Times New Roman" w:cs="Times New Roman"/>
          <w:sz w:val="20"/>
          <w:szCs w:val="20"/>
          <w:lang w:val="en-GB"/>
        </w:rPr>
        <w:t>of which credit institutions which are relevant legal entities are a member</w:t>
      </w:r>
      <w:r w:rsidR="00787E64" w:rsidRPr="00D92B3C">
        <w:rPr>
          <w:rFonts w:ascii="Times New Roman" w:hAnsi="Times New Roman" w:cs="Times New Roman"/>
          <w:sz w:val="20"/>
          <w:szCs w:val="20"/>
          <w:lang w:val="en-GB"/>
        </w:rPr>
        <w:t>.</w:t>
      </w:r>
    </w:p>
    <w:p w14:paraId="4617367D" w14:textId="77777777"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Every </w:t>
      </w:r>
      <w:r w:rsidR="00DD2D12" w:rsidRPr="00D92B3C">
        <w:rPr>
          <w:rFonts w:ascii="Times New Roman" w:hAnsi="Times New Roman" w:cs="Times New Roman"/>
          <w:sz w:val="20"/>
          <w:szCs w:val="20"/>
          <w:lang w:val="en-GB"/>
        </w:rPr>
        <w:t>credit institution</w:t>
      </w:r>
      <w:r w:rsidRPr="00D92B3C">
        <w:rPr>
          <w:rFonts w:ascii="Times New Roman" w:hAnsi="Times New Roman" w:cs="Times New Roman"/>
          <w:sz w:val="20"/>
          <w:szCs w:val="20"/>
          <w:lang w:val="en-GB"/>
        </w:rPr>
        <w:t xml:space="preserve"> belonging to the group shall be repor</w:t>
      </w:r>
      <w:r w:rsidR="00C16A81" w:rsidRPr="00D92B3C">
        <w:rPr>
          <w:rFonts w:ascii="Times New Roman" w:hAnsi="Times New Roman" w:cs="Times New Roman"/>
          <w:sz w:val="20"/>
          <w:szCs w:val="20"/>
          <w:lang w:val="en-GB"/>
        </w:rPr>
        <w:t>t</w:t>
      </w:r>
      <w:r w:rsidRPr="00D92B3C">
        <w:rPr>
          <w:rFonts w:ascii="Times New Roman" w:hAnsi="Times New Roman" w:cs="Times New Roman"/>
          <w:sz w:val="20"/>
          <w:szCs w:val="20"/>
          <w:lang w:val="en-GB"/>
        </w:rPr>
        <w:t>ed in a separate row.</w:t>
      </w:r>
    </w:p>
    <w:p w14:paraId="039239B2" w14:textId="77777777" w:rsidR="006A7DCF" w:rsidRPr="00D92B3C" w:rsidRDefault="006A7DCF" w:rsidP="00715DAB">
      <w:pPr>
        <w:pStyle w:val="Instructionsberschrift3"/>
        <w:rPr>
          <w:lang w:val="en-GB"/>
        </w:rPr>
      </w:pPr>
      <w:r w:rsidRPr="00D92B3C">
        <w:rPr>
          <w:lang w:val="en-GB"/>
        </w:rPr>
        <w:t>In</w:t>
      </w:r>
      <w:r w:rsidR="00C37923" w:rsidRPr="00D92B3C">
        <w:rPr>
          <w:lang w:val="en-GB"/>
        </w:rPr>
        <w:t>s</w:t>
      </w:r>
      <w:r w:rsidRPr="00D92B3C">
        <w:rPr>
          <w:lang w:val="en-GB"/>
        </w:rPr>
        <w:t>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E</w:t>
            </w:r>
            <w:r w:rsidR="0057049E" w:rsidRPr="00D92B3C">
              <w:rPr>
                <w:rFonts w:ascii="Times New Roman" w:hAnsi="Times New Roman" w:cs="Times New Roman"/>
                <w:b/>
                <w:bCs/>
                <w:color w:val="000000" w:themeColor="text1"/>
                <w:sz w:val="20"/>
                <w:szCs w:val="20"/>
                <w:lang w:val="en-GB"/>
              </w:rPr>
              <w:t>ntity</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name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r w:rsidR="00967620"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is a row identifier and </w:t>
            </w:r>
            <w:proofErr w:type="gramStart"/>
            <w:r w:rsidRPr="00D92B3C">
              <w:rPr>
                <w:rFonts w:ascii="Times New Roman" w:eastAsia="Cambria" w:hAnsi="Times New Roman" w:cs="Times New Roman"/>
                <w:color w:val="000000" w:themeColor="text1"/>
                <w:spacing w:val="-2"/>
                <w:w w:val="95"/>
                <w:sz w:val="20"/>
                <w:szCs w:val="20"/>
                <w:lang w:val="en-GB"/>
              </w:rPr>
              <w:t>has to</w:t>
            </w:r>
            <w:proofErr w:type="gramEnd"/>
            <w:r w:rsidRPr="00D92B3C">
              <w:rPr>
                <w:rFonts w:ascii="Times New Roman" w:eastAsia="Cambria" w:hAnsi="Times New Roman" w:cs="Times New Roman"/>
                <w:color w:val="000000" w:themeColor="text1"/>
                <w:spacing w:val="-2"/>
                <w:w w:val="95"/>
                <w:sz w:val="20"/>
                <w:szCs w:val="20"/>
                <w:lang w:val="en-GB"/>
              </w:rPr>
              <w:t xml:space="preserve"> be unique for each row in the template.</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273D85FF"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DGS</w:t>
            </w:r>
          </w:p>
          <w:p w14:paraId="7E4A4D8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4(3) of </w:t>
            </w:r>
            <w:del w:id="161" w:author="EBA staff" w:date="2021-02-10T12:35:00Z">
              <w:r w:rsidRPr="00D92B3C" w:rsidDel="006049D9">
                <w:rPr>
                  <w:rFonts w:ascii="Times New Roman" w:eastAsia="Cambria" w:hAnsi="Times New Roman" w:cs="Times New Roman"/>
                  <w:color w:val="000000" w:themeColor="text1"/>
                  <w:spacing w:val="-2"/>
                  <w:w w:val="95"/>
                  <w:sz w:val="20"/>
                  <w:szCs w:val="20"/>
                  <w:lang w:val="en-GB"/>
                </w:rPr>
                <w:delText xml:space="preserve">the </w:delText>
              </w:r>
            </w:del>
            <w:r w:rsidR="00D6309A" w:rsidRPr="00D92B3C">
              <w:rPr>
                <w:rFonts w:ascii="Times New Roman" w:eastAsia="Cambria" w:hAnsi="Times New Roman" w:cs="Times New Roman"/>
                <w:color w:val="000000" w:themeColor="text1"/>
                <w:spacing w:val="-2"/>
                <w:w w:val="95"/>
                <w:sz w:val="20"/>
                <w:szCs w:val="20"/>
                <w:lang w:val="en-GB"/>
              </w:rPr>
              <w:t>Directive 2014/49/EU</w:t>
            </w:r>
          </w:p>
          <w:p w14:paraId="038DB966" w14:textId="77777777"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091EE3" w:rsidRPr="00D92B3C">
              <w:rPr>
                <w:rFonts w:ascii="Times New Roman" w:eastAsia="Cambria" w:hAnsi="Times New Roman" w:cs="Times New Roman"/>
                <w:color w:val="000000" w:themeColor="text1"/>
                <w:spacing w:val="-2"/>
                <w:w w:val="95"/>
                <w:sz w:val="20"/>
                <w:szCs w:val="20"/>
                <w:lang w:val="en-GB"/>
              </w:rPr>
              <w:t xml:space="preserve">name of the </w:t>
            </w:r>
            <w:r w:rsidR="000A2228" w:rsidRPr="00D92B3C">
              <w:rPr>
                <w:rFonts w:ascii="Times New Roman" w:eastAsia="Cambria" w:hAnsi="Times New Roman" w:cs="Times New Roman"/>
                <w:color w:val="000000" w:themeColor="text1"/>
                <w:spacing w:val="-2"/>
                <w:w w:val="95"/>
                <w:sz w:val="20"/>
                <w:szCs w:val="20"/>
                <w:lang w:val="en-GB"/>
              </w:rPr>
              <w:t xml:space="preserve">officially recognised </w:t>
            </w:r>
            <w:r w:rsidRPr="00D92B3C">
              <w:rPr>
                <w:rFonts w:ascii="Times New Roman" w:eastAsia="Cambria" w:hAnsi="Times New Roman" w:cs="Times New Roman"/>
                <w:color w:val="000000" w:themeColor="text1"/>
                <w:spacing w:val="-2"/>
                <w:w w:val="95"/>
                <w:sz w:val="20"/>
                <w:szCs w:val="20"/>
                <w:lang w:val="en-GB"/>
              </w:rPr>
              <w:t xml:space="preserve">DGS </w:t>
            </w:r>
            <w:r w:rsidR="008977B6" w:rsidRPr="00D92B3C">
              <w:rPr>
                <w:rFonts w:ascii="Times New Roman" w:eastAsia="Cambria" w:hAnsi="Times New Roman" w:cs="Times New Roman"/>
                <w:color w:val="000000" w:themeColor="text1"/>
                <w:spacing w:val="-2"/>
                <w:w w:val="95"/>
                <w:sz w:val="20"/>
                <w:szCs w:val="20"/>
                <w:lang w:val="en-GB"/>
              </w:rPr>
              <w:t xml:space="preserve">of which </w:t>
            </w:r>
            <w:r w:rsidRPr="00D92B3C">
              <w:rPr>
                <w:rFonts w:ascii="Times New Roman" w:eastAsia="Cambria" w:hAnsi="Times New Roman" w:cs="Times New Roman"/>
                <w:color w:val="000000" w:themeColor="text1"/>
                <w:spacing w:val="-2"/>
                <w:w w:val="95"/>
                <w:sz w:val="20"/>
                <w:szCs w:val="20"/>
                <w:lang w:val="en-GB"/>
              </w:rPr>
              <w:t xml:space="preserve">the </w:t>
            </w:r>
            <w:r w:rsidR="005E014D"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 in application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This shall be the DGS in the Member State of incorporation of the </w:t>
            </w:r>
            <w:r w:rsidR="001E60E0"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at the exclusion of other DGSs which, in other Member States, might provide additional protection (‘top up’) to customers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at a branch in that Member State.</w:t>
            </w:r>
            <w:r w:rsidR="00150664" w:rsidRPr="00D92B3C">
              <w:rPr>
                <w:rFonts w:ascii="Times New Roman" w:eastAsia="Cambria" w:hAnsi="Times New Roman" w:cs="Times New Roman"/>
                <w:color w:val="000000" w:themeColor="text1"/>
                <w:spacing w:val="-2"/>
                <w:w w:val="95"/>
                <w:sz w:val="20"/>
                <w:szCs w:val="20"/>
                <w:lang w:val="en-GB"/>
              </w:rPr>
              <w:t xml:space="preserve"> Where an institution is member of an IPS which is also official recognised as a DGS pursuant to Article 4(2)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00091EE3" w:rsidRPr="00D92B3C">
              <w:rPr>
                <w:rFonts w:ascii="Times New Roman" w:eastAsia="Cambria" w:hAnsi="Times New Roman" w:cs="Times New Roman"/>
                <w:color w:val="000000" w:themeColor="text1"/>
                <w:spacing w:val="-2"/>
                <w:w w:val="95"/>
                <w:sz w:val="20"/>
                <w:szCs w:val="20"/>
                <w:lang w:val="en-GB"/>
              </w:rPr>
              <w:t xml:space="preserve">, the name of the DGS </w:t>
            </w:r>
            <w:r w:rsidR="00330F00" w:rsidRPr="00D92B3C">
              <w:rPr>
                <w:rFonts w:ascii="Times New Roman" w:eastAsia="Cambria" w:hAnsi="Times New Roman" w:cs="Times New Roman"/>
                <w:color w:val="000000" w:themeColor="text1"/>
                <w:spacing w:val="-2"/>
                <w:w w:val="95"/>
                <w:sz w:val="20"/>
                <w:szCs w:val="20"/>
                <w:lang w:val="en-GB"/>
              </w:rPr>
              <w:t xml:space="preserve">shall be identical as the name of the </w:t>
            </w:r>
            <w:r w:rsidR="00091EE3" w:rsidRPr="00D92B3C">
              <w:rPr>
                <w:rFonts w:ascii="Times New Roman" w:eastAsia="Cambria" w:hAnsi="Times New Roman" w:cs="Times New Roman"/>
                <w:color w:val="000000" w:themeColor="text1"/>
                <w:spacing w:val="-2"/>
                <w:w w:val="95"/>
                <w:sz w:val="20"/>
                <w:szCs w:val="20"/>
                <w:lang w:val="en-GB"/>
              </w:rPr>
              <w:t>IPS</w:t>
            </w:r>
            <w:r w:rsidR="001F0927" w:rsidRPr="00D92B3C">
              <w:rPr>
                <w:rFonts w:ascii="Times New Roman" w:eastAsia="Cambria" w:hAnsi="Times New Roman" w:cs="Times New Roman"/>
                <w:color w:val="000000" w:themeColor="text1"/>
                <w:spacing w:val="-2"/>
                <w:w w:val="95"/>
                <w:sz w:val="20"/>
                <w:szCs w:val="20"/>
                <w:lang w:val="en-GB"/>
              </w:rPr>
              <w:t xml:space="preserve"> in row 050</w:t>
            </w:r>
            <w:r w:rsidR="00091EE3" w:rsidRPr="00D92B3C">
              <w:rPr>
                <w:rFonts w:ascii="Times New Roman" w:eastAsia="Cambria" w:hAnsi="Times New Roman" w:cs="Times New Roman"/>
                <w:color w:val="000000" w:themeColor="text1"/>
                <w:spacing w:val="-2"/>
                <w:w w:val="95"/>
                <w:sz w:val="20"/>
                <w:szCs w:val="20"/>
                <w:lang w:val="en-GB"/>
              </w:rPr>
              <w:t>.</w:t>
            </w:r>
          </w:p>
          <w:p w14:paraId="6F0E20BE" w14:textId="77777777"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DGS shall be chosen, for each country of incorporation of the entity, among the following:</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Pr>
                <w:rFonts w:ascii="Times New Roman" w:eastAsia="Cambria" w:hAnsi="Times New Roman" w:cs="Times New Roman"/>
                <w:b/>
                <w:color w:val="000000" w:themeColor="text1"/>
                <w:spacing w:val="-2"/>
                <w:w w:val="95"/>
                <w:sz w:val="20"/>
                <w:szCs w:val="20"/>
                <w:u w:val="single"/>
                <w:lang w:val="en-GB"/>
              </w:rPr>
              <w:t xml:space="preserve">For </w:t>
            </w:r>
            <w:r w:rsidR="004842F3" w:rsidRPr="00D92B3C">
              <w:rPr>
                <w:rFonts w:ascii="Times New Roman" w:eastAsia="Cambria" w:hAnsi="Times New Roman" w:cs="Times New Roman"/>
                <w:b/>
                <w:color w:val="000000" w:themeColor="text1"/>
                <w:spacing w:val="-2"/>
                <w:w w:val="95"/>
                <w:sz w:val="20"/>
                <w:szCs w:val="20"/>
                <w:u w:val="single"/>
                <w:lang w:val="en-GB"/>
              </w:rPr>
              <w:t>Austria</w:t>
            </w:r>
          </w:p>
          <w:p w14:paraId="2166314C" w14:textId="77777777" w:rsidR="006049D9" w:rsidRPr="00C518B0" w:rsidRDefault="006049D9" w:rsidP="006049D9">
            <w:pPr>
              <w:pStyle w:val="TableParagraph"/>
              <w:numPr>
                <w:ilvl w:val="0"/>
                <w:numId w:val="28"/>
              </w:numPr>
              <w:spacing w:before="108"/>
              <w:jc w:val="both"/>
              <w:rPr>
                <w:ins w:id="162" w:author="EBA staff" w:date="2021-02-10T12:34:00Z"/>
                <w:rFonts w:ascii="Times New Roman" w:eastAsia="Cambria" w:hAnsi="Times New Roman" w:cs="Times New Roman"/>
                <w:color w:val="000000" w:themeColor="text1"/>
                <w:spacing w:val="-2"/>
                <w:w w:val="95"/>
                <w:sz w:val="20"/>
                <w:szCs w:val="20"/>
                <w:lang w:val="de-DE"/>
              </w:rPr>
            </w:pPr>
            <w:ins w:id="163" w:author="EBA staff" w:date="2021-02-10T12:34:00Z">
              <w:r w:rsidRPr="00C518B0">
                <w:rPr>
                  <w:rFonts w:ascii="Times New Roman" w:eastAsia="Cambria" w:hAnsi="Times New Roman" w:cs="Times New Roman"/>
                  <w:color w:val="000000" w:themeColor="text1"/>
                  <w:spacing w:val="-2"/>
                  <w:w w:val="95"/>
                  <w:sz w:val="20"/>
                  <w:szCs w:val="20"/>
                  <w:lang w:val="de-DE"/>
                </w:rPr>
                <w:t xml:space="preserve">Einlagensicherung AUSTRIA </w:t>
              </w:r>
              <w:proofErr w:type="spellStart"/>
              <w:r w:rsidRPr="00C518B0">
                <w:rPr>
                  <w:rFonts w:ascii="Times New Roman" w:eastAsia="Cambria" w:hAnsi="Times New Roman" w:cs="Times New Roman"/>
                  <w:color w:val="000000" w:themeColor="text1"/>
                  <w:spacing w:val="-2"/>
                  <w:w w:val="95"/>
                  <w:sz w:val="20"/>
                  <w:szCs w:val="20"/>
                  <w:lang w:val="de-DE"/>
                </w:rPr>
                <w:t>Ges.m.b.H</w:t>
              </w:r>
              <w:proofErr w:type="spellEnd"/>
              <w:r w:rsidRPr="00C518B0">
                <w:rPr>
                  <w:rFonts w:ascii="Times New Roman" w:eastAsia="Cambria" w:hAnsi="Times New Roman" w:cs="Times New Roman"/>
                  <w:color w:val="000000" w:themeColor="text1"/>
                  <w:spacing w:val="-2"/>
                  <w:w w:val="95"/>
                  <w:sz w:val="20"/>
                  <w:szCs w:val="20"/>
                  <w:lang w:val="de-DE"/>
                </w:rPr>
                <w:t>.</w:t>
              </w:r>
              <w:r w:rsidRPr="00C518B0" w:rsidDel="006049D9">
                <w:rPr>
                  <w:rFonts w:ascii="Times New Roman" w:eastAsia="Cambria" w:hAnsi="Times New Roman" w:cs="Times New Roman"/>
                  <w:color w:val="000000" w:themeColor="text1"/>
                  <w:spacing w:val="-2"/>
                  <w:w w:val="95"/>
                  <w:sz w:val="20"/>
                  <w:szCs w:val="20"/>
                  <w:lang w:val="de-DE"/>
                </w:rPr>
                <w:t xml:space="preserve"> </w:t>
              </w:r>
            </w:ins>
          </w:p>
          <w:p w14:paraId="687E0593" w14:textId="77777777" w:rsidR="004842F3" w:rsidRPr="00C518B0" w:rsidDel="006049D9" w:rsidRDefault="008B4886">
            <w:pPr>
              <w:pStyle w:val="TableParagraph"/>
              <w:numPr>
                <w:ilvl w:val="0"/>
                <w:numId w:val="28"/>
              </w:numPr>
              <w:spacing w:before="108"/>
              <w:jc w:val="both"/>
              <w:rPr>
                <w:del w:id="164" w:author="EBA staff" w:date="2021-02-10T12:33:00Z"/>
                <w:rFonts w:ascii="Times New Roman" w:eastAsia="Cambria" w:hAnsi="Times New Roman" w:cs="Times New Roman"/>
                <w:color w:val="000000" w:themeColor="text1"/>
                <w:spacing w:val="-2"/>
                <w:w w:val="95"/>
                <w:sz w:val="20"/>
                <w:szCs w:val="20"/>
                <w:lang w:val="de-DE"/>
              </w:rPr>
            </w:pPr>
            <w:del w:id="165" w:author="EBA staff" w:date="2021-02-10T12:33:00Z">
              <w:r w:rsidRPr="00C518B0" w:rsidDel="006049D9">
                <w:rPr>
                  <w:rFonts w:ascii="Times New Roman" w:eastAsia="Cambria" w:hAnsi="Times New Roman" w:cs="Times New Roman"/>
                  <w:color w:val="000000" w:themeColor="text1"/>
                  <w:spacing w:val="-2"/>
                  <w:w w:val="95"/>
                  <w:sz w:val="20"/>
                  <w:szCs w:val="20"/>
                  <w:lang w:val="de-DE"/>
                </w:rPr>
                <w:delText>‘</w:delText>
              </w:r>
              <w:r w:rsidR="004842F3" w:rsidRPr="00C518B0" w:rsidDel="006049D9">
                <w:rPr>
                  <w:rFonts w:ascii="Times New Roman" w:eastAsia="Cambria" w:hAnsi="Times New Roman" w:cs="Times New Roman"/>
                  <w:color w:val="000000" w:themeColor="text1"/>
                  <w:spacing w:val="-2"/>
                  <w:w w:val="95"/>
                  <w:sz w:val="20"/>
                  <w:szCs w:val="20"/>
                  <w:lang w:val="de-DE"/>
                </w:rPr>
                <w:delText>Einlagensicherung der Banken und Bankiers GmbH</w:delText>
              </w:r>
              <w:r w:rsidRPr="00C518B0" w:rsidDel="006049D9">
                <w:rPr>
                  <w:rFonts w:ascii="Times New Roman" w:eastAsia="Cambria" w:hAnsi="Times New Roman" w:cs="Times New Roman"/>
                  <w:color w:val="000000" w:themeColor="text1"/>
                  <w:spacing w:val="-2"/>
                  <w:w w:val="95"/>
                  <w:sz w:val="20"/>
                  <w:szCs w:val="20"/>
                  <w:lang w:val="de-DE"/>
                </w:rPr>
                <w:delText>’</w:delText>
              </w:r>
            </w:del>
          </w:p>
          <w:p w14:paraId="45A8D7DB" w14:textId="77777777" w:rsidR="006049D9" w:rsidRPr="00C518B0" w:rsidRDefault="008B4886" w:rsidP="006049D9">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sidRPr="00C518B0">
              <w:rPr>
                <w:rFonts w:ascii="Times New Roman" w:eastAsia="Cambria" w:hAnsi="Times New Roman" w:cs="Times New Roman"/>
                <w:color w:val="000000" w:themeColor="text1"/>
                <w:spacing w:val="-2"/>
                <w:w w:val="95"/>
                <w:sz w:val="20"/>
                <w:szCs w:val="20"/>
                <w:lang w:val="en-GB"/>
              </w:rPr>
              <w:t>‘</w:t>
            </w:r>
            <w:proofErr w:type="spellStart"/>
            <w:r w:rsidR="004842F3" w:rsidRPr="00C518B0">
              <w:rPr>
                <w:rFonts w:ascii="Times New Roman" w:eastAsia="Cambria" w:hAnsi="Times New Roman" w:cs="Times New Roman"/>
                <w:color w:val="000000" w:themeColor="text1"/>
                <w:spacing w:val="-2"/>
                <w:w w:val="95"/>
                <w:sz w:val="20"/>
                <w:szCs w:val="20"/>
                <w:lang w:val="en-GB"/>
              </w:rPr>
              <w:t>Sparkassen-Haftungs</w:t>
            </w:r>
            <w:proofErr w:type="spellEnd"/>
            <w:r w:rsidR="004842F3" w:rsidRPr="00C518B0">
              <w:rPr>
                <w:rFonts w:ascii="Times New Roman" w:eastAsia="Cambria" w:hAnsi="Times New Roman" w:cs="Times New Roman"/>
                <w:color w:val="000000" w:themeColor="text1"/>
                <w:spacing w:val="-2"/>
                <w:w w:val="95"/>
                <w:sz w:val="20"/>
                <w:szCs w:val="20"/>
                <w:lang w:val="en-GB"/>
              </w:rPr>
              <w:t xml:space="preserve"> </w:t>
            </w:r>
            <w:del w:id="166" w:author="EBA staff" w:date="2021-02-10T12:34:00Z">
              <w:r w:rsidR="004842F3" w:rsidRPr="00C518B0" w:rsidDel="006049D9">
                <w:rPr>
                  <w:rFonts w:ascii="Times New Roman" w:eastAsia="Cambria" w:hAnsi="Times New Roman" w:cs="Times New Roman"/>
                  <w:color w:val="000000" w:themeColor="text1"/>
                  <w:spacing w:val="-2"/>
                  <w:w w:val="95"/>
                  <w:sz w:val="20"/>
                  <w:szCs w:val="20"/>
                  <w:lang w:val="en-GB"/>
                </w:rPr>
                <w:delText>AG</w:delText>
              </w:r>
            </w:del>
            <w:ins w:id="167" w:author="EBA staff" w:date="2021-02-10T12:34:00Z">
              <w:r w:rsidR="006049D9" w:rsidRPr="00C518B0">
                <w:rPr>
                  <w:rFonts w:ascii="Times New Roman" w:eastAsia="Cambria" w:hAnsi="Times New Roman" w:cs="Times New Roman"/>
                  <w:color w:val="000000" w:themeColor="text1"/>
                  <w:spacing w:val="-2"/>
                  <w:w w:val="95"/>
                  <w:sz w:val="20"/>
                  <w:szCs w:val="20"/>
                  <w:lang w:val="en-GB"/>
                </w:rPr>
                <w:t>GmbH</w:t>
              </w:r>
            </w:ins>
            <w:proofErr w:type="gramStart"/>
            <w:r w:rsidRPr="00C518B0">
              <w:rPr>
                <w:rFonts w:ascii="Times New Roman" w:eastAsia="Cambria" w:hAnsi="Times New Roman" w:cs="Times New Roman"/>
                <w:color w:val="000000" w:themeColor="text1"/>
                <w:spacing w:val="-2"/>
                <w:w w:val="95"/>
                <w:sz w:val="20"/>
                <w:szCs w:val="20"/>
                <w:lang w:val="en-GB"/>
              </w:rPr>
              <w:t>’</w:t>
            </w:r>
            <w:ins w:id="168" w:author="EBA staff" w:date="2021-02-10T12:34:00Z">
              <w:r w:rsidR="006049D9" w:rsidRPr="00C518B0">
                <w:rPr>
                  <w:rFonts w:ascii="Times New Roman" w:eastAsia="Cambria" w:hAnsi="Times New Roman" w:cs="Times New Roman"/>
                  <w:color w:val="000000" w:themeColor="text1"/>
                  <w:spacing w:val="-2"/>
                  <w:w w:val="95"/>
                  <w:sz w:val="20"/>
                  <w:szCs w:val="20"/>
                  <w:lang w:val="en-GB"/>
                </w:rPr>
                <w:t>‘</w:t>
              </w:r>
            </w:ins>
            <w:proofErr w:type="gramEnd"/>
          </w:p>
          <w:p w14:paraId="796DC545" w14:textId="77777777" w:rsidR="004842F3" w:rsidRPr="00D92B3C" w:rsidDel="006049D9" w:rsidRDefault="008B4886" w:rsidP="00715DAB">
            <w:pPr>
              <w:pStyle w:val="TableParagraph"/>
              <w:numPr>
                <w:ilvl w:val="0"/>
                <w:numId w:val="28"/>
              </w:numPr>
              <w:spacing w:before="108"/>
              <w:jc w:val="both"/>
              <w:rPr>
                <w:del w:id="169" w:author="EBA staff" w:date="2021-02-10T12:33:00Z"/>
                <w:rFonts w:ascii="Times New Roman" w:eastAsia="Cambria" w:hAnsi="Times New Roman" w:cs="Times New Roman"/>
                <w:color w:val="000000" w:themeColor="text1"/>
                <w:spacing w:val="-2"/>
                <w:w w:val="95"/>
                <w:sz w:val="20"/>
                <w:szCs w:val="20"/>
                <w:lang w:val="en-GB"/>
              </w:rPr>
            </w:pPr>
            <w:del w:id="170" w:author="EBA staff" w:date="2021-02-10T12:33:00Z">
              <w:r w:rsidDel="006049D9">
                <w:rPr>
                  <w:rFonts w:ascii="Times New Roman" w:eastAsia="Cambria" w:hAnsi="Times New Roman" w:cs="Times New Roman"/>
                  <w:color w:val="000000" w:themeColor="text1"/>
                  <w:spacing w:val="-2"/>
                  <w:w w:val="95"/>
                  <w:sz w:val="20"/>
                  <w:szCs w:val="20"/>
                  <w:lang w:val="en-GB"/>
                </w:rPr>
                <w:delText>‘</w:delText>
              </w:r>
              <w:r w:rsidR="004842F3" w:rsidRPr="00D92B3C" w:rsidDel="006049D9">
                <w:rPr>
                  <w:rFonts w:ascii="Times New Roman" w:eastAsia="Cambria" w:hAnsi="Times New Roman" w:cs="Times New Roman"/>
                  <w:color w:val="000000" w:themeColor="text1"/>
                  <w:spacing w:val="-2"/>
                  <w:w w:val="95"/>
                  <w:sz w:val="20"/>
                  <w:szCs w:val="20"/>
                  <w:lang w:val="en-GB"/>
                </w:rPr>
                <w:delText>Österreichische Raiffeisen-Einlagensicherung eGen</w:delText>
              </w:r>
              <w:r w:rsidDel="006049D9">
                <w:rPr>
                  <w:rFonts w:ascii="Times New Roman" w:eastAsia="Cambria" w:hAnsi="Times New Roman" w:cs="Times New Roman"/>
                  <w:color w:val="000000" w:themeColor="text1"/>
                  <w:spacing w:val="-2"/>
                  <w:w w:val="95"/>
                  <w:sz w:val="20"/>
                  <w:szCs w:val="20"/>
                  <w:lang w:val="en-GB"/>
                </w:rPr>
                <w:delText>’</w:delText>
              </w:r>
            </w:del>
          </w:p>
          <w:p w14:paraId="0335EAAC" w14:textId="77777777" w:rsidR="004842F3" w:rsidRPr="00D92B3C" w:rsidDel="006049D9" w:rsidRDefault="008B4886" w:rsidP="00715DAB">
            <w:pPr>
              <w:pStyle w:val="TableParagraph"/>
              <w:numPr>
                <w:ilvl w:val="0"/>
                <w:numId w:val="28"/>
              </w:numPr>
              <w:spacing w:before="108"/>
              <w:jc w:val="both"/>
              <w:rPr>
                <w:del w:id="171" w:author="EBA staff" w:date="2021-02-10T12:34:00Z"/>
                <w:rFonts w:ascii="Times New Roman" w:eastAsia="Cambria" w:hAnsi="Times New Roman" w:cs="Times New Roman"/>
                <w:color w:val="000000" w:themeColor="text1"/>
                <w:spacing w:val="-2"/>
                <w:w w:val="95"/>
                <w:sz w:val="20"/>
                <w:szCs w:val="20"/>
                <w:lang w:val="en-GB"/>
              </w:rPr>
            </w:pPr>
            <w:del w:id="172" w:author="EBA staff" w:date="2021-02-10T12:34:00Z">
              <w:r w:rsidDel="006049D9">
                <w:rPr>
                  <w:rFonts w:ascii="Times New Roman" w:eastAsia="Cambria" w:hAnsi="Times New Roman" w:cs="Times New Roman"/>
                  <w:color w:val="000000" w:themeColor="text1"/>
                  <w:spacing w:val="-2"/>
                  <w:w w:val="95"/>
                  <w:sz w:val="20"/>
                  <w:szCs w:val="20"/>
                  <w:lang w:val="en-GB"/>
                </w:rPr>
                <w:delText>''</w:delText>
              </w:r>
              <w:r w:rsidR="004842F3" w:rsidRPr="00D92B3C" w:rsidDel="006049D9">
                <w:rPr>
                  <w:rFonts w:ascii="Times New Roman" w:eastAsia="Cambria" w:hAnsi="Times New Roman" w:cs="Times New Roman"/>
                  <w:color w:val="000000" w:themeColor="text1"/>
                  <w:spacing w:val="-2"/>
                  <w:w w:val="95"/>
                  <w:sz w:val="20"/>
                  <w:szCs w:val="20"/>
                  <w:lang w:val="en-GB"/>
                </w:rPr>
                <w:delText>Volksbank Einlagensicherung eG</w:delText>
              </w:r>
              <w:r w:rsidDel="006049D9">
                <w:rPr>
                  <w:rFonts w:ascii="Times New Roman" w:eastAsia="Cambria" w:hAnsi="Times New Roman" w:cs="Times New Roman"/>
                  <w:color w:val="000000" w:themeColor="text1"/>
                  <w:spacing w:val="-2"/>
                  <w:w w:val="95"/>
                  <w:sz w:val="20"/>
                  <w:szCs w:val="20"/>
                  <w:lang w:val="en-GB"/>
                </w:rPr>
                <w:delText>'</w:delText>
              </w:r>
            </w:del>
          </w:p>
          <w:p w14:paraId="46786CAD" w14:textId="77777777" w:rsidR="004842F3" w:rsidRPr="008F7393" w:rsidDel="006049D9" w:rsidRDefault="008B4886" w:rsidP="00715DAB">
            <w:pPr>
              <w:pStyle w:val="TableParagraph"/>
              <w:numPr>
                <w:ilvl w:val="0"/>
                <w:numId w:val="28"/>
              </w:numPr>
              <w:spacing w:before="108"/>
              <w:jc w:val="both"/>
              <w:rPr>
                <w:del w:id="173" w:author="EBA staff" w:date="2021-02-10T12:34:00Z"/>
                <w:rFonts w:ascii="Times New Roman" w:eastAsia="Cambria" w:hAnsi="Times New Roman" w:cs="Times New Roman"/>
                <w:color w:val="000000" w:themeColor="text1"/>
                <w:spacing w:val="-2"/>
                <w:w w:val="95"/>
                <w:sz w:val="20"/>
                <w:szCs w:val="20"/>
                <w:lang w:val="de-DE"/>
              </w:rPr>
            </w:pPr>
            <w:del w:id="174" w:author="EBA staff" w:date="2021-02-10T12:34:00Z">
              <w:r w:rsidRPr="008F7393" w:rsidDel="006049D9">
                <w:rPr>
                  <w:rFonts w:ascii="Times New Roman" w:eastAsia="Cambria" w:hAnsi="Times New Roman" w:cs="Times New Roman"/>
                  <w:color w:val="000000" w:themeColor="text1"/>
                  <w:spacing w:val="-2"/>
                  <w:w w:val="95"/>
                  <w:sz w:val="20"/>
                  <w:szCs w:val="20"/>
                  <w:lang w:val="de-DE"/>
                </w:rPr>
                <w:delText>‘</w:delText>
              </w:r>
              <w:r w:rsidR="004842F3" w:rsidRPr="008F7393" w:rsidDel="006049D9">
                <w:rPr>
                  <w:rFonts w:ascii="Times New Roman" w:eastAsia="Cambria" w:hAnsi="Times New Roman" w:cs="Times New Roman"/>
                  <w:color w:val="000000" w:themeColor="text1"/>
                  <w:spacing w:val="-2"/>
                  <w:w w:val="95"/>
                  <w:sz w:val="20"/>
                  <w:szCs w:val="20"/>
                  <w:lang w:val="de-DE"/>
                </w:rPr>
                <w:delText>Hypo Haftungs-Gesellschaft m.b.H.</w:delText>
              </w:r>
              <w:r w:rsidRPr="008F7393" w:rsidDel="006049D9">
                <w:rPr>
                  <w:rFonts w:ascii="Times New Roman" w:eastAsia="Cambria" w:hAnsi="Times New Roman" w:cs="Times New Roman"/>
                  <w:color w:val="000000" w:themeColor="text1"/>
                  <w:spacing w:val="-2"/>
                  <w:w w:val="95"/>
                  <w:sz w:val="20"/>
                  <w:szCs w:val="20"/>
                  <w:lang w:val="de-DE"/>
                </w:rPr>
                <w:delText>’</w:delText>
              </w:r>
            </w:del>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Belgium</w:t>
            </w:r>
          </w:p>
          <w:p w14:paraId="08603455" w14:textId="77777777"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proofErr w:type="spellStart"/>
            <w:r w:rsidR="004842F3" w:rsidRPr="002E41E5">
              <w:rPr>
                <w:rFonts w:ascii="Times New Roman" w:eastAsia="Cambria" w:hAnsi="Times New Roman" w:cs="Times New Roman"/>
                <w:color w:val="000000" w:themeColor="text1"/>
                <w:spacing w:val="-2"/>
                <w:w w:val="95"/>
                <w:sz w:val="20"/>
                <w:szCs w:val="20"/>
                <w:lang w:val="fr-FR"/>
              </w:rPr>
              <w:t>Garantiefonds</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w:t>
            </w:r>
            <w:proofErr w:type="spellStart"/>
            <w:r w:rsidR="004842F3" w:rsidRPr="002E41E5">
              <w:rPr>
                <w:rFonts w:ascii="Times New Roman" w:eastAsia="Cambria" w:hAnsi="Times New Roman" w:cs="Times New Roman"/>
                <w:color w:val="000000" w:themeColor="text1"/>
                <w:spacing w:val="-2"/>
                <w:w w:val="95"/>
                <w:sz w:val="20"/>
                <w:szCs w:val="20"/>
                <w:lang w:val="fr-FR"/>
              </w:rPr>
              <w:t>voor</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w:t>
            </w:r>
            <w:proofErr w:type="spellStart"/>
            <w:r w:rsidR="004842F3" w:rsidRPr="002E41E5">
              <w:rPr>
                <w:rFonts w:ascii="Times New Roman" w:eastAsia="Cambria" w:hAnsi="Times New Roman" w:cs="Times New Roman"/>
                <w:color w:val="000000" w:themeColor="text1"/>
                <w:spacing w:val="-2"/>
                <w:w w:val="95"/>
                <w:sz w:val="20"/>
                <w:szCs w:val="20"/>
                <w:lang w:val="fr-FR"/>
              </w:rPr>
              <w:t>financiële</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w:t>
            </w:r>
            <w:proofErr w:type="spellStart"/>
            <w:r w:rsidR="004842F3" w:rsidRPr="002E41E5">
              <w:rPr>
                <w:rFonts w:ascii="Times New Roman" w:eastAsia="Cambria" w:hAnsi="Times New Roman" w:cs="Times New Roman"/>
                <w:color w:val="000000" w:themeColor="text1"/>
                <w:spacing w:val="-2"/>
                <w:w w:val="95"/>
                <w:sz w:val="20"/>
                <w:szCs w:val="20"/>
                <w:lang w:val="fr-FR"/>
              </w:rPr>
              <w:t>diensten</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 Fonds de garantie pour les services financiers</w:t>
            </w:r>
            <w:r w:rsidRPr="002E41E5">
              <w:rPr>
                <w:rFonts w:ascii="Times New Roman" w:eastAsia="Cambria" w:hAnsi="Times New Roman" w:cs="Times New Roman"/>
                <w:color w:val="000000" w:themeColor="text1"/>
                <w:spacing w:val="-2"/>
                <w:w w:val="95"/>
                <w:sz w:val="20"/>
                <w:szCs w:val="20"/>
                <w:lang w:val="fr-FR"/>
              </w:rPr>
              <w:t>’</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Bulgaria</w:t>
            </w:r>
          </w:p>
          <w:p w14:paraId="2296D9B2"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Фондът</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за</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гарантиране</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на</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влоговете</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в </w:t>
            </w:r>
            <w:proofErr w:type="spellStart"/>
            <w:r w:rsidR="004842F3" w:rsidRPr="00D92B3C">
              <w:rPr>
                <w:rFonts w:ascii="Times New Roman" w:eastAsia="Cambria" w:hAnsi="Times New Roman" w:cs="Times New Roman"/>
                <w:color w:val="000000" w:themeColor="text1"/>
                <w:spacing w:val="-2"/>
                <w:w w:val="95"/>
                <w:sz w:val="20"/>
                <w:szCs w:val="20"/>
                <w:lang w:val="en-GB"/>
              </w:rPr>
              <w:t>банките</w:t>
            </w:r>
            <w:proofErr w:type="spellEnd"/>
            <w:r>
              <w:rPr>
                <w:rFonts w:ascii="Times New Roman" w:eastAsia="Cambria" w:hAnsi="Times New Roman" w:cs="Times New Roman"/>
                <w:color w:val="000000" w:themeColor="text1"/>
                <w:spacing w:val="-2"/>
                <w:w w:val="95"/>
                <w:sz w:val="20"/>
                <w:szCs w:val="20"/>
                <w:lang w:val="en-GB"/>
              </w:rPr>
              <w:t>'</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Croatia</w:t>
            </w:r>
          </w:p>
          <w:p w14:paraId="3F7BE9C8"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Državna</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agencija</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za </w:t>
            </w:r>
            <w:proofErr w:type="spellStart"/>
            <w:r w:rsidR="004842F3" w:rsidRPr="00D92B3C">
              <w:rPr>
                <w:rFonts w:ascii="Times New Roman" w:eastAsia="Cambria" w:hAnsi="Times New Roman" w:cs="Times New Roman"/>
                <w:color w:val="000000" w:themeColor="text1"/>
                <w:spacing w:val="-2"/>
                <w:w w:val="95"/>
                <w:sz w:val="20"/>
                <w:szCs w:val="20"/>
                <w:lang w:val="en-GB"/>
              </w:rPr>
              <w:t>osiguranje</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štednih</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uloga</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i</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sanaciju</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banaka</w:t>
            </w:r>
            <w:proofErr w:type="spellEnd"/>
            <w:r>
              <w:rPr>
                <w:rFonts w:ascii="Times New Roman" w:eastAsia="Cambria" w:hAnsi="Times New Roman" w:cs="Times New Roman"/>
                <w:color w:val="000000" w:themeColor="text1"/>
                <w:spacing w:val="-2"/>
                <w:w w:val="95"/>
                <w:sz w:val="20"/>
                <w:szCs w:val="20"/>
                <w:lang w:val="en-GB"/>
              </w:rPr>
              <w:t>’</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Cyprus</w:t>
            </w:r>
          </w:p>
          <w:p w14:paraId="01623B35" w14:textId="77777777"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l-GR"/>
              </w:rPr>
            </w:pPr>
            <w:r w:rsidRPr="008F7393">
              <w:rPr>
                <w:rFonts w:ascii="Times New Roman" w:eastAsia="Cambria" w:hAnsi="Times New Roman" w:cs="Times New Roman"/>
                <w:color w:val="000000" w:themeColor="text1"/>
                <w:spacing w:val="-2"/>
                <w:w w:val="95"/>
                <w:sz w:val="20"/>
                <w:szCs w:val="20"/>
                <w:lang w:val="el-GR"/>
              </w:rPr>
              <w:t>‘</w:t>
            </w:r>
            <w:r w:rsidR="004842F3" w:rsidRPr="008F7393">
              <w:rPr>
                <w:rFonts w:ascii="Times New Roman" w:eastAsia="Cambria" w:hAnsi="Times New Roman" w:cs="Times New Roman"/>
                <w:color w:val="000000" w:themeColor="text1"/>
                <w:spacing w:val="-2"/>
                <w:w w:val="95"/>
                <w:sz w:val="20"/>
                <w:szCs w:val="20"/>
                <w:lang w:val="el-GR"/>
              </w:rPr>
              <w:t>Σύστημα Εγγύησης των Καταθέσεων και Εξυγίανσης Πιστωτικών και Άλλων Ιδρυμάτων</w:t>
            </w:r>
            <w:r w:rsidRPr="008F7393">
              <w:rPr>
                <w:rFonts w:ascii="Times New Roman" w:eastAsia="Cambria" w:hAnsi="Times New Roman" w:cs="Times New Roman"/>
                <w:color w:val="000000" w:themeColor="text1"/>
                <w:spacing w:val="-2"/>
                <w:w w:val="95"/>
                <w:sz w:val="20"/>
                <w:szCs w:val="20"/>
                <w:lang w:val="el-GR"/>
              </w:rPr>
              <w:t>’</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Czech</w:t>
            </w:r>
          </w:p>
          <w:p w14:paraId="2111D13B"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Garanční</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systém</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finančního</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trhu</w:t>
            </w:r>
            <w:proofErr w:type="spellEnd"/>
            <w:r>
              <w:rPr>
                <w:rFonts w:ascii="Times New Roman" w:eastAsia="Cambria" w:hAnsi="Times New Roman" w:cs="Times New Roman"/>
                <w:color w:val="000000" w:themeColor="text1"/>
                <w:spacing w:val="-2"/>
                <w:w w:val="95"/>
                <w:sz w:val="20"/>
                <w:szCs w:val="20"/>
                <w:lang w:val="en-GB"/>
              </w:rPr>
              <w:t>’</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Denmark</w:t>
            </w:r>
          </w:p>
          <w:p w14:paraId="3622D534"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Garantiformuen</w:t>
            </w:r>
            <w:proofErr w:type="spellEnd"/>
            <w:r>
              <w:rPr>
                <w:rFonts w:ascii="Times New Roman" w:eastAsia="Cambria" w:hAnsi="Times New Roman" w:cs="Times New Roman"/>
                <w:color w:val="000000" w:themeColor="text1"/>
                <w:spacing w:val="-2"/>
                <w:w w:val="95"/>
                <w:sz w:val="20"/>
                <w:szCs w:val="20"/>
                <w:lang w:val="en-GB"/>
              </w:rPr>
              <w:t>’</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Estonia </w:t>
            </w:r>
          </w:p>
          <w:p w14:paraId="24CE91CA" w14:textId="59A858CD"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Taga</w:t>
            </w:r>
            <w:del w:id="175" w:author="EBA staff" w:date="2021-07-09T15:02:00Z">
              <w:r w:rsidR="004842F3" w:rsidRPr="00D92B3C" w:rsidDel="006C4B3D">
                <w:rPr>
                  <w:rFonts w:ascii="Times New Roman" w:eastAsia="Cambria" w:hAnsi="Times New Roman" w:cs="Times New Roman"/>
                  <w:color w:val="000000" w:themeColor="text1"/>
                  <w:spacing w:val="-2"/>
                  <w:w w:val="95"/>
                  <w:sz w:val="20"/>
                  <w:szCs w:val="20"/>
                  <w:lang w:val="en-GB"/>
                </w:rPr>
                <w:delText>s</w:delText>
              </w:r>
            </w:del>
            <w:r w:rsidR="004842F3" w:rsidRPr="00D92B3C">
              <w:rPr>
                <w:rFonts w:ascii="Times New Roman" w:eastAsia="Cambria" w:hAnsi="Times New Roman" w:cs="Times New Roman"/>
                <w:color w:val="000000" w:themeColor="text1"/>
                <w:spacing w:val="-2"/>
                <w:w w:val="95"/>
                <w:sz w:val="20"/>
                <w:szCs w:val="20"/>
                <w:lang w:val="en-GB"/>
              </w:rPr>
              <w:t>tisfond</w:t>
            </w:r>
            <w:proofErr w:type="spellEnd"/>
            <w:r>
              <w:rPr>
                <w:rFonts w:ascii="Times New Roman" w:eastAsia="Cambria" w:hAnsi="Times New Roman" w:cs="Times New Roman"/>
                <w:color w:val="000000" w:themeColor="text1"/>
                <w:spacing w:val="-2"/>
                <w:w w:val="95"/>
                <w:sz w:val="20"/>
                <w:szCs w:val="20"/>
                <w:lang w:val="en-GB"/>
              </w:rPr>
              <w:t>’</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Finland </w:t>
            </w:r>
          </w:p>
          <w:p w14:paraId="746311B9"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Talletussuojarahasto</w:t>
            </w:r>
            <w:proofErr w:type="spellEnd"/>
            <w:r>
              <w:rPr>
                <w:rFonts w:ascii="Times New Roman" w:eastAsia="Cambria" w:hAnsi="Times New Roman" w:cs="Times New Roman"/>
                <w:color w:val="000000" w:themeColor="text1"/>
                <w:spacing w:val="-2"/>
                <w:w w:val="95"/>
                <w:sz w:val="20"/>
                <w:szCs w:val="20"/>
                <w:lang w:val="en-GB"/>
              </w:rPr>
              <w:t>’</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France</w:t>
            </w:r>
          </w:p>
          <w:p w14:paraId="38F2590C" w14:textId="77777777"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Fonds de Garantie des Dépôts et de Résolution</w:t>
            </w:r>
            <w:r>
              <w:rPr>
                <w:rFonts w:ascii="Times New Roman" w:eastAsia="Cambria" w:hAnsi="Times New Roman" w:cs="Times New Roman"/>
                <w:color w:val="000000" w:themeColor="text1"/>
                <w:spacing w:val="-2"/>
                <w:w w:val="95"/>
                <w:sz w:val="20"/>
                <w:szCs w:val="20"/>
                <w:lang w:val="fr-FR"/>
              </w:rPr>
              <w:t>’</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Germany </w:t>
            </w:r>
          </w:p>
          <w:p w14:paraId="23EB1201"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Entschädigungseinrichtung</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deutscher</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Banken</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GmbH</w:t>
            </w:r>
            <w:r>
              <w:rPr>
                <w:rFonts w:ascii="Times New Roman" w:eastAsia="Cambria" w:hAnsi="Times New Roman" w:cs="Times New Roman"/>
                <w:color w:val="000000" w:themeColor="text1"/>
                <w:spacing w:val="-2"/>
                <w:w w:val="95"/>
                <w:sz w:val="20"/>
                <w:szCs w:val="20"/>
                <w:lang w:val="en-GB"/>
              </w:rPr>
              <w:t>’</w:t>
            </w:r>
          </w:p>
          <w:p w14:paraId="0C1E7BBF" w14:textId="77777777"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Entschädigungseinrichtung des Bundesverbandes Öffentlicher Banken Deutschlands GmbH</w:t>
            </w:r>
            <w:r w:rsidRPr="008F7393">
              <w:rPr>
                <w:rFonts w:ascii="Times New Roman" w:eastAsia="Cambria" w:hAnsi="Times New Roman" w:cs="Times New Roman"/>
                <w:color w:val="000000" w:themeColor="text1"/>
                <w:spacing w:val="-2"/>
                <w:w w:val="95"/>
                <w:sz w:val="20"/>
                <w:szCs w:val="20"/>
                <w:lang w:val="de-DE"/>
              </w:rPr>
              <w:t>’</w:t>
            </w:r>
          </w:p>
          <w:p w14:paraId="087DF787" w14:textId="77777777"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Sicherungseinrichtung des Deutschen Sparkassen- und Giroverbandes (DSGV-</w:t>
            </w:r>
            <w:proofErr w:type="gramStart"/>
            <w:r w:rsidR="004842F3" w:rsidRPr="008F7393">
              <w:rPr>
                <w:rFonts w:ascii="Times New Roman" w:eastAsia="Cambria" w:hAnsi="Times New Roman" w:cs="Times New Roman"/>
                <w:color w:val="000000" w:themeColor="text1"/>
                <w:spacing w:val="-2"/>
                <w:w w:val="95"/>
                <w:sz w:val="20"/>
                <w:szCs w:val="20"/>
                <w:lang w:val="de-DE"/>
              </w:rPr>
              <w:t>Haftungsverbund)</w:t>
            </w:r>
            <w:r w:rsidRPr="008F7393">
              <w:rPr>
                <w:rFonts w:ascii="Times New Roman" w:eastAsia="Cambria" w:hAnsi="Times New Roman" w:cs="Times New Roman"/>
                <w:color w:val="000000" w:themeColor="text1"/>
                <w:spacing w:val="-2"/>
                <w:w w:val="95"/>
                <w:sz w:val="20"/>
                <w:szCs w:val="20"/>
                <w:lang w:val="de-DE"/>
              </w:rPr>
              <w:t>’</w:t>
            </w:r>
            <w:proofErr w:type="gramEnd"/>
          </w:p>
          <w:p w14:paraId="638D9ECD"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 xml:space="preserve">BVR </w:t>
            </w:r>
            <w:proofErr w:type="spellStart"/>
            <w:r w:rsidR="004842F3" w:rsidRPr="00D92B3C">
              <w:rPr>
                <w:rFonts w:ascii="Times New Roman" w:eastAsia="Cambria" w:hAnsi="Times New Roman" w:cs="Times New Roman"/>
                <w:color w:val="000000" w:themeColor="text1"/>
                <w:spacing w:val="-2"/>
                <w:w w:val="95"/>
                <w:sz w:val="20"/>
                <w:szCs w:val="20"/>
                <w:lang w:val="en-GB"/>
              </w:rPr>
              <w:t>Institutssicherung</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GmbH</w:t>
            </w:r>
            <w:r>
              <w:rPr>
                <w:rFonts w:ascii="Times New Roman" w:eastAsia="Cambria" w:hAnsi="Times New Roman" w:cs="Times New Roman"/>
                <w:color w:val="000000" w:themeColor="text1"/>
                <w:spacing w:val="-2"/>
                <w:w w:val="95"/>
                <w:sz w:val="20"/>
                <w:szCs w:val="20"/>
                <w:lang w:val="en-GB"/>
              </w:rPr>
              <w:t>’</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Gibraltar</w:t>
            </w:r>
          </w:p>
          <w:p w14:paraId="101BB0F0" w14:textId="77777777"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EE17EF" w:rsidRPr="00D92B3C">
              <w:rPr>
                <w:rFonts w:ascii="Times New Roman" w:eastAsia="Cambria" w:hAnsi="Times New Roman" w:cs="Times New Roman"/>
                <w:color w:val="000000" w:themeColor="text1"/>
                <w:spacing w:val="-2"/>
                <w:w w:val="95"/>
                <w:sz w:val="20"/>
                <w:szCs w:val="20"/>
                <w:lang w:val="en-GB"/>
              </w:rPr>
              <w:t>Gibraltar Deposit Guarantee Scheme</w:t>
            </w:r>
            <w:r>
              <w:rPr>
                <w:rFonts w:ascii="Times New Roman" w:eastAsia="Cambria" w:hAnsi="Times New Roman" w:cs="Times New Roman"/>
                <w:color w:val="000000" w:themeColor="text1"/>
                <w:spacing w:val="-2"/>
                <w:w w:val="95"/>
                <w:sz w:val="20"/>
                <w:szCs w:val="20"/>
                <w:lang w:val="en-GB"/>
              </w:rPr>
              <w:t>’</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Greece </w:t>
            </w:r>
          </w:p>
          <w:p w14:paraId="1D77E984"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Τα</w:t>
            </w:r>
            <w:proofErr w:type="spellStart"/>
            <w:r w:rsidR="004842F3" w:rsidRPr="00D92B3C">
              <w:rPr>
                <w:rFonts w:ascii="Times New Roman" w:eastAsia="Cambria" w:hAnsi="Times New Roman" w:cs="Times New Roman"/>
                <w:color w:val="000000" w:themeColor="text1"/>
                <w:spacing w:val="-2"/>
                <w:w w:val="95"/>
                <w:sz w:val="20"/>
                <w:szCs w:val="20"/>
                <w:lang w:val="en-GB"/>
              </w:rPr>
              <w:t>μείο</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Εγγύησης</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Κατα</w:t>
            </w:r>
            <w:proofErr w:type="spellStart"/>
            <w:r w:rsidR="004842F3" w:rsidRPr="00D92B3C">
              <w:rPr>
                <w:rFonts w:ascii="Times New Roman" w:eastAsia="Cambria" w:hAnsi="Times New Roman" w:cs="Times New Roman"/>
                <w:color w:val="000000" w:themeColor="text1"/>
                <w:spacing w:val="-2"/>
                <w:w w:val="95"/>
                <w:sz w:val="20"/>
                <w:szCs w:val="20"/>
                <w:lang w:val="en-GB"/>
              </w:rPr>
              <w:t>θέσεων</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και Επ</w:t>
            </w:r>
            <w:proofErr w:type="spellStart"/>
            <w:r w:rsidR="004842F3" w:rsidRPr="00D92B3C">
              <w:rPr>
                <w:rFonts w:ascii="Times New Roman" w:eastAsia="Cambria" w:hAnsi="Times New Roman" w:cs="Times New Roman"/>
                <w:color w:val="000000" w:themeColor="text1"/>
                <w:spacing w:val="-2"/>
                <w:w w:val="95"/>
                <w:sz w:val="20"/>
                <w:szCs w:val="20"/>
                <w:lang w:val="en-GB"/>
              </w:rPr>
              <w:t>ενδύσεων</w:t>
            </w:r>
            <w:proofErr w:type="spellEnd"/>
            <w:r>
              <w:rPr>
                <w:rFonts w:ascii="Times New Roman" w:eastAsia="Cambria" w:hAnsi="Times New Roman" w:cs="Times New Roman"/>
                <w:color w:val="000000" w:themeColor="text1"/>
                <w:spacing w:val="-2"/>
                <w:w w:val="95"/>
                <w:sz w:val="20"/>
                <w:szCs w:val="20"/>
                <w:lang w:val="en-GB"/>
              </w:rPr>
              <w:t>’</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Hungary </w:t>
            </w:r>
          </w:p>
          <w:p w14:paraId="4BE65025"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Országos</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Betétbiztosítási</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Alap</w:t>
            </w:r>
            <w:proofErr w:type="spellEnd"/>
            <w:r>
              <w:rPr>
                <w:rFonts w:ascii="Times New Roman" w:eastAsia="Cambria" w:hAnsi="Times New Roman" w:cs="Times New Roman"/>
                <w:color w:val="000000" w:themeColor="text1"/>
                <w:spacing w:val="-2"/>
                <w:w w:val="95"/>
                <w:sz w:val="20"/>
                <w:szCs w:val="20"/>
                <w:lang w:val="en-GB"/>
              </w:rPr>
              <w:t>’</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Iceland</w:t>
            </w:r>
          </w:p>
          <w:p w14:paraId="7F833BFA"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Tryggingarsjóður</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innstæðueigenda</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og</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fjárfesta</w:t>
            </w:r>
            <w:proofErr w:type="spellEnd"/>
            <w:r>
              <w:rPr>
                <w:rFonts w:ascii="Times New Roman" w:eastAsia="Cambria" w:hAnsi="Times New Roman" w:cs="Times New Roman"/>
                <w:color w:val="000000" w:themeColor="text1"/>
                <w:spacing w:val="-2"/>
                <w:w w:val="95"/>
                <w:sz w:val="20"/>
                <w:szCs w:val="20"/>
                <w:lang w:val="en-GB"/>
              </w:rPr>
              <w:t>’</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Ireland</w:t>
            </w:r>
          </w:p>
          <w:p w14:paraId="7DF05995"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Irish Deposit Protection Scheme</w:t>
            </w:r>
            <w:r>
              <w:rPr>
                <w:rFonts w:ascii="Times New Roman" w:eastAsia="Cambria" w:hAnsi="Times New Roman" w:cs="Times New Roman"/>
                <w:color w:val="000000" w:themeColor="text1"/>
                <w:spacing w:val="-2"/>
                <w:w w:val="95"/>
                <w:sz w:val="20"/>
                <w:szCs w:val="20"/>
                <w:lang w:val="en-GB"/>
              </w:rPr>
              <w:t>’</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Italy </w:t>
            </w:r>
          </w:p>
          <w:p w14:paraId="6CEF34EF" w14:textId="77777777"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8F7393">
              <w:rPr>
                <w:rFonts w:ascii="Times New Roman" w:eastAsia="Cambria" w:hAnsi="Times New Roman" w:cs="Times New Roman"/>
                <w:color w:val="000000" w:themeColor="text1"/>
                <w:spacing w:val="-2"/>
                <w:w w:val="95"/>
                <w:sz w:val="20"/>
                <w:szCs w:val="20"/>
                <w:lang w:val="it-IT"/>
              </w:rPr>
              <w:t>‘</w:t>
            </w:r>
            <w:r w:rsidR="004842F3" w:rsidRPr="008F7393">
              <w:rPr>
                <w:rFonts w:ascii="Times New Roman" w:eastAsia="Cambria" w:hAnsi="Times New Roman" w:cs="Times New Roman"/>
                <w:color w:val="000000" w:themeColor="text1"/>
                <w:spacing w:val="-2"/>
                <w:w w:val="95"/>
                <w:sz w:val="20"/>
                <w:szCs w:val="20"/>
                <w:lang w:val="it-IT"/>
              </w:rPr>
              <w:t>Fondo Interbancario di Tutela dei Depositi</w:t>
            </w:r>
            <w:r w:rsidRPr="008F7393">
              <w:rPr>
                <w:rFonts w:ascii="Times New Roman" w:eastAsia="Cambria" w:hAnsi="Times New Roman" w:cs="Times New Roman"/>
                <w:color w:val="000000" w:themeColor="text1"/>
                <w:spacing w:val="-2"/>
                <w:w w:val="95"/>
                <w:sz w:val="20"/>
                <w:szCs w:val="20"/>
                <w:lang w:val="it-IT"/>
              </w:rPr>
              <w:t>’</w:t>
            </w:r>
          </w:p>
          <w:p w14:paraId="2FCEB374" w14:textId="77777777"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8F7393">
              <w:rPr>
                <w:rFonts w:ascii="Times New Roman" w:eastAsia="Cambria" w:hAnsi="Times New Roman" w:cs="Times New Roman"/>
                <w:color w:val="000000" w:themeColor="text1"/>
                <w:spacing w:val="-2"/>
                <w:w w:val="95"/>
                <w:sz w:val="20"/>
                <w:szCs w:val="20"/>
                <w:lang w:val="it-IT"/>
              </w:rPr>
              <w:t>‘</w:t>
            </w:r>
            <w:r w:rsidR="004842F3" w:rsidRPr="008F7393">
              <w:rPr>
                <w:rFonts w:ascii="Times New Roman" w:eastAsia="Cambria" w:hAnsi="Times New Roman" w:cs="Times New Roman"/>
                <w:color w:val="000000" w:themeColor="text1"/>
                <w:spacing w:val="-2"/>
                <w:w w:val="95"/>
                <w:sz w:val="20"/>
                <w:szCs w:val="20"/>
                <w:lang w:val="it-IT"/>
              </w:rPr>
              <w:t>Fondo di Garanzia dei Depositanti del Credito Cooperativo</w:t>
            </w:r>
            <w:r w:rsidRPr="008F7393">
              <w:rPr>
                <w:rFonts w:ascii="Times New Roman" w:eastAsia="Cambria" w:hAnsi="Times New Roman" w:cs="Times New Roman"/>
                <w:color w:val="000000" w:themeColor="text1"/>
                <w:spacing w:val="-2"/>
                <w:w w:val="95"/>
                <w:sz w:val="20"/>
                <w:szCs w:val="20"/>
                <w:lang w:val="it-IT"/>
              </w:rPr>
              <w:t>’</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Latvia</w:t>
            </w:r>
          </w:p>
          <w:p w14:paraId="223EEA69"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Latvijas</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Noguldījumu</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garantiju</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fonds</w:t>
            </w:r>
            <w:r>
              <w:rPr>
                <w:rFonts w:ascii="Times New Roman" w:eastAsia="Cambria" w:hAnsi="Times New Roman" w:cs="Times New Roman"/>
                <w:color w:val="000000" w:themeColor="text1"/>
                <w:spacing w:val="-2"/>
                <w:w w:val="95"/>
                <w:sz w:val="20"/>
                <w:szCs w:val="20"/>
                <w:lang w:val="en-GB"/>
              </w:rPr>
              <w:t>’</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Liechtenstein </w:t>
            </w:r>
          </w:p>
          <w:p w14:paraId="1AB2E012"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Einlagensicherungs</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und </w:t>
            </w:r>
            <w:proofErr w:type="spellStart"/>
            <w:r w:rsidR="004842F3" w:rsidRPr="00D92B3C">
              <w:rPr>
                <w:rFonts w:ascii="Times New Roman" w:eastAsia="Cambria" w:hAnsi="Times New Roman" w:cs="Times New Roman"/>
                <w:color w:val="000000" w:themeColor="text1"/>
                <w:spacing w:val="-2"/>
                <w:w w:val="95"/>
                <w:sz w:val="20"/>
                <w:szCs w:val="20"/>
                <w:lang w:val="en-GB"/>
              </w:rPr>
              <w:t>Anlegerentschädigungs</w:t>
            </w:r>
            <w:proofErr w:type="spellEnd"/>
            <w:r w:rsidR="004842F3" w:rsidRPr="00D92B3C">
              <w:rPr>
                <w:rFonts w:ascii="Times New Roman" w:eastAsia="Cambria" w:hAnsi="Times New Roman" w:cs="Times New Roman"/>
                <w:color w:val="000000" w:themeColor="text1"/>
                <w:spacing w:val="-2"/>
                <w:w w:val="95"/>
                <w:sz w:val="20"/>
                <w:szCs w:val="20"/>
                <w:lang w:val="en-GB"/>
              </w:rPr>
              <w:t>-Stiftung SV</w:t>
            </w:r>
            <w:r>
              <w:rPr>
                <w:rFonts w:ascii="Times New Roman" w:eastAsia="Cambria" w:hAnsi="Times New Roman" w:cs="Times New Roman"/>
                <w:color w:val="000000" w:themeColor="text1"/>
                <w:spacing w:val="-2"/>
                <w:w w:val="95"/>
                <w:sz w:val="20"/>
                <w:szCs w:val="20"/>
                <w:lang w:val="en-GB"/>
              </w:rPr>
              <w:t>’</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Lithuania</w:t>
            </w:r>
          </w:p>
          <w:p w14:paraId="62D4287F"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Indėlių</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ir</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investicijų</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draudimas</w:t>
            </w:r>
            <w:proofErr w:type="spellEnd"/>
            <w:r>
              <w:rPr>
                <w:rFonts w:ascii="Times New Roman" w:eastAsia="Cambria" w:hAnsi="Times New Roman" w:cs="Times New Roman"/>
                <w:color w:val="000000" w:themeColor="text1"/>
                <w:spacing w:val="-2"/>
                <w:w w:val="95"/>
                <w:sz w:val="20"/>
                <w:szCs w:val="20"/>
                <w:lang w:val="en-GB"/>
              </w:rPr>
              <w:t>’</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Luxembourg</w:t>
            </w:r>
          </w:p>
          <w:p w14:paraId="46B805EB" w14:textId="77777777"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 de garantie des Dépôts Luxembourg</w:t>
            </w:r>
            <w:r w:rsidRPr="002E41E5">
              <w:rPr>
                <w:rFonts w:ascii="Times New Roman" w:eastAsia="Cambria" w:hAnsi="Times New Roman" w:cs="Times New Roman"/>
                <w:color w:val="000000" w:themeColor="text1"/>
                <w:spacing w:val="-2"/>
                <w:w w:val="95"/>
                <w:sz w:val="20"/>
                <w:szCs w:val="20"/>
                <w:lang w:val="fr-FR"/>
              </w:rPr>
              <w:t>’</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Malta</w:t>
            </w:r>
          </w:p>
          <w:p w14:paraId="3BEA89EB"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Depositor Compensation Scheme</w:t>
            </w:r>
            <w:r>
              <w:rPr>
                <w:rFonts w:ascii="Times New Roman" w:eastAsia="Cambria" w:hAnsi="Times New Roman" w:cs="Times New Roman"/>
                <w:color w:val="000000" w:themeColor="text1"/>
                <w:spacing w:val="-2"/>
                <w:w w:val="95"/>
                <w:sz w:val="20"/>
                <w:szCs w:val="20"/>
                <w:lang w:val="en-GB"/>
              </w:rPr>
              <w:t>’</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Netherlands </w:t>
            </w:r>
          </w:p>
          <w:p w14:paraId="04030DD5"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 xml:space="preserve">De </w:t>
            </w:r>
            <w:proofErr w:type="spellStart"/>
            <w:r w:rsidR="004842F3" w:rsidRPr="00D92B3C">
              <w:rPr>
                <w:rFonts w:ascii="Times New Roman" w:eastAsia="Cambria" w:hAnsi="Times New Roman" w:cs="Times New Roman"/>
                <w:color w:val="000000" w:themeColor="text1"/>
                <w:spacing w:val="-2"/>
                <w:w w:val="95"/>
                <w:sz w:val="20"/>
                <w:szCs w:val="20"/>
                <w:lang w:val="en-GB"/>
              </w:rPr>
              <w:t>Nederlandsche</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Bank, </w:t>
            </w:r>
            <w:proofErr w:type="spellStart"/>
            <w:r w:rsidR="004842F3" w:rsidRPr="00D92B3C">
              <w:rPr>
                <w:rFonts w:ascii="Times New Roman" w:eastAsia="Cambria" w:hAnsi="Times New Roman" w:cs="Times New Roman"/>
                <w:color w:val="000000" w:themeColor="text1"/>
                <w:spacing w:val="-2"/>
                <w:w w:val="95"/>
                <w:sz w:val="20"/>
                <w:szCs w:val="20"/>
                <w:lang w:val="en-GB"/>
              </w:rPr>
              <w:t>Depositogarantiestelsel</w:t>
            </w:r>
            <w:proofErr w:type="spellEnd"/>
            <w:r>
              <w:rPr>
                <w:rFonts w:ascii="Times New Roman" w:eastAsia="Cambria" w:hAnsi="Times New Roman" w:cs="Times New Roman"/>
                <w:color w:val="000000" w:themeColor="text1"/>
                <w:spacing w:val="-2"/>
                <w:w w:val="95"/>
                <w:sz w:val="20"/>
                <w:szCs w:val="20"/>
                <w:lang w:val="en-GB"/>
              </w:rPr>
              <w:t>’</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Norway</w:t>
            </w:r>
          </w:p>
          <w:p w14:paraId="33D53E3B"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Bankenes</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sikringsfond</w:t>
            </w:r>
            <w:proofErr w:type="spellEnd"/>
            <w:r>
              <w:rPr>
                <w:rFonts w:ascii="Times New Roman" w:eastAsia="Cambria" w:hAnsi="Times New Roman" w:cs="Times New Roman"/>
                <w:color w:val="000000" w:themeColor="text1"/>
                <w:spacing w:val="-2"/>
                <w:w w:val="95"/>
                <w:sz w:val="20"/>
                <w:szCs w:val="20"/>
                <w:lang w:val="en-GB"/>
              </w:rPr>
              <w:t>’</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Poland</w:t>
            </w:r>
          </w:p>
          <w:p w14:paraId="0D610AE2"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Bankowy</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Fundusz</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Gwarancyjny</w:t>
            </w:r>
            <w:proofErr w:type="spellEnd"/>
            <w:r>
              <w:rPr>
                <w:rFonts w:ascii="Times New Roman" w:eastAsia="Cambria" w:hAnsi="Times New Roman" w:cs="Times New Roman"/>
                <w:color w:val="000000" w:themeColor="text1"/>
                <w:spacing w:val="-2"/>
                <w:w w:val="95"/>
                <w:sz w:val="20"/>
                <w:szCs w:val="20"/>
                <w:lang w:val="en-GB"/>
              </w:rPr>
              <w:t>’</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Portugal</w:t>
            </w:r>
          </w:p>
          <w:p w14:paraId="7E0A1EBF"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 xml:space="preserve">Fundo de </w:t>
            </w:r>
            <w:proofErr w:type="spellStart"/>
            <w:r w:rsidR="004842F3" w:rsidRPr="00D92B3C">
              <w:rPr>
                <w:rFonts w:ascii="Times New Roman" w:eastAsia="Cambria" w:hAnsi="Times New Roman" w:cs="Times New Roman"/>
                <w:color w:val="000000" w:themeColor="text1"/>
                <w:spacing w:val="-2"/>
                <w:w w:val="95"/>
                <w:sz w:val="20"/>
                <w:szCs w:val="20"/>
                <w:lang w:val="en-GB"/>
              </w:rPr>
              <w:t>Garantia</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de </w:t>
            </w:r>
            <w:proofErr w:type="spellStart"/>
            <w:r w:rsidR="004842F3" w:rsidRPr="00D92B3C">
              <w:rPr>
                <w:rFonts w:ascii="Times New Roman" w:eastAsia="Cambria" w:hAnsi="Times New Roman" w:cs="Times New Roman"/>
                <w:color w:val="000000" w:themeColor="text1"/>
                <w:spacing w:val="-2"/>
                <w:w w:val="95"/>
                <w:sz w:val="20"/>
                <w:szCs w:val="20"/>
                <w:lang w:val="en-GB"/>
              </w:rPr>
              <w:t>Depósitos</w:t>
            </w:r>
            <w:proofErr w:type="spellEnd"/>
            <w:r>
              <w:rPr>
                <w:rFonts w:ascii="Times New Roman" w:eastAsia="Cambria" w:hAnsi="Times New Roman" w:cs="Times New Roman"/>
                <w:color w:val="000000" w:themeColor="text1"/>
                <w:spacing w:val="-2"/>
                <w:w w:val="95"/>
                <w:sz w:val="20"/>
                <w:szCs w:val="20"/>
                <w:lang w:val="en-GB"/>
              </w:rPr>
              <w:t>’</w:t>
            </w:r>
          </w:p>
          <w:p w14:paraId="654A8CA1" w14:textId="19C6B292" w:rsidR="004842F3" w:rsidRPr="008F7393" w:rsidDel="001E7C5B" w:rsidRDefault="008B4886" w:rsidP="00715DAB">
            <w:pPr>
              <w:pStyle w:val="TableParagraph"/>
              <w:numPr>
                <w:ilvl w:val="0"/>
                <w:numId w:val="28"/>
              </w:numPr>
              <w:spacing w:before="108"/>
              <w:jc w:val="both"/>
              <w:rPr>
                <w:del w:id="176" w:author="EBA staff" w:date="2021-07-13T19:24:00Z"/>
                <w:rFonts w:ascii="Times New Roman" w:eastAsia="Cambria" w:hAnsi="Times New Roman" w:cs="Times New Roman"/>
                <w:color w:val="000000" w:themeColor="text1"/>
                <w:spacing w:val="-2"/>
                <w:w w:val="95"/>
                <w:sz w:val="20"/>
                <w:szCs w:val="20"/>
                <w:lang w:val="pt-PT"/>
              </w:rPr>
            </w:pPr>
            <w:del w:id="177" w:author="EBA staff" w:date="2021-07-13T19:24:00Z">
              <w:r w:rsidRPr="008F7393" w:rsidDel="001E7C5B">
                <w:rPr>
                  <w:rFonts w:ascii="Times New Roman" w:eastAsia="Cambria" w:hAnsi="Times New Roman" w:cs="Times New Roman"/>
                  <w:color w:val="000000" w:themeColor="text1"/>
                  <w:spacing w:val="-2"/>
                  <w:w w:val="95"/>
                  <w:sz w:val="20"/>
                  <w:szCs w:val="20"/>
                  <w:lang w:val="pt-PT"/>
                </w:rPr>
                <w:delText>‘</w:delText>
              </w:r>
              <w:r w:rsidR="004842F3" w:rsidRPr="008F7393" w:rsidDel="001E7C5B">
                <w:rPr>
                  <w:rFonts w:ascii="Times New Roman" w:eastAsia="Cambria" w:hAnsi="Times New Roman" w:cs="Times New Roman"/>
                  <w:color w:val="000000" w:themeColor="text1"/>
                  <w:spacing w:val="-2"/>
                  <w:w w:val="95"/>
                  <w:sz w:val="20"/>
                  <w:szCs w:val="20"/>
                  <w:lang w:val="pt-PT"/>
                </w:rPr>
                <w:delText>Fundo de Garantia do Crédito Agrícola Mútuo</w:delText>
              </w:r>
              <w:r w:rsidRPr="008F7393" w:rsidDel="001E7C5B">
                <w:rPr>
                  <w:rFonts w:ascii="Times New Roman" w:eastAsia="Cambria" w:hAnsi="Times New Roman" w:cs="Times New Roman"/>
                  <w:color w:val="000000" w:themeColor="text1"/>
                  <w:spacing w:val="-2"/>
                  <w:w w:val="95"/>
                  <w:sz w:val="20"/>
                  <w:szCs w:val="20"/>
                  <w:lang w:val="pt-PT"/>
                </w:rPr>
                <w:delText>’</w:delText>
              </w:r>
            </w:del>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Romania</w:t>
            </w:r>
          </w:p>
          <w:p w14:paraId="7E7EAD06" w14:textId="6129327F" w:rsidR="004842F3" w:rsidRPr="001E7C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Change w:id="178" w:author="EBA staff" w:date="2021-07-13T19:25:00Z">
                  <w:rPr>
                    <w:rFonts w:ascii="Times New Roman" w:eastAsia="Cambria" w:hAnsi="Times New Roman" w:cs="Times New Roman"/>
                    <w:color w:val="000000" w:themeColor="text1"/>
                    <w:spacing w:val="-2"/>
                    <w:w w:val="95"/>
                    <w:sz w:val="20"/>
                    <w:szCs w:val="20"/>
                    <w:lang w:val="en-GB"/>
                  </w:rPr>
                </w:rPrChange>
              </w:rPr>
            </w:pPr>
            <w:r w:rsidRPr="001E7C5B">
              <w:rPr>
                <w:rFonts w:ascii="Times New Roman" w:eastAsia="Cambria" w:hAnsi="Times New Roman" w:cs="Times New Roman"/>
                <w:color w:val="000000" w:themeColor="text1"/>
                <w:spacing w:val="-2"/>
                <w:w w:val="95"/>
                <w:sz w:val="20"/>
                <w:szCs w:val="20"/>
                <w:lang w:val="fr-FR"/>
                <w:rPrChange w:id="179" w:author="EBA staff" w:date="2021-07-13T19:25:00Z">
                  <w:rPr>
                    <w:rFonts w:ascii="Times New Roman" w:eastAsia="Cambria" w:hAnsi="Times New Roman" w:cs="Times New Roman"/>
                    <w:color w:val="000000" w:themeColor="text1"/>
                    <w:spacing w:val="-2"/>
                    <w:w w:val="95"/>
                    <w:sz w:val="20"/>
                    <w:szCs w:val="20"/>
                    <w:lang w:val="en-GB"/>
                  </w:rPr>
                </w:rPrChange>
              </w:rPr>
              <w:t>‘</w:t>
            </w:r>
            <w:proofErr w:type="spellStart"/>
            <w:r w:rsidR="004842F3" w:rsidRPr="001E7C5B">
              <w:rPr>
                <w:rFonts w:ascii="Times New Roman" w:eastAsia="Cambria" w:hAnsi="Times New Roman" w:cs="Times New Roman"/>
                <w:color w:val="000000" w:themeColor="text1"/>
                <w:spacing w:val="-2"/>
                <w:w w:val="95"/>
                <w:sz w:val="20"/>
                <w:szCs w:val="20"/>
                <w:lang w:val="fr-FR"/>
                <w:rPrChange w:id="180" w:author="EBA staff" w:date="2021-07-13T19:25:00Z">
                  <w:rPr>
                    <w:rFonts w:ascii="Times New Roman" w:eastAsia="Cambria" w:hAnsi="Times New Roman" w:cs="Times New Roman"/>
                    <w:color w:val="000000" w:themeColor="text1"/>
                    <w:spacing w:val="-2"/>
                    <w:w w:val="95"/>
                    <w:sz w:val="20"/>
                    <w:szCs w:val="20"/>
                    <w:lang w:val="en-GB"/>
                  </w:rPr>
                </w:rPrChange>
              </w:rPr>
              <w:t>Fondul</w:t>
            </w:r>
            <w:proofErr w:type="spellEnd"/>
            <w:r w:rsidR="004842F3" w:rsidRPr="001E7C5B">
              <w:rPr>
                <w:rFonts w:ascii="Times New Roman" w:eastAsia="Cambria" w:hAnsi="Times New Roman" w:cs="Times New Roman"/>
                <w:color w:val="000000" w:themeColor="text1"/>
                <w:spacing w:val="-2"/>
                <w:w w:val="95"/>
                <w:sz w:val="20"/>
                <w:szCs w:val="20"/>
                <w:lang w:val="fr-FR"/>
                <w:rPrChange w:id="181" w:author="EBA staff" w:date="2021-07-13T19:25:00Z">
                  <w:rPr>
                    <w:rFonts w:ascii="Times New Roman" w:eastAsia="Cambria" w:hAnsi="Times New Roman" w:cs="Times New Roman"/>
                    <w:color w:val="000000" w:themeColor="text1"/>
                    <w:spacing w:val="-2"/>
                    <w:w w:val="95"/>
                    <w:sz w:val="20"/>
                    <w:szCs w:val="20"/>
                    <w:lang w:val="en-GB"/>
                  </w:rPr>
                </w:rPrChange>
              </w:rPr>
              <w:t xml:space="preserve"> de </w:t>
            </w:r>
            <w:proofErr w:type="spellStart"/>
            <w:r w:rsidR="004842F3" w:rsidRPr="001E7C5B">
              <w:rPr>
                <w:rFonts w:ascii="Times New Roman" w:eastAsia="Cambria" w:hAnsi="Times New Roman" w:cs="Times New Roman"/>
                <w:color w:val="000000" w:themeColor="text1"/>
                <w:spacing w:val="-2"/>
                <w:w w:val="95"/>
                <w:sz w:val="20"/>
                <w:szCs w:val="20"/>
                <w:lang w:val="fr-FR"/>
                <w:rPrChange w:id="182" w:author="EBA staff" w:date="2021-07-13T19:25:00Z">
                  <w:rPr>
                    <w:rFonts w:ascii="Times New Roman" w:eastAsia="Cambria" w:hAnsi="Times New Roman" w:cs="Times New Roman"/>
                    <w:color w:val="000000" w:themeColor="text1"/>
                    <w:spacing w:val="-2"/>
                    <w:w w:val="95"/>
                    <w:sz w:val="20"/>
                    <w:szCs w:val="20"/>
                    <w:lang w:val="en-GB"/>
                  </w:rPr>
                </w:rPrChange>
              </w:rPr>
              <w:t>Garantare</w:t>
            </w:r>
            <w:proofErr w:type="spellEnd"/>
            <w:r w:rsidR="004842F3" w:rsidRPr="001E7C5B">
              <w:rPr>
                <w:rFonts w:ascii="Times New Roman" w:eastAsia="Cambria" w:hAnsi="Times New Roman" w:cs="Times New Roman"/>
                <w:color w:val="000000" w:themeColor="text1"/>
                <w:spacing w:val="-2"/>
                <w:w w:val="95"/>
                <w:sz w:val="20"/>
                <w:szCs w:val="20"/>
                <w:lang w:val="fr-FR"/>
                <w:rPrChange w:id="183" w:author="EBA staff" w:date="2021-07-13T19:25:00Z">
                  <w:rPr>
                    <w:rFonts w:ascii="Times New Roman" w:eastAsia="Cambria" w:hAnsi="Times New Roman" w:cs="Times New Roman"/>
                    <w:color w:val="000000" w:themeColor="text1"/>
                    <w:spacing w:val="-2"/>
                    <w:w w:val="95"/>
                    <w:sz w:val="20"/>
                    <w:szCs w:val="20"/>
                    <w:lang w:val="en-GB"/>
                  </w:rPr>
                </w:rPrChange>
              </w:rPr>
              <w:t xml:space="preserve"> a </w:t>
            </w:r>
            <w:proofErr w:type="spellStart"/>
            <w:r w:rsidR="004842F3" w:rsidRPr="001E7C5B">
              <w:rPr>
                <w:rFonts w:ascii="Times New Roman" w:eastAsia="Cambria" w:hAnsi="Times New Roman" w:cs="Times New Roman"/>
                <w:color w:val="000000" w:themeColor="text1"/>
                <w:spacing w:val="-2"/>
                <w:w w:val="95"/>
                <w:sz w:val="20"/>
                <w:szCs w:val="20"/>
                <w:lang w:val="fr-FR"/>
                <w:rPrChange w:id="184" w:author="EBA staff" w:date="2021-07-13T19:25:00Z">
                  <w:rPr>
                    <w:rFonts w:ascii="Times New Roman" w:eastAsia="Cambria" w:hAnsi="Times New Roman" w:cs="Times New Roman"/>
                    <w:color w:val="000000" w:themeColor="text1"/>
                    <w:spacing w:val="-2"/>
                    <w:w w:val="95"/>
                    <w:sz w:val="20"/>
                    <w:szCs w:val="20"/>
                    <w:lang w:val="en-GB"/>
                  </w:rPr>
                </w:rPrChange>
              </w:rPr>
              <w:t>Depozitelor</w:t>
            </w:r>
            <w:proofErr w:type="spellEnd"/>
            <w:r w:rsidR="004842F3" w:rsidRPr="001E7C5B">
              <w:rPr>
                <w:rFonts w:ascii="Times New Roman" w:eastAsia="Cambria" w:hAnsi="Times New Roman" w:cs="Times New Roman"/>
                <w:color w:val="000000" w:themeColor="text1"/>
                <w:spacing w:val="-2"/>
                <w:w w:val="95"/>
                <w:sz w:val="20"/>
                <w:szCs w:val="20"/>
                <w:lang w:val="fr-FR"/>
                <w:rPrChange w:id="185" w:author="EBA staff" w:date="2021-07-13T19:25:00Z">
                  <w:rPr>
                    <w:rFonts w:ascii="Times New Roman" w:eastAsia="Cambria" w:hAnsi="Times New Roman" w:cs="Times New Roman"/>
                    <w:color w:val="000000" w:themeColor="text1"/>
                    <w:spacing w:val="-2"/>
                    <w:w w:val="95"/>
                    <w:sz w:val="20"/>
                    <w:szCs w:val="20"/>
                    <w:lang w:val="en-GB"/>
                  </w:rPr>
                </w:rPrChange>
              </w:rPr>
              <w:t xml:space="preserve"> </w:t>
            </w:r>
            <w:del w:id="186" w:author="EBA staff" w:date="2021-07-13T19:25:00Z">
              <w:r w:rsidR="004842F3" w:rsidRPr="001E7C5B" w:rsidDel="001E7C5B">
                <w:rPr>
                  <w:rFonts w:ascii="Times New Roman" w:eastAsia="Cambria" w:hAnsi="Times New Roman" w:cs="Times New Roman"/>
                  <w:color w:val="000000" w:themeColor="text1"/>
                  <w:spacing w:val="-2"/>
                  <w:w w:val="95"/>
                  <w:sz w:val="20"/>
                  <w:szCs w:val="20"/>
                  <w:lang w:val="fr-FR"/>
                  <w:rPrChange w:id="187" w:author="EBA staff" w:date="2021-07-13T19:25:00Z">
                    <w:rPr>
                      <w:rFonts w:ascii="Times New Roman" w:eastAsia="Cambria" w:hAnsi="Times New Roman" w:cs="Times New Roman"/>
                      <w:color w:val="000000" w:themeColor="text1"/>
                      <w:spacing w:val="-2"/>
                      <w:w w:val="95"/>
                      <w:sz w:val="20"/>
                      <w:szCs w:val="20"/>
                      <w:lang w:val="en-GB"/>
                    </w:rPr>
                  </w:rPrChange>
                </w:rPr>
                <w:delText xml:space="preserve">in Sistemul </w:delText>
              </w:r>
            </w:del>
            <w:proofErr w:type="spellStart"/>
            <w:r w:rsidR="004842F3" w:rsidRPr="001E7C5B">
              <w:rPr>
                <w:rFonts w:ascii="Times New Roman" w:eastAsia="Cambria" w:hAnsi="Times New Roman" w:cs="Times New Roman"/>
                <w:color w:val="000000" w:themeColor="text1"/>
                <w:spacing w:val="-2"/>
                <w:w w:val="95"/>
                <w:sz w:val="20"/>
                <w:szCs w:val="20"/>
                <w:lang w:val="fr-FR"/>
                <w:rPrChange w:id="188" w:author="EBA staff" w:date="2021-07-13T19:25:00Z">
                  <w:rPr>
                    <w:rFonts w:ascii="Times New Roman" w:eastAsia="Cambria" w:hAnsi="Times New Roman" w:cs="Times New Roman"/>
                    <w:color w:val="000000" w:themeColor="text1"/>
                    <w:spacing w:val="-2"/>
                    <w:w w:val="95"/>
                    <w:sz w:val="20"/>
                    <w:szCs w:val="20"/>
                    <w:lang w:val="en-GB"/>
                  </w:rPr>
                </w:rPrChange>
              </w:rPr>
              <w:t>Bancar</w:t>
            </w:r>
            <w:ins w:id="189" w:author="EBA staff" w:date="2021-07-13T19:25:00Z">
              <w:r w:rsidR="001E7C5B" w:rsidRPr="001E7C5B">
                <w:rPr>
                  <w:rFonts w:ascii="Times New Roman" w:eastAsia="Cambria" w:hAnsi="Times New Roman" w:cs="Times New Roman"/>
                  <w:color w:val="000000" w:themeColor="text1"/>
                  <w:spacing w:val="-2"/>
                  <w:w w:val="95"/>
                  <w:sz w:val="20"/>
                  <w:szCs w:val="20"/>
                  <w:lang w:val="fr-FR"/>
                  <w:rPrChange w:id="190" w:author="EBA staff" w:date="2021-07-13T19:25:00Z">
                    <w:rPr>
                      <w:rFonts w:ascii="Times New Roman" w:eastAsia="Cambria" w:hAnsi="Times New Roman" w:cs="Times New Roman"/>
                      <w:color w:val="000000" w:themeColor="text1"/>
                      <w:spacing w:val="-2"/>
                      <w:w w:val="95"/>
                      <w:sz w:val="20"/>
                      <w:szCs w:val="20"/>
                      <w:lang w:val="en-GB"/>
                    </w:rPr>
                  </w:rPrChange>
                </w:rPr>
                <w:t>e</w:t>
              </w:r>
            </w:ins>
            <w:proofErr w:type="spellEnd"/>
            <w:r w:rsidRPr="001E7C5B">
              <w:rPr>
                <w:rFonts w:ascii="Times New Roman" w:eastAsia="Cambria" w:hAnsi="Times New Roman" w:cs="Times New Roman"/>
                <w:color w:val="000000" w:themeColor="text1"/>
                <w:spacing w:val="-2"/>
                <w:w w:val="95"/>
                <w:sz w:val="20"/>
                <w:szCs w:val="20"/>
                <w:lang w:val="fr-FR"/>
                <w:rPrChange w:id="191" w:author="EBA staff" w:date="2021-07-13T19:25:00Z">
                  <w:rPr>
                    <w:rFonts w:ascii="Times New Roman" w:eastAsia="Cambria" w:hAnsi="Times New Roman" w:cs="Times New Roman"/>
                    <w:color w:val="000000" w:themeColor="text1"/>
                    <w:spacing w:val="-2"/>
                    <w:w w:val="95"/>
                    <w:sz w:val="20"/>
                    <w:szCs w:val="20"/>
                    <w:lang w:val="en-GB"/>
                  </w:rPr>
                </w:rPrChange>
              </w:rPr>
              <w:t>’</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Slovakia</w:t>
            </w:r>
          </w:p>
          <w:p w14:paraId="66A684F0"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 xml:space="preserve">Fond </w:t>
            </w:r>
            <w:proofErr w:type="spellStart"/>
            <w:r w:rsidR="004842F3" w:rsidRPr="00D92B3C">
              <w:rPr>
                <w:rFonts w:ascii="Times New Roman" w:eastAsia="Cambria" w:hAnsi="Times New Roman" w:cs="Times New Roman"/>
                <w:color w:val="000000" w:themeColor="text1"/>
                <w:spacing w:val="-2"/>
                <w:w w:val="95"/>
                <w:sz w:val="20"/>
                <w:szCs w:val="20"/>
                <w:lang w:val="en-GB"/>
              </w:rPr>
              <w:t>ochrany</w:t>
            </w:r>
            <w:proofErr w:type="spellEnd"/>
            <w:r w:rsidR="004842F3" w:rsidRPr="00D92B3C">
              <w:rPr>
                <w:rFonts w:ascii="Times New Roman" w:eastAsia="Cambria" w:hAnsi="Times New Roman" w:cs="Times New Roman"/>
                <w:color w:val="000000" w:themeColor="text1"/>
                <w:spacing w:val="-2"/>
                <w:w w:val="95"/>
                <w:sz w:val="20"/>
                <w:szCs w:val="20"/>
                <w:lang w:val="en-GB"/>
              </w:rPr>
              <w:t xml:space="preserve"> </w:t>
            </w:r>
            <w:proofErr w:type="spellStart"/>
            <w:r w:rsidR="004842F3" w:rsidRPr="00D92B3C">
              <w:rPr>
                <w:rFonts w:ascii="Times New Roman" w:eastAsia="Cambria" w:hAnsi="Times New Roman" w:cs="Times New Roman"/>
                <w:color w:val="000000" w:themeColor="text1"/>
                <w:spacing w:val="-2"/>
                <w:w w:val="95"/>
                <w:sz w:val="20"/>
                <w:szCs w:val="20"/>
                <w:lang w:val="en-GB"/>
              </w:rPr>
              <w:t>vkladov</w:t>
            </w:r>
            <w:proofErr w:type="spellEnd"/>
            <w:r>
              <w:rPr>
                <w:rFonts w:ascii="Times New Roman" w:eastAsia="Cambria" w:hAnsi="Times New Roman" w:cs="Times New Roman"/>
                <w:color w:val="000000" w:themeColor="text1"/>
                <w:spacing w:val="-2"/>
                <w:w w:val="95"/>
                <w:sz w:val="20"/>
                <w:szCs w:val="20"/>
                <w:lang w:val="en-GB"/>
              </w:rPr>
              <w:t>’</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Slovenia </w:t>
            </w:r>
          </w:p>
          <w:p w14:paraId="4062FF4F"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 xml:space="preserve">Banka </w:t>
            </w:r>
            <w:proofErr w:type="spellStart"/>
            <w:r w:rsidR="004842F3" w:rsidRPr="00D92B3C">
              <w:rPr>
                <w:rFonts w:ascii="Times New Roman" w:eastAsia="Cambria" w:hAnsi="Times New Roman" w:cs="Times New Roman"/>
                <w:color w:val="000000" w:themeColor="text1"/>
                <w:spacing w:val="-2"/>
                <w:w w:val="95"/>
                <w:sz w:val="20"/>
                <w:szCs w:val="20"/>
                <w:lang w:val="en-GB"/>
              </w:rPr>
              <w:t>Slovenije</w:t>
            </w:r>
            <w:proofErr w:type="spellEnd"/>
            <w:r>
              <w:rPr>
                <w:rFonts w:ascii="Times New Roman" w:eastAsia="Cambria" w:hAnsi="Times New Roman" w:cs="Times New Roman"/>
                <w:color w:val="000000" w:themeColor="text1"/>
                <w:spacing w:val="-2"/>
                <w:w w:val="95"/>
                <w:sz w:val="20"/>
                <w:szCs w:val="20"/>
                <w:lang w:val="en-GB"/>
              </w:rPr>
              <w:t>’</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Spain</w:t>
            </w:r>
          </w:p>
          <w:p w14:paraId="00EC15AE" w14:textId="77777777"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proofErr w:type="spellStart"/>
            <w:r w:rsidR="004842F3" w:rsidRPr="002E41E5">
              <w:rPr>
                <w:rFonts w:ascii="Times New Roman" w:eastAsia="Cambria" w:hAnsi="Times New Roman" w:cs="Times New Roman"/>
                <w:color w:val="000000" w:themeColor="text1"/>
                <w:spacing w:val="-2"/>
                <w:w w:val="95"/>
                <w:sz w:val="20"/>
                <w:szCs w:val="20"/>
                <w:lang w:val="fr-FR"/>
              </w:rPr>
              <w:t>Fondo</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de </w:t>
            </w:r>
            <w:proofErr w:type="spellStart"/>
            <w:r w:rsidR="004842F3" w:rsidRPr="002E41E5">
              <w:rPr>
                <w:rFonts w:ascii="Times New Roman" w:eastAsia="Cambria" w:hAnsi="Times New Roman" w:cs="Times New Roman"/>
                <w:color w:val="000000" w:themeColor="text1"/>
                <w:spacing w:val="-2"/>
                <w:w w:val="95"/>
                <w:sz w:val="20"/>
                <w:szCs w:val="20"/>
                <w:lang w:val="fr-FR"/>
              </w:rPr>
              <w:t>Garantía</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de </w:t>
            </w:r>
            <w:proofErr w:type="spellStart"/>
            <w:r w:rsidR="004842F3" w:rsidRPr="002E41E5">
              <w:rPr>
                <w:rFonts w:ascii="Times New Roman" w:eastAsia="Cambria" w:hAnsi="Times New Roman" w:cs="Times New Roman"/>
                <w:color w:val="000000" w:themeColor="text1"/>
                <w:spacing w:val="-2"/>
                <w:w w:val="95"/>
                <w:sz w:val="20"/>
                <w:szCs w:val="20"/>
                <w:lang w:val="fr-FR"/>
              </w:rPr>
              <w:t>Depósitos</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de </w:t>
            </w:r>
            <w:proofErr w:type="spellStart"/>
            <w:r w:rsidR="004842F3" w:rsidRPr="002E41E5">
              <w:rPr>
                <w:rFonts w:ascii="Times New Roman" w:eastAsia="Cambria" w:hAnsi="Times New Roman" w:cs="Times New Roman"/>
                <w:color w:val="000000" w:themeColor="text1"/>
                <w:spacing w:val="-2"/>
                <w:w w:val="95"/>
                <w:sz w:val="20"/>
                <w:szCs w:val="20"/>
                <w:lang w:val="fr-FR"/>
              </w:rPr>
              <w:t>Entidades</w:t>
            </w:r>
            <w:proofErr w:type="spellEnd"/>
            <w:r w:rsidR="004842F3" w:rsidRPr="002E41E5">
              <w:rPr>
                <w:rFonts w:ascii="Times New Roman" w:eastAsia="Cambria" w:hAnsi="Times New Roman" w:cs="Times New Roman"/>
                <w:color w:val="000000" w:themeColor="text1"/>
                <w:spacing w:val="-2"/>
                <w:w w:val="95"/>
                <w:sz w:val="20"/>
                <w:szCs w:val="20"/>
                <w:lang w:val="fr-FR"/>
              </w:rPr>
              <w:t xml:space="preserve"> de </w:t>
            </w:r>
            <w:proofErr w:type="spellStart"/>
            <w:r w:rsidR="004842F3" w:rsidRPr="002E41E5">
              <w:rPr>
                <w:rFonts w:ascii="Times New Roman" w:eastAsia="Cambria" w:hAnsi="Times New Roman" w:cs="Times New Roman"/>
                <w:color w:val="000000" w:themeColor="text1"/>
                <w:spacing w:val="-2"/>
                <w:w w:val="95"/>
                <w:sz w:val="20"/>
                <w:szCs w:val="20"/>
                <w:lang w:val="fr-FR"/>
              </w:rPr>
              <w:t>Crédito</w:t>
            </w:r>
            <w:proofErr w:type="spellEnd"/>
            <w:r>
              <w:rPr>
                <w:rFonts w:ascii="Times New Roman" w:eastAsia="Cambria" w:hAnsi="Times New Roman" w:cs="Times New Roman"/>
                <w:color w:val="000000" w:themeColor="text1"/>
                <w:spacing w:val="-2"/>
                <w:w w:val="95"/>
                <w:sz w:val="20"/>
                <w:szCs w:val="20"/>
                <w:lang w:val="fr-FR"/>
              </w:rPr>
              <w:t>’</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Sweden</w:t>
            </w:r>
          </w:p>
          <w:p w14:paraId="6B75A5FA"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proofErr w:type="spellStart"/>
            <w:r w:rsidR="004842F3" w:rsidRPr="00D92B3C">
              <w:rPr>
                <w:rFonts w:ascii="Times New Roman" w:eastAsia="Cambria" w:hAnsi="Times New Roman" w:cs="Times New Roman"/>
                <w:color w:val="000000" w:themeColor="text1"/>
                <w:spacing w:val="-2"/>
                <w:w w:val="95"/>
                <w:sz w:val="20"/>
                <w:szCs w:val="20"/>
                <w:lang w:val="en-GB"/>
              </w:rPr>
              <w:t>Riksgälden</w:t>
            </w:r>
            <w:proofErr w:type="spellEnd"/>
            <w:r>
              <w:rPr>
                <w:rFonts w:ascii="Times New Roman" w:eastAsia="Cambria" w:hAnsi="Times New Roman" w:cs="Times New Roman"/>
                <w:color w:val="000000" w:themeColor="text1"/>
                <w:spacing w:val="-2"/>
                <w:w w:val="95"/>
                <w:sz w:val="20"/>
                <w:szCs w:val="20"/>
                <w:lang w:val="en-GB"/>
              </w:rPr>
              <w:t>’</w:t>
            </w:r>
          </w:p>
          <w:p w14:paraId="1B6D548B"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UK</w:t>
            </w:r>
          </w:p>
          <w:p w14:paraId="4C51218D" w14:textId="77777777"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Financial Services Compensation Scheme</w:t>
            </w:r>
            <w:r>
              <w:rPr>
                <w:rFonts w:ascii="Times New Roman" w:eastAsia="Cambria" w:hAnsi="Times New Roman" w:cs="Times New Roman"/>
                <w:color w:val="000000" w:themeColor="text1"/>
                <w:spacing w:val="-2"/>
                <w:w w:val="95"/>
                <w:sz w:val="20"/>
                <w:szCs w:val="20"/>
                <w:lang w:val="en-GB"/>
              </w:rPr>
              <w:t>’</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officially recognised DGS of which the entity is member is not listed above, ‘other’ shall be reported.</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 of covered deposits</w:t>
            </w:r>
          </w:p>
          <w:p w14:paraId="152CB00C" w14:textId="77777777"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w:t>
            </w:r>
            <w:r w:rsidR="00201640"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2(1)(5)</w:t>
            </w:r>
            <w:r w:rsidR="00201640" w:rsidRPr="00D92B3C">
              <w:rPr>
                <w:rFonts w:ascii="Times New Roman" w:eastAsia="Cambria" w:hAnsi="Times New Roman" w:cs="Times New Roman"/>
                <w:color w:val="000000" w:themeColor="text1"/>
                <w:spacing w:val="-2"/>
                <w:w w:val="95"/>
                <w:sz w:val="20"/>
                <w:szCs w:val="20"/>
                <w:lang w:val="en-GB"/>
              </w:rPr>
              <w:t xml:space="preserve"> and </w:t>
            </w:r>
            <w:r w:rsidRPr="00D92B3C">
              <w:rPr>
                <w:rFonts w:ascii="Times New Roman" w:eastAsia="Cambria" w:hAnsi="Times New Roman" w:cs="Times New Roman"/>
                <w:color w:val="000000" w:themeColor="text1"/>
                <w:spacing w:val="-2"/>
                <w:w w:val="95"/>
                <w:sz w:val="20"/>
                <w:szCs w:val="20"/>
                <w:lang w:val="en-GB"/>
              </w:rPr>
              <w:t xml:space="preserve">6(2)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6E6A89AF" w14:textId="77777777"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of covered deposits as defined in point (5) of Article 2 (1)</w:t>
            </w:r>
            <w:r w:rsidR="00B77FE9" w:rsidRPr="00D92B3C">
              <w:rPr>
                <w:rFonts w:ascii="Times New Roman" w:eastAsia="Cambria" w:hAnsi="Times New Roman" w:cs="Times New Roman"/>
                <w:color w:val="000000" w:themeColor="text1"/>
                <w:spacing w:val="-2"/>
                <w:w w:val="95"/>
                <w:sz w:val="20"/>
                <w:szCs w:val="20"/>
                <w:lang w:val="en-GB"/>
              </w:rPr>
              <w:t xml:space="preserve">, </w:t>
            </w:r>
            <w:r w:rsidR="00A344C8" w:rsidRPr="00D92B3C">
              <w:rPr>
                <w:rFonts w:ascii="Times New Roman" w:eastAsia="Cambria" w:hAnsi="Times New Roman" w:cs="Times New Roman"/>
                <w:color w:val="000000" w:themeColor="text1"/>
                <w:spacing w:val="-2"/>
                <w:w w:val="95"/>
                <w:sz w:val="20"/>
                <w:szCs w:val="20"/>
                <w:lang w:val="en-GB"/>
              </w:rPr>
              <w:t>in conjunction with Article 6</w:t>
            </w:r>
            <w:r w:rsidR="00A43992" w:rsidRPr="00D92B3C">
              <w:rPr>
                <w:rFonts w:ascii="Times New Roman" w:eastAsia="Cambria" w:hAnsi="Times New Roman" w:cs="Times New Roman"/>
                <w:color w:val="000000" w:themeColor="text1"/>
                <w:spacing w:val="-2"/>
                <w:w w:val="95"/>
                <w:sz w:val="20"/>
                <w:szCs w:val="20"/>
                <w:lang w:val="en-GB"/>
              </w:rPr>
              <w:t>,</w:t>
            </w:r>
            <w:r w:rsidR="00A344C8" w:rsidRPr="00D92B3C">
              <w:rPr>
                <w:rFonts w:ascii="Times New Roman" w:eastAsia="Cambria" w:hAnsi="Times New Roman" w:cs="Times New Roman"/>
                <w:color w:val="000000" w:themeColor="text1"/>
                <w:spacing w:val="-2"/>
                <w:w w:val="95"/>
                <w:sz w:val="20"/>
                <w:szCs w:val="20"/>
                <w:lang w:val="en-GB"/>
              </w:rPr>
              <w:t xml:space="preserve"> of the </w:t>
            </w:r>
            <w:r w:rsidR="00D6309A" w:rsidRPr="00D92B3C">
              <w:rPr>
                <w:rFonts w:ascii="Times New Roman" w:eastAsia="Cambria" w:hAnsi="Times New Roman" w:cs="Times New Roman"/>
                <w:color w:val="000000" w:themeColor="text1"/>
                <w:spacing w:val="-2"/>
                <w:w w:val="95"/>
                <w:sz w:val="20"/>
                <w:szCs w:val="20"/>
                <w:lang w:val="en-GB"/>
              </w:rPr>
              <w:t>Directive 2014/49/EU</w:t>
            </w:r>
            <w:r w:rsidR="00A344C8" w:rsidRPr="00D92B3C">
              <w:rPr>
                <w:rFonts w:ascii="Times New Roman" w:eastAsia="Cambria" w:hAnsi="Times New Roman" w:cs="Times New Roman"/>
                <w:color w:val="000000" w:themeColor="text1"/>
                <w:spacing w:val="-2"/>
                <w:w w:val="95"/>
                <w:sz w:val="20"/>
                <w:szCs w:val="20"/>
                <w:lang w:val="en-GB"/>
              </w:rPr>
              <w:t xml:space="preserve">, </w:t>
            </w:r>
            <w:r w:rsidR="00B77FE9" w:rsidRPr="00D92B3C">
              <w:rPr>
                <w:rFonts w:ascii="Times New Roman" w:eastAsia="Cambria" w:hAnsi="Times New Roman" w:cs="Times New Roman"/>
                <w:color w:val="000000" w:themeColor="text1"/>
                <w:spacing w:val="-2"/>
                <w:w w:val="95"/>
                <w:sz w:val="20"/>
                <w:szCs w:val="20"/>
                <w:lang w:val="en-GB"/>
              </w:rPr>
              <w:t>as covered by the DGS in row 0</w:t>
            </w:r>
            <w:r w:rsidR="008D54C6" w:rsidRPr="00D92B3C">
              <w:rPr>
                <w:rFonts w:ascii="Times New Roman" w:eastAsia="Cambria" w:hAnsi="Times New Roman" w:cs="Times New Roman"/>
                <w:color w:val="000000" w:themeColor="text1"/>
                <w:spacing w:val="-2"/>
                <w:w w:val="95"/>
                <w:sz w:val="20"/>
                <w:szCs w:val="20"/>
                <w:lang w:val="en-GB"/>
              </w:rPr>
              <w:t>0</w:t>
            </w:r>
            <w:r w:rsidR="006D3630" w:rsidRPr="00D92B3C">
              <w:rPr>
                <w:rFonts w:ascii="Times New Roman" w:eastAsia="Cambria" w:hAnsi="Times New Roman" w:cs="Times New Roman"/>
                <w:color w:val="000000" w:themeColor="text1"/>
                <w:spacing w:val="-2"/>
                <w:w w:val="95"/>
                <w:sz w:val="20"/>
                <w:szCs w:val="20"/>
                <w:lang w:val="en-GB"/>
              </w:rPr>
              <w:t>0</w:t>
            </w:r>
            <w:r w:rsidR="00B77FE9" w:rsidRPr="00D92B3C">
              <w:rPr>
                <w:rFonts w:ascii="Times New Roman" w:eastAsia="Cambria" w:hAnsi="Times New Roman" w:cs="Times New Roman"/>
                <w:color w:val="000000" w:themeColor="text1"/>
                <w:spacing w:val="-2"/>
                <w:w w:val="95"/>
                <w:sz w:val="20"/>
                <w:szCs w:val="20"/>
                <w:lang w:val="en-GB"/>
              </w:rPr>
              <w:t>30</w:t>
            </w:r>
            <w:r w:rsidR="0091326A" w:rsidRPr="00D92B3C">
              <w:rPr>
                <w:rFonts w:ascii="Times New Roman" w:eastAsia="Cambria" w:hAnsi="Times New Roman" w:cs="Times New Roman"/>
                <w:color w:val="000000" w:themeColor="text1"/>
                <w:spacing w:val="-2"/>
                <w:w w:val="95"/>
                <w:sz w:val="20"/>
                <w:szCs w:val="20"/>
                <w:lang w:val="en-GB"/>
              </w:rPr>
              <w:t xml:space="preserve">, with the exclusion of </w:t>
            </w:r>
            <w:r w:rsidRPr="00D92B3C">
              <w:rPr>
                <w:rFonts w:ascii="Times New Roman" w:eastAsia="Cambria" w:hAnsi="Times New Roman" w:cs="Times New Roman"/>
                <w:color w:val="000000" w:themeColor="text1"/>
                <w:spacing w:val="-2"/>
                <w:w w:val="95"/>
                <w:sz w:val="20"/>
                <w:szCs w:val="20"/>
                <w:lang w:val="en-GB"/>
              </w:rPr>
              <w:t xml:space="preserve">temporary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14:paraId="4CDD909B"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w:t>
            </w:r>
            <w:r w:rsidR="00201640" w:rsidRPr="00D92B3C">
              <w:rPr>
                <w:rFonts w:ascii="Times New Roman" w:hAnsi="Times New Roman" w:cs="Times New Roman"/>
                <w:b/>
                <w:bCs/>
                <w:color w:val="000000" w:themeColor="text1"/>
                <w:sz w:val="20"/>
                <w:szCs w:val="20"/>
                <w:lang w:val="en-GB"/>
              </w:rPr>
              <w:t xml:space="preserve">nstitutional </w:t>
            </w:r>
            <w:r w:rsidRPr="00D92B3C">
              <w:rPr>
                <w:rFonts w:ascii="Times New Roman" w:hAnsi="Times New Roman" w:cs="Times New Roman"/>
                <w:b/>
                <w:bCs/>
                <w:color w:val="000000" w:themeColor="text1"/>
                <w:sz w:val="20"/>
                <w:szCs w:val="20"/>
                <w:lang w:val="en-GB"/>
              </w:rPr>
              <w:t>P</w:t>
            </w:r>
            <w:r w:rsidR="00201640" w:rsidRPr="00D92B3C">
              <w:rPr>
                <w:rFonts w:ascii="Times New Roman" w:hAnsi="Times New Roman" w:cs="Times New Roman"/>
                <w:b/>
                <w:bCs/>
                <w:color w:val="000000" w:themeColor="text1"/>
                <w:sz w:val="20"/>
                <w:szCs w:val="20"/>
                <w:lang w:val="en-GB"/>
              </w:rPr>
              <w:t xml:space="preserve">rotection </w:t>
            </w:r>
            <w:r w:rsidRPr="00D92B3C">
              <w:rPr>
                <w:rFonts w:ascii="Times New Roman" w:hAnsi="Times New Roman" w:cs="Times New Roman"/>
                <w:b/>
                <w:bCs/>
                <w:color w:val="000000" w:themeColor="text1"/>
                <w:sz w:val="20"/>
                <w:szCs w:val="20"/>
                <w:lang w:val="en-GB"/>
              </w:rPr>
              <w:t>S</w:t>
            </w:r>
            <w:r w:rsidR="00201640" w:rsidRPr="00D92B3C">
              <w:rPr>
                <w:rFonts w:ascii="Times New Roman" w:hAnsi="Times New Roman" w:cs="Times New Roman"/>
                <w:b/>
                <w:bCs/>
                <w:color w:val="000000" w:themeColor="text1"/>
                <w:sz w:val="20"/>
                <w:szCs w:val="20"/>
                <w:lang w:val="en-GB"/>
              </w:rPr>
              <w:t>cheme</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113(7)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2E97210C" w14:textId="77777777"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Institutional Protection Scheme, as referred to in Article 113(7)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of which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w:t>
            </w:r>
            <w:r w:rsidR="006550E5" w:rsidRPr="00D92B3C">
              <w:rPr>
                <w:rFonts w:ascii="Times New Roman" w:eastAsia="Cambria" w:hAnsi="Times New Roman" w:cs="Times New Roman"/>
                <w:color w:val="000000" w:themeColor="text1"/>
                <w:spacing w:val="-2"/>
                <w:w w:val="95"/>
                <w:sz w:val="20"/>
                <w:szCs w:val="20"/>
                <w:lang w:val="en-GB"/>
              </w:rPr>
              <w:t xml:space="preserve">. </w:t>
            </w:r>
            <w:r w:rsidR="00E17817" w:rsidRPr="00D92B3C">
              <w:rPr>
                <w:rFonts w:ascii="Times New Roman" w:eastAsia="Cambria" w:hAnsi="Times New Roman" w:cs="Times New Roman"/>
                <w:color w:val="000000" w:themeColor="text1"/>
                <w:spacing w:val="-2"/>
                <w:w w:val="95"/>
                <w:sz w:val="20"/>
                <w:szCs w:val="20"/>
                <w:lang w:val="en-GB"/>
              </w:rPr>
              <w:t xml:space="preserve">Do not report anything </w:t>
            </w:r>
            <w:r w:rsidRPr="00D92B3C">
              <w:rPr>
                <w:rFonts w:ascii="Times New Roman" w:eastAsia="Cambria" w:hAnsi="Times New Roman" w:cs="Times New Roman"/>
                <w:color w:val="000000" w:themeColor="text1"/>
                <w:spacing w:val="-2"/>
                <w:w w:val="95"/>
                <w:sz w:val="20"/>
                <w:szCs w:val="20"/>
                <w:lang w:val="en-GB"/>
              </w:rPr>
              <w:t xml:space="preserve">if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not a member of an IPS.</w:t>
            </w:r>
            <w:r w:rsidR="006550E5" w:rsidRPr="00D92B3C">
              <w:rPr>
                <w:rFonts w:ascii="Times New Roman" w:eastAsia="Cambria" w:hAnsi="Times New Roman" w:cs="Times New Roman"/>
                <w:color w:val="000000" w:themeColor="text1"/>
                <w:spacing w:val="-2"/>
                <w:w w:val="95"/>
                <w:sz w:val="20"/>
                <w:szCs w:val="20"/>
                <w:lang w:val="en-GB"/>
              </w:rPr>
              <w:t xml:space="preserve"> If the entity is member of an IPS which is also officially recognised as a DGS pursuant to Article 4(2) of </w:t>
            </w:r>
            <w:r w:rsidR="00D6309A" w:rsidRPr="00D92B3C">
              <w:rPr>
                <w:rFonts w:ascii="Times New Roman" w:eastAsia="Cambria" w:hAnsi="Times New Roman" w:cs="Times New Roman"/>
                <w:color w:val="000000" w:themeColor="text1"/>
                <w:spacing w:val="-2"/>
                <w:w w:val="95"/>
                <w:sz w:val="20"/>
                <w:szCs w:val="20"/>
                <w:lang w:val="en-GB"/>
              </w:rPr>
              <w:t>Directive 2014/49/EU</w:t>
            </w:r>
            <w:r w:rsidR="006550E5" w:rsidRPr="00D92B3C">
              <w:rPr>
                <w:rFonts w:ascii="Times New Roman" w:eastAsia="Cambria" w:hAnsi="Times New Roman" w:cs="Times New Roman"/>
                <w:color w:val="000000" w:themeColor="text1"/>
                <w:spacing w:val="-2"/>
                <w:w w:val="95"/>
                <w:sz w:val="20"/>
                <w:szCs w:val="20"/>
                <w:lang w:val="en-GB"/>
              </w:rPr>
              <w:t xml:space="preserve">, the name of the IPS shall be identical </w:t>
            </w:r>
            <w:r w:rsidR="00FC3C38" w:rsidRPr="00D92B3C">
              <w:rPr>
                <w:rFonts w:ascii="Times New Roman" w:eastAsia="Cambria" w:hAnsi="Times New Roman" w:cs="Times New Roman"/>
                <w:color w:val="000000" w:themeColor="text1"/>
                <w:spacing w:val="-2"/>
                <w:w w:val="95"/>
                <w:sz w:val="20"/>
                <w:szCs w:val="20"/>
                <w:lang w:val="en-GB"/>
              </w:rPr>
              <w:t xml:space="preserve">to </w:t>
            </w:r>
            <w:r w:rsidR="006550E5" w:rsidRPr="00D92B3C">
              <w:rPr>
                <w:rFonts w:ascii="Times New Roman" w:eastAsia="Cambria" w:hAnsi="Times New Roman" w:cs="Times New Roman"/>
                <w:color w:val="000000" w:themeColor="text1"/>
                <w:spacing w:val="-2"/>
                <w:w w:val="95"/>
                <w:sz w:val="20"/>
                <w:szCs w:val="20"/>
                <w:lang w:val="en-GB"/>
              </w:rPr>
              <w:t>the name of the DGS in row 030.</w:t>
            </w:r>
          </w:p>
          <w:p w14:paraId="76DBA0CC" w14:textId="77777777"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Additional protection under contractual scheme</w:t>
            </w:r>
          </w:p>
          <w:p w14:paraId="589FF84F"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w:t>
            </w:r>
            <w:r w:rsidR="00FC3C38"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w:t>
            </w:r>
            <w:r w:rsidR="00FC3C38" w:rsidRPr="00D92B3C">
              <w:rPr>
                <w:rFonts w:ascii="Times New Roman" w:eastAsia="Cambria" w:hAnsi="Times New Roman" w:cs="Times New Roman"/>
                <w:color w:val="000000" w:themeColor="text1"/>
                <w:spacing w:val="-2"/>
                <w:w w:val="95"/>
                <w:sz w:val="20"/>
                <w:szCs w:val="20"/>
                <w:lang w:val="en-GB"/>
              </w:rPr>
              <w:t xml:space="preserve"> (a)</w:t>
            </w:r>
            <w:r w:rsidRPr="00D92B3C">
              <w:rPr>
                <w:rFonts w:ascii="Times New Roman" w:eastAsia="Cambria" w:hAnsi="Times New Roman" w:cs="Times New Roman"/>
                <w:color w:val="000000" w:themeColor="text1"/>
                <w:spacing w:val="-2"/>
                <w:w w:val="95"/>
                <w:sz w:val="20"/>
                <w:szCs w:val="20"/>
                <w:lang w:val="en-GB"/>
              </w:rPr>
              <w:t xml:space="preserve">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0C05C29F" w14:textId="77777777"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Amount of deposits covered by a contractual scheme at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w:t>
            </w:r>
          </w:p>
        </w:tc>
      </w:tr>
    </w:tbl>
    <w:p w14:paraId="54A835DD" w14:textId="77777777" w:rsidR="0057049E" w:rsidRPr="00D92B3C" w:rsidRDefault="0057049E" w:rsidP="008F7980">
      <w:pPr>
        <w:rPr>
          <w:rFonts w:ascii="Times New Roman" w:hAnsi="Times New Roman" w:cs="Times New Roman"/>
          <w:b/>
          <w:color w:val="000000" w:themeColor="text1"/>
          <w:sz w:val="20"/>
          <w:szCs w:val="20"/>
          <w:u w:val="single"/>
          <w:lang w:val="en-GB"/>
        </w:rPr>
      </w:pPr>
    </w:p>
    <w:p w14:paraId="54273647" w14:textId="77777777"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192" w:name="_Toc492542327"/>
      <w:bookmarkStart w:id="193" w:name="_Toc509909045"/>
      <w:r w:rsidRPr="00D92B3C">
        <w:rPr>
          <w:rFonts w:ascii="Times New Roman" w:hAnsi="Times New Roman" w:cs="Times New Roman"/>
          <w:szCs w:val="20"/>
        </w:rPr>
        <w:t>Critical functions and core business lines</w:t>
      </w:r>
      <w:bookmarkEnd w:id="192"/>
      <w:bookmarkEnd w:id="193"/>
    </w:p>
    <w:p w14:paraId="7F5A1735" w14:textId="77777777" w:rsidR="00AA4026" w:rsidRPr="00D92B3C" w:rsidRDefault="00AA4026" w:rsidP="00715DAB">
      <w:pPr>
        <w:pStyle w:val="Instructionsberschrift3"/>
        <w:rPr>
          <w:lang w:val="en-GB"/>
        </w:rPr>
      </w:pPr>
      <w:r w:rsidRPr="00D92B3C">
        <w:rPr>
          <w:lang w:val="en-GB"/>
        </w:rPr>
        <w:t>General remarks</w:t>
      </w:r>
    </w:p>
    <w:p w14:paraId="3E394F27" w14:textId="77777777"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four templates of this section provide key data and qualitative assessments of the impact, </w:t>
      </w:r>
      <w:proofErr w:type="gramStart"/>
      <w:r w:rsidRPr="00D92B3C">
        <w:rPr>
          <w:rFonts w:ascii="Times New Roman" w:hAnsi="Times New Roman" w:cs="Times New Roman"/>
          <w:sz w:val="20"/>
          <w:szCs w:val="20"/>
          <w:lang w:val="en-GB"/>
        </w:rPr>
        <w:t>substitutability</w:t>
      </w:r>
      <w:proofErr w:type="gramEnd"/>
      <w:r w:rsidRPr="00D92B3C">
        <w:rPr>
          <w:rFonts w:ascii="Times New Roman" w:hAnsi="Times New Roman" w:cs="Times New Roman"/>
          <w:sz w:val="20"/>
          <w:szCs w:val="20"/>
          <w:lang w:val="en-GB"/>
        </w:rPr>
        <w:t xml:space="preserve"> and criticality of economic function</w:t>
      </w:r>
      <w:r w:rsidR="0001511A" w:rsidRPr="00D92B3C">
        <w:rPr>
          <w:rFonts w:ascii="Times New Roman" w:hAnsi="Times New Roman" w:cs="Times New Roman"/>
          <w:sz w:val="20"/>
          <w:szCs w:val="20"/>
          <w:lang w:val="en-GB"/>
        </w:rPr>
        <w:t>s the group is providing, supplemented by a</w:t>
      </w:r>
      <w:r w:rsidRPr="00D92B3C">
        <w:rPr>
          <w:rFonts w:ascii="Times New Roman" w:hAnsi="Times New Roman" w:cs="Times New Roman"/>
          <w:sz w:val="20"/>
          <w:szCs w:val="20"/>
          <w:lang w:val="en-GB"/>
        </w:rPr>
        <w:t xml:space="preserve"> mapping of</w:t>
      </w:r>
      <w:r w:rsidR="0001511A" w:rsidRPr="00D92B3C">
        <w:rPr>
          <w:rFonts w:ascii="Times New Roman" w:hAnsi="Times New Roman" w:cs="Times New Roman"/>
          <w:sz w:val="20"/>
          <w:szCs w:val="20"/>
          <w:lang w:val="en-GB"/>
        </w:rPr>
        <w:t xml:space="preserve"> those critical functions to</w:t>
      </w:r>
      <w:r w:rsidRPr="00D92B3C">
        <w:rPr>
          <w:rFonts w:ascii="Times New Roman" w:hAnsi="Times New Roman" w:cs="Times New Roman"/>
          <w:sz w:val="20"/>
          <w:szCs w:val="20"/>
          <w:lang w:val="en-GB"/>
        </w:rPr>
        <w:t xml:space="preserve"> core business lines </w:t>
      </w:r>
      <w:r w:rsidR="0001511A" w:rsidRPr="00D92B3C">
        <w:rPr>
          <w:rFonts w:ascii="Times New Roman" w:hAnsi="Times New Roman" w:cs="Times New Roman"/>
          <w:sz w:val="20"/>
          <w:szCs w:val="20"/>
          <w:lang w:val="en-GB"/>
        </w:rPr>
        <w:t>and</w:t>
      </w:r>
      <w:r w:rsidRPr="00D92B3C">
        <w:rPr>
          <w:rFonts w:ascii="Times New Roman" w:hAnsi="Times New Roman" w:cs="Times New Roman"/>
          <w:sz w:val="20"/>
          <w:szCs w:val="20"/>
          <w:lang w:val="en-GB"/>
        </w:rPr>
        <w:t xml:space="preserve"> legal entities.</w:t>
      </w:r>
    </w:p>
    <w:p w14:paraId="379E7199" w14:textId="77777777"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More specifically, the </w:t>
      </w:r>
      <w:r w:rsidR="00AE7D80" w:rsidRPr="00D92B3C">
        <w:rPr>
          <w:rFonts w:ascii="Times New Roman" w:hAnsi="Times New Roman" w:cs="Times New Roman"/>
          <w:sz w:val="20"/>
          <w:szCs w:val="20"/>
          <w:lang w:val="en-GB"/>
        </w:rPr>
        <w:t xml:space="preserve">templates </w:t>
      </w:r>
      <w:r w:rsidRPr="00D92B3C">
        <w:rPr>
          <w:rFonts w:ascii="Times New Roman" w:hAnsi="Times New Roman" w:cs="Times New Roman"/>
          <w:sz w:val="20"/>
          <w:szCs w:val="20"/>
          <w:lang w:val="en-GB"/>
        </w:rPr>
        <w:t>are dedicated to the following topics</w:t>
      </w:r>
      <w:r w:rsidR="00AE7D80" w:rsidRPr="00D92B3C">
        <w:rPr>
          <w:rFonts w:ascii="Times New Roman" w:hAnsi="Times New Roman" w:cs="Times New Roman"/>
          <w:sz w:val="20"/>
          <w:szCs w:val="20"/>
          <w:lang w:val="en-GB"/>
        </w:rPr>
        <w:t>:</w:t>
      </w:r>
    </w:p>
    <w:p w14:paraId="5478B9AC" w14:textId="77777777"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7.01 - Criticality assessment of economic functions (FUNC 1)</w:t>
      </w:r>
      <w:r w:rsidR="00B92408" w:rsidRPr="00D92B3C">
        <w:rPr>
          <w:rFonts w:ascii="Times New Roman" w:hAnsi="Times New Roman" w:cs="Times New Roman"/>
          <w:sz w:val="20"/>
          <w:szCs w:val="20"/>
          <w:lang w:val="en-GB"/>
        </w:rPr>
        <w:t xml:space="preserve"> </w:t>
      </w:r>
      <w:r w:rsidR="0001511A" w:rsidRPr="00D92B3C">
        <w:rPr>
          <w:rFonts w:ascii="Times New Roman" w:hAnsi="Times New Roman" w:cs="Times New Roman"/>
          <w:sz w:val="20"/>
          <w:szCs w:val="20"/>
          <w:lang w:val="en-GB"/>
        </w:rPr>
        <w:t>identifies</w:t>
      </w:r>
      <w:r w:rsidR="00B64811" w:rsidRPr="00D92B3C">
        <w:rPr>
          <w:rFonts w:ascii="Times New Roman" w:hAnsi="Times New Roman" w:cs="Times New Roman"/>
          <w:sz w:val="20"/>
          <w:szCs w:val="20"/>
          <w:lang w:val="en-GB"/>
        </w:rPr>
        <w:t>, based on quantitative and qualitative indicators,</w:t>
      </w:r>
      <w:r w:rsidR="00B92408" w:rsidRPr="00D92B3C">
        <w:rPr>
          <w:rFonts w:ascii="Times New Roman" w:hAnsi="Times New Roman" w:cs="Times New Roman"/>
          <w:sz w:val="20"/>
          <w:szCs w:val="20"/>
          <w:lang w:val="en-GB"/>
        </w:rPr>
        <w:t xml:space="preserve"> the </w:t>
      </w:r>
      <w:r w:rsidR="0001511A" w:rsidRPr="00D92B3C">
        <w:rPr>
          <w:rFonts w:ascii="Times New Roman" w:hAnsi="Times New Roman" w:cs="Times New Roman"/>
          <w:sz w:val="20"/>
          <w:szCs w:val="20"/>
          <w:lang w:val="en-GB"/>
        </w:rPr>
        <w:t xml:space="preserve">non-critical and </w:t>
      </w:r>
      <w:r w:rsidR="00B92408" w:rsidRPr="00D92B3C">
        <w:rPr>
          <w:rFonts w:ascii="Times New Roman" w:hAnsi="Times New Roman" w:cs="Times New Roman"/>
          <w:sz w:val="20"/>
          <w:szCs w:val="20"/>
          <w:lang w:val="en-GB"/>
        </w:rPr>
        <w:t xml:space="preserve">critical functions </w:t>
      </w:r>
      <w:r w:rsidR="007A358E" w:rsidRPr="00D92B3C">
        <w:rPr>
          <w:rFonts w:ascii="Times New Roman" w:hAnsi="Times New Roman" w:cs="Times New Roman"/>
          <w:sz w:val="20"/>
          <w:szCs w:val="20"/>
          <w:lang w:val="en-GB"/>
        </w:rPr>
        <w:t xml:space="preserve">performed by the </w:t>
      </w:r>
      <w:r w:rsidR="00B92408" w:rsidRPr="00D92B3C">
        <w:rPr>
          <w:rFonts w:ascii="Times New Roman" w:hAnsi="Times New Roman" w:cs="Times New Roman"/>
          <w:sz w:val="20"/>
          <w:szCs w:val="20"/>
          <w:lang w:val="en-GB"/>
        </w:rPr>
        <w:t>group</w:t>
      </w:r>
      <w:r w:rsidR="0001511A" w:rsidRPr="00D92B3C">
        <w:rPr>
          <w:rFonts w:ascii="Times New Roman" w:hAnsi="Times New Roman" w:cs="Times New Roman"/>
          <w:sz w:val="20"/>
          <w:szCs w:val="20"/>
          <w:lang w:val="en-GB"/>
        </w:rPr>
        <w:t xml:space="preserve"> for each </w:t>
      </w:r>
      <w:r w:rsidR="00DA6362" w:rsidRPr="00D92B3C">
        <w:rPr>
          <w:rFonts w:ascii="Times New Roman" w:hAnsi="Times New Roman" w:cs="Times New Roman"/>
          <w:sz w:val="20"/>
          <w:szCs w:val="20"/>
          <w:lang w:val="en-GB"/>
        </w:rPr>
        <w:t xml:space="preserve">Member State </w:t>
      </w:r>
      <w:r w:rsidR="0001511A" w:rsidRPr="00D92B3C">
        <w:rPr>
          <w:rFonts w:ascii="Times New Roman" w:hAnsi="Times New Roman" w:cs="Times New Roman"/>
          <w:sz w:val="20"/>
          <w:szCs w:val="20"/>
          <w:lang w:val="en-GB"/>
        </w:rPr>
        <w:t xml:space="preserve">in which the group is </w:t>
      </w:r>
      <w:proofErr w:type="gramStart"/>
      <w:r w:rsidR="0001511A" w:rsidRPr="00D92B3C">
        <w:rPr>
          <w:rFonts w:ascii="Times New Roman" w:hAnsi="Times New Roman" w:cs="Times New Roman"/>
          <w:sz w:val="20"/>
          <w:szCs w:val="20"/>
          <w:lang w:val="en-GB"/>
        </w:rPr>
        <w:t>active</w:t>
      </w:r>
      <w:r w:rsidR="00DF4780" w:rsidRPr="00D92B3C">
        <w:rPr>
          <w:rFonts w:ascii="Times New Roman" w:hAnsi="Times New Roman" w:cs="Times New Roman"/>
          <w:sz w:val="20"/>
          <w:szCs w:val="20"/>
          <w:lang w:val="en-GB"/>
        </w:rPr>
        <w:t>;</w:t>
      </w:r>
      <w:proofErr w:type="gramEnd"/>
    </w:p>
    <w:p w14:paraId="3677D314" w14:textId="77777777"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7.02 - Mapping of critical functions by legal entity (FUNC 2)</w:t>
      </w:r>
      <w:r w:rsidR="00B92408" w:rsidRPr="00D92B3C">
        <w:rPr>
          <w:rFonts w:ascii="Times New Roman" w:hAnsi="Times New Roman" w:cs="Times New Roman"/>
          <w:sz w:val="20"/>
          <w:szCs w:val="20"/>
          <w:lang w:val="en-GB"/>
        </w:rPr>
        <w:t xml:space="preserve"> </w:t>
      </w:r>
      <w:r w:rsidR="00544BC0" w:rsidRPr="00D92B3C">
        <w:rPr>
          <w:rFonts w:ascii="Times New Roman" w:hAnsi="Times New Roman" w:cs="Times New Roman"/>
          <w:sz w:val="20"/>
          <w:szCs w:val="20"/>
          <w:lang w:val="en-GB"/>
        </w:rPr>
        <w:t xml:space="preserve">maps </w:t>
      </w:r>
      <w:r w:rsidR="007A358E" w:rsidRPr="00D92B3C">
        <w:rPr>
          <w:rFonts w:ascii="Times New Roman" w:hAnsi="Times New Roman" w:cs="Times New Roman"/>
          <w:sz w:val="20"/>
          <w:szCs w:val="20"/>
          <w:lang w:val="en-GB"/>
        </w:rPr>
        <w:t xml:space="preserve">the </w:t>
      </w:r>
      <w:r w:rsidR="00B92408" w:rsidRPr="00D92B3C">
        <w:rPr>
          <w:rFonts w:ascii="Times New Roman" w:hAnsi="Times New Roman" w:cs="Times New Roman"/>
          <w:sz w:val="20"/>
          <w:szCs w:val="20"/>
          <w:lang w:val="en-GB"/>
        </w:rPr>
        <w:t>critical functions identified</w:t>
      </w:r>
      <w:r w:rsidR="00544BC0" w:rsidRPr="00D92B3C">
        <w:rPr>
          <w:rFonts w:ascii="Times New Roman" w:hAnsi="Times New Roman" w:cs="Times New Roman"/>
          <w:sz w:val="20"/>
          <w:szCs w:val="20"/>
          <w:lang w:val="en-GB"/>
        </w:rPr>
        <w:t xml:space="preserve"> to </w:t>
      </w:r>
      <w:r w:rsidR="00B92408" w:rsidRPr="00D92B3C">
        <w:rPr>
          <w:rFonts w:ascii="Times New Roman" w:hAnsi="Times New Roman" w:cs="Times New Roman"/>
          <w:sz w:val="20"/>
          <w:szCs w:val="20"/>
          <w:lang w:val="en-GB"/>
        </w:rPr>
        <w:t>legal entities</w:t>
      </w:r>
      <w:r w:rsidR="007A358E" w:rsidRPr="00D92B3C">
        <w:rPr>
          <w:rFonts w:ascii="Times New Roman" w:hAnsi="Times New Roman" w:cs="Times New Roman"/>
          <w:sz w:val="20"/>
          <w:szCs w:val="20"/>
          <w:lang w:val="en-GB"/>
        </w:rPr>
        <w:t xml:space="preserve"> and </w:t>
      </w:r>
      <w:r w:rsidR="000916CF" w:rsidRPr="00D92B3C">
        <w:rPr>
          <w:rFonts w:ascii="Times New Roman" w:hAnsi="Times New Roman" w:cs="Times New Roman"/>
          <w:sz w:val="20"/>
          <w:szCs w:val="20"/>
          <w:lang w:val="en-GB"/>
        </w:rPr>
        <w:t xml:space="preserve">assesses whether each legal entity is </w:t>
      </w:r>
      <w:r w:rsidR="001E4C03" w:rsidRPr="00D92B3C">
        <w:rPr>
          <w:rFonts w:ascii="Times New Roman" w:hAnsi="Times New Roman" w:cs="Times New Roman"/>
          <w:sz w:val="20"/>
          <w:szCs w:val="20"/>
          <w:lang w:val="en-GB"/>
        </w:rPr>
        <w:t xml:space="preserve">considered material </w:t>
      </w:r>
      <w:r w:rsidR="000916CF" w:rsidRPr="00D92B3C">
        <w:rPr>
          <w:rFonts w:ascii="Times New Roman" w:hAnsi="Times New Roman" w:cs="Times New Roman"/>
          <w:sz w:val="20"/>
          <w:szCs w:val="20"/>
          <w:lang w:val="en-GB"/>
        </w:rPr>
        <w:t>to the performance of the critical function</w:t>
      </w:r>
      <w:r w:rsidR="00AE7D80" w:rsidRPr="00D92B3C">
        <w:rPr>
          <w:rFonts w:ascii="Times New Roman" w:hAnsi="Times New Roman" w:cs="Times New Roman"/>
          <w:sz w:val="20"/>
          <w:szCs w:val="20"/>
          <w:lang w:val="en-GB"/>
        </w:rPr>
        <w:t xml:space="preserve"> or </w:t>
      </w:r>
      <w:proofErr w:type="gramStart"/>
      <w:r w:rsidR="00AE7D80" w:rsidRPr="00D92B3C">
        <w:rPr>
          <w:rFonts w:ascii="Times New Roman" w:hAnsi="Times New Roman" w:cs="Times New Roman"/>
          <w:sz w:val="20"/>
          <w:szCs w:val="20"/>
          <w:lang w:val="en-GB"/>
        </w:rPr>
        <w:t>not</w:t>
      </w:r>
      <w:r w:rsidR="00B92408" w:rsidRPr="00D92B3C">
        <w:rPr>
          <w:rFonts w:ascii="Times New Roman" w:hAnsi="Times New Roman" w:cs="Times New Roman"/>
          <w:sz w:val="20"/>
          <w:szCs w:val="20"/>
          <w:lang w:val="en-GB"/>
        </w:rPr>
        <w:t>;</w:t>
      </w:r>
      <w:proofErr w:type="gramEnd"/>
    </w:p>
    <w:p w14:paraId="2DE966B5" w14:textId="77777777"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7.03 - Mapping of Core Business Lines by legal entity (FUNC 3)</w:t>
      </w:r>
      <w:r w:rsidR="0001511A" w:rsidRPr="00D92B3C">
        <w:rPr>
          <w:rFonts w:ascii="Times New Roman" w:hAnsi="Times New Roman" w:cs="Times New Roman"/>
          <w:sz w:val="20"/>
          <w:szCs w:val="20"/>
          <w:lang w:val="en-GB"/>
        </w:rPr>
        <w:t xml:space="preserve"> </w:t>
      </w:r>
      <w:r w:rsidR="008626CC" w:rsidRPr="00D92B3C">
        <w:rPr>
          <w:rFonts w:ascii="Times New Roman" w:hAnsi="Times New Roman" w:cs="Times New Roman"/>
          <w:sz w:val="20"/>
          <w:szCs w:val="20"/>
          <w:lang w:val="en-GB"/>
        </w:rPr>
        <w:t xml:space="preserve">provides a full list of core business lines </w:t>
      </w:r>
      <w:r w:rsidR="0001511A" w:rsidRPr="00D92B3C">
        <w:rPr>
          <w:rFonts w:ascii="Times New Roman" w:hAnsi="Times New Roman" w:cs="Times New Roman"/>
          <w:sz w:val="20"/>
          <w:szCs w:val="20"/>
          <w:lang w:val="en-GB"/>
        </w:rPr>
        <w:t xml:space="preserve">and </w:t>
      </w:r>
      <w:r w:rsidR="008626CC" w:rsidRPr="00D92B3C">
        <w:rPr>
          <w:rFonts w:ascii="Times New Roman" w:hAnsi="Times New Roman" w:cs="Times New Roman"/>
          <w:sz w:val="20"/>
          <w:szCs w:val="20"/>
          <w:lang w:val="en-GB"/>
        </w:rPr>
        <w:t>map</w:t>
      </w:r>
      <w:r w:rsidR="0001511A" w:rsidRPr="00D92B3C">
        <w:rPr>
          <w:rFonts w:ascii="Times New Roman" w:hAnsi="Times New Roman" w:cs="Times New Roman"/>
          <w:sz w:val="20"/>
          <w:szCs w:val="20"/>
          <w:lang w:val="en-GB"/>
        </w:rPr>
        <w:t xml:space="preserve">s them </w:t>
      </w:r>
      <w:r w:rsidR="00AE7D80" w:rsidRPr="00D92B3C">
        <w:rPr>
          <w:rFonts w:ascii="Times New Roman" w:hAnsi="Times New Roman" w:cs="Times New Roman"/>
          <w:sz w:val="20"/>
          <w:szCs w:val="20"/>
          <w:lang w:val="en-GB"/>
        </w:rPr>
        <w:t>to</w:t>
      </w:r>
      <w:r w:rsidR="008626CC" w:rsidRPr="00D92B3C">
        <w:rPr>
          <w:rFonts w:ascii="Times New Roman" w:hAnsi="Times New Roman" w:cs="Times New Roman"/>
          <w:sz w:val="20"/>
          <w:szCs w:val="20"/>
          <w:lang w:val="en-GB"/>
        </w:rPr>
        <w:t xml:space="preserve"> legal </w:t>
      </w:r>
      <w:proofErr w:type="gramStart"/>
      <w:r w:rsidR="008626CC" w:rsidRPr="00D92B3C">
        <w:rPr>
          <w:rFonts w:ascii="Times New Roman" w:hAnsi="Times New Roman" w:cs="Times New Roman"/>
          <w:sz w:val="20"/>
          <w:szCs w:val="20"/>
          <w:lang w:val="en-GB"/>
        </w:rPr>
        <w:t>entit</w:t>
      </w:r>
      <w:r w:rsidR="00AE7D80" w:rsidRPr="00D92B3C">
        <w:rPr>
          <w:rFonts w:ascii="Times New Roman" w:hAnsi="Times New Roman" w:cs="Times New Roman"/>
          <w:sz w:val="20"/>
          <w:szCs w:val="20"/>
          <w:lang w:val="en-GB"/>
        </w:rPr>
        <w:t>ies</w:t>
      </w:r>
      <w:r w:rsidR="0001511A" w:rsidRPr="00D92B3C">
        <w:rPr>
          <w:rFonts w:ascii="Times New Roman" w:hAnsi="Times New Roman" w:cs="Times New Roman"/>
          <w:sz w:val="20"/>
          <w:szCs w:val="20"/>
          <w:lang w:val="en-GB"/>
        </w:rPr>
        <w:t>;</w:t>
      </w:r>
      <w:proofErr w:type="gramEnd"/>
    </w:p>
    <w:p w14:paraId="6E15E952" w14:textId="77777777"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7.04 - Mapping of critical functions to core business lines (FUNC 4</w:t>
      </w:r>
      <w:r w:rsidR="0005604F" w:rsidRPr="00D92B3C">
        <w:rPr>
          <w:rFonts w:ascii="Times New Roman" w:hAnsi="Times New Roman" w:cs="Times New Roman"/>
          <w:sz w:val="20"/>
          <w:szCs w:val="20"/>
          <w:lang w:val="en-GB"/>
        </w:rPr>
        <w:t>)</w:t>
      </w:r>
      <w:r w:rsidR="0001511A" w:rsidRPr="00D92B3C">
        <w:rPr>
          <w:rFonts w:ascii="Times New Roman" w:hAnsi="Times New Roman" w:cs="Times New Roman"/>
          <w:sz w:val="20"/>
          <w:szCs w:val="20"/>
          <w:lang w:val="en-GB"/>
        </w:rPr>
        <w:t xml:space="preserve"> maps the identified critical functions to business lines.</w:t>
      </w:r>
    </w:p>
    <w:p w14:paraId="59A4D823" w14:textId="77777777"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3A344F" w:rsidRPr="00D92B3C">
        <w:rPr>
          <w:rFonts w:ascii="Times New Roman" w:hAnsi="Times New Roman" w:cs="Times New Roman"/>
          <w:sz w:val="20"/>
          <w:szCs w:val="20"/>
          <w:lang w:val="en-GB"/>
        </w:rPr>
        <w:t xml:space="preserve">Article 2 (1) </w:t>
      </w:r>
      <w:r w:rsidR="0001511A" w:rsidRPr="00D92B3C">
        <w:rPr>
          <w:rFonts w:ascii="Times New Roman" w:hAnsi="Times New Roman" w:cs="Times New Roman"/>
          <w:sz w:val="20"/>
          <w:szCs w:val="20"/>
          <w:lang w:val="en-GB"/>
        </w:rPr>
        <w:t xml:space="preserve">point </w:t>
      </w:r>
      <w:r w:rsidR="003A344F" w:rsidRPr="00D92B3C">
        <w:rPr>
          <w:rFonts w:ascii="Times New Roman" w:hAnsi="Times New Roman" w:cs="Times New Roman"/>
          <w:sz w:val="20"/>
          <w:szCs w:val="20"/>
          <w:lang w:val="en-GB"/>
        </w:rPr>
        <w:t>35</w:t>
      </w:r>
      <w:r w:rsidR="0001511A" w:rsidRPr="00D92B3C">
        <w:rPr>
          <w:rFonts w:ascii="Times New Roman" w:hAnsi="Times New Roman" w:cs="Times New Roman"/>
          <w:sz w:val="20"/>
          <w:szCs w:val="20"/>
          <w:lang w:val="en-GB"/>
        </w:rPr>
        <w:t xml:space="preserve"> of the</w:t>
      </w:r>
      <w:r w:rsidR="003A344F" w:rsidRPr="00D92B3C">
        <w:rPr>
          <w:rFonts w:ascii="Times New Roman" w:hAnsi="Times New Roman" w:cs="Times New Roman"/>
          <w:sz w:val="20"/>
          <w:szCs w:val="20"/>
          <w:lang w:val="en-GB"/>
        </w:rPr>
        <w:t xml:space="preserve"> </w:t>
      </w:r>
      <w:r w:rsidR="00063EEC" w:rsidRPr="00D92B3C">
        <w:rPr>
          <w:rFonts w:ascii="Times New Roman" w:hAnsi="Times New Roman" w:cs="Times New Roman"/>
          <w:sz w:val="20"/>
          <w:szCs w:val="20"/>
          <w:lang w:val="en-GB"/>
        </w:rPr>
        <w:t>Directive 2014/59/EU</w:t>
      </w:r>
      <w:r w:rsidR="003A344F" w:rsidRPr="00D92B3C">
        <w:rPr>
          <w:rFonts w:ascii="Times New Roman" w:hAnsi="Times New Roman" w:cs="Times New Roman"/>
          <w:sz w:val="20"/>
          <w:szCs w:val="20"/>
          <w:lang w:val="en-GB"/>
        </w:rPr>
        <w:t xml:space="preserve">, critical functions means </w:t>
      </w:r>
      <w:r w:rsidR="0056559D" w:rsidRPr="00D92B3C">
        <w:rPr>
          <w:rFonts w:ascii="Times New Roman" w:hAnsi="Times New Roman" w:cs="Times New Roman"/>
          <w:sz w:val="20"/>
          <w:szCs w:val="20"/>
          <w:lang w:val="en-GB"/>
        </w:rPr>
        <w:t xml:space="preserve">activities, services or operations the discontinuance of which is likely in one or more Member States, to lead to the disruption of services that are essential to the real economy or to disrupt financial stability due to the size, market share, external and internal interconnectedness, complexity or cross-border activities of an institution or group, with particular regard to the substitutability of those activities, services or operations. </w:t>
      </w:r>
    </w:p>
    <w:p w14:paraId="24049F8B" w14:textId="77777777"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Pursuant to Article 6</w:t>
      </w:r>
      <w:r w:rsidR="002F5B78" w:rsidRPr="00D92B3C">
        <w:rPr>
          <w:rFonts w:ascii="Times New Roman" w:hAnsi="Times New Roman" w:cs="Times New Roman"/>
          <w:sz w:val="20"/>
          <w:szCs w:val="20"/>
          <w:lang w:val="en-GB"/>
        </w:rPr>
        <w:t>(1)</w:t>
      </w:r>
      <w:r w:rsidRPr="00D92B3C">
        <w:rPr>
          <w:rFonts w:ascii="Times New Roman" w:hAnsi="Times New Roman" w:cs="Times New Roman"/>
          <w:sz w:val="20"/>
          <w:szCs w:val="20"/>
          <w:lang w:val="en-GB"/>
        </w:rPr>
        <w:t xml:space="preserve"> of </w:t>
      </w:r>
      <w:r w:rsidR="007F2723" w:rsidRPr="00D92B3C">
        <w:rPr>
          <w:rFonts w:ascii="Times New Roman" w:hAnsi="Times New Roman" w:cs="Times New Roman"/>
          <w:sz w:val="20"/>
          <w:szCs w:val="20"/>
          <w:lang w:val="en-GB"/>
        </w:rPr>
        <w:t xml:space="preserve">Commission </w:t>
      </w:r>
      <w:r w:rsidRPr="00D92B3C">
        <w:rPr>
          <w:rFonts w:ascii="Times New Roman" w:hAnsi="Times New Roman" w:cs="Times New Roman"/>
          <w:sz w:val="20"/>
          <w:szCs w:val="20"/>
          <w:lang w:val="en-GB"/>
        </w:rPr>
        <w:t>Regulation (EU) 2016/778</w:t>
      </w:r>
      <w:r w:rsidR="0036208B" w:rsidRPr="00B8403F">
        <w:rPr>
          <w:rFonts w:ascii="Times New Roman" w:hAnsi="Times New Roman" w:cs="Times New Roman"/>
          <w:vertAlign w:val="superscript"/>
          <w:lang w:val="en-GB"/>
        </w:rPr>
        <w:footnoteReference w:id="16"/>
      </w:r>
      <w:r w:rsidR="0056559D" w:rsidRPr="00D92B3C">
        <w:rPr>
          <w:rFonts w:ascii="Times New Roman" w:hAnsi="Times New Roman" w:cs="Times New Roman"/>
          <w:sz w:val="20"/>
          <w:szCs w:val="20"/>
          <w:lang w:val="en-GB"/>
        </w:rPr>
        <w:t>, a function shall be considered critical, when it meets both of the following:</w:t>
      </w:r>
    </w:p>
    <w:p w14:paraId="60694F64" w14:textId="77777777"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function is provided by an institution to third parties not affiliated to the institution or group; and</w:t>
      </w:r>
    </w:p>
    <w:p w14:paraId="43179C80" w14:textId="77777777"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lang w:val="en-GB"/>
        </w:rPr>
      </w:pPr>
      <w:r w:rsidRPr="00D92B3C">
        <w:rPr>
          <w:rFonts w:ascii="Times New Roman" w:hAnsi="Times New Roman" w:cs="Times New Roman"/>
          <w:color w:val="000000" w:themeColor="text1"/>
          <w:sz w:val="20"/>
          <w:szCs w:val="20"/>
          <w:lang w:val="en-GB"/>
        </w:rPr>
        <w:t>a sudden disruption would likely have a material negative impact on the third parties, give rise to contagion or undermine the general confidence of market participants due to the systemic relevance of the function for the third parties and the systemic relevance of the institution or group in providing the function.</w:t>
      </w:r>
    </w:p>
    <w:p w14:paraId="7BDBA6EC" w14:textId="77777777"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56559D" w:rsidRPr="00D92B3C">
        <w:rPr>
          <w:rFonts w:ascii="Times New Roman" w:hAnsi="Times New Roman" w:cs="Times New Roman"/>
          <w:sz w:val="20"/>
          <w:szCs w:val="20"/>
          <w:lang w:val="en-GB"/>
        </w:rPr>
        <w:t xml:space="preserve">Article 2(1), point (36) of the </w:t>
      </w:r>
      <w:r w:rsidR="00063EEC" w:rsidRPr="00D92B3C">
        <w:rPr>
          <w:rFonts w:ascii="Times New Roman" w:hAnsi="Times New Roman" w:cs="Times New Roman"/>
          <w:sz w:val="20"/>
          <w:szCs w:val="20"/>
          <w:lang w:val="en-GB"/>
        </w:rPr>
        <w:t>Directive 2014/59/EU</w:t>
      </w:r>
      <w:r w:rsidR="00291ADD" w:rsidRPr="00D92B3C">
        <w:rPr>
          <w:rFonts w:ascii="Times New Roman" w:hAnsi="Times New Roman" w:cs="Times New Roman"/>
          <w:sz w:val="20"/>
          <w:szCs w:val="20"/>
          <w:lang w:val="en-GB"/>
        </w:rPr>
        <w:t>,</w:t>
      </w:r>
      <w:r w:rsidR="0056559D" w:rsidRPr="00D92B3C">
        <w:rPr>
          <w:rFonts w:ascii="Times New Roman" w:hAnsi="Times New Roman" w:cs="Times New Roman"/>
          <w:sz w:val="20"/>
          <w:szCs w:val="20"/>
          <w:lang w:val="en-GB"/>
        </w:rPr>
        <w:t xml:space="preserve"> ‘core business lines’ </w:t>
      </w:r>
      <w:r w:rsidRPr="00D92B3C">
        <w:rPr>
          <w:rFonts w:ascii="Times New Roman" w:hAnsi="Times New Roman" w:cs="Times New Roman"/>
          <w:sz w:val="20"/>
          <w:szCs w:val="20"/>
          <w:lang w:val="en-GB"/>
        </w:rPr>
        <w:t xml:space="preserve">means </w:t>
      </w:r>
      <w:r w:rsidR="0056559D" w:rsidRPr="00D92B3C">
        <w:rPr>
          <w:rFonts w:ascii="Times New Roman" w:hAnsi="Times New Roman" w:cs="Times New Roman"/>
          <w:sz w:val="20"/>
          <w:szCs w:val="20"/>
          <w:lang w:val="en-GB"/>
        </w:rPr>
        <w:t>business lines and associated services which represent material sources of revenue, profit or franchise value for an institution or for a group of which an institution forms part’.</w:t>
      </w:r>
    </w:p>
    <w:p w14:paraId="349FB66D" w14:textId="77777777"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template, e</w:t>
      </w:r>
      <w:r w:rsidR="00AC1C52" w:rsidRPr="00D92B3C">
        <w:rPr>
          <w:rFonts w:ascii="Times New Roman" w:hAnsi="Times New Roman" w:cs="Times New Roman"/>
          <w:sz w:val="20"/>
          <w:szCs w:val="20"/>
          <w:lang w:val="en-GB"/>
        </w:rPr>
        <w:t xml:space="preserve">conomic functions shall refer to </w:t>
      </w:r>
      <w:r w:rsidRPr="00D92B3C">
        <w:rPr>
          <w:rFonts w:ascii="Times New Roman" w:hAnsi="Times New Roman" w:cs="Times New Roman"/>
          <w:sz w:val="20"/>
          <w:szCs w:val="20"/>
          <w:lang w:val="en-GB"/>
        </w:rPr>
        <w:t>the</w:t>
      </w:r>
      <w:r w:rsidR="00AC1C52" w:rsidRPr="00D92B3C">
        <w:rPr>
          <w:rFonts w:ascii="Times New Roman" w:hAnsi="Times New Roman" w:cs="Times New Roman"/>
          <w:sz w:val="20"/>
          <w:szCs w:val="20"/>
          <w:lang w:val="en-GB"/>
        </w:rPr>
        <w:t xml:space="preserve"> </w:t>
      </w:r>
      <w:r w:rsidR="00875DDD" w:rsidRPr="00D92B3C">
        <w:rPr>
          <w:rFonts w:ascii="Times New Roman" w:hAnsi="Times New Roman" w:cs="Times New Roman"/>
          <w:sz w:val="20"/>
          <w:szCs w:val="20"/>
          <w:lang w:val="en-GB"/>
        </w:rPr>
        <w:t xml:space="preserve">functions </w:t>
      </w:r>
      <w:r w:rsidRPr="00D92B3C">
        <w:rPr>
          <w:rFonts w:ascii="Times New Roman" w:hAnsi="Times New Roman" w:cs="Times New Roman"/>
          <w:sz w:val="20"/>
          <w:szCs w:val="20"/>
          <w:lang w:val="en-GB"/>
        </w:rPr>
        <w:t>listed in the table below.</w:t>
      </w:r>
    </w:p>
    <w:p w14:paraId="6E2655D3" w14:textId="77777777"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each </w:t>
      </w:r>
      <w:r w:rsidR="00827FFD" w:rsidRPr="00D92B3C">
        <w:rPr>
          <w:rFonts w:ascii="Times New Roman" w:hAnsi="Times New Roman" w:cs="Times New Roman"/>
          <w:sz w:val="20"/>
          <w:szCs w:val="20"/>
          <w:lang w:val="en-GB"/>
        </w:rPr>
        <w:t xml:space="preserve">category of </w:t>
      </w:r>
      <w:r w:rsidRPr="00D92B3C">
        <w:rPr>
          <w:rFonts w:ascii="Times New Roman" w:hAnsi="Times New Roman" w:cs="Times New Roman"/>
          <w:sz w:val="20"/>
          <w:szCs w:val="20"/>
          <w:lang w:val="en-GB"/>
        </w:rPr>
        <w:t>economic function</w:t>
      </w:r>
      <w:r w:rsidR="006E3C45"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a</w:t>
      </w:r>
      <w:r w:rsidR="00B62490" w:rsidRPr="00D92B3C">
        <w:rPr>
          <w:rFonts w:ascii="Times New Roman" w:hAnsi="Times New Roman" w:cs="Times New Roman"/>
          <w:sz w:val="20"/>
          <w:szCs w:val="20"/>
          <w:lang w:val="en-GB"/>
        </w:rPr>
        <w:t>n</w:t>
      </w:r>
      <w:r w:rsidRPr="00D92B3C">
        <w:rPr>
          <w:rFonts w:ascii="Times New Roman" w:hAnsi="Times New Roman" w:cs="Times New Roman"/>
          <w:sz w:val="20"/>
          <w:szCs w:val="20"/>
          <w:lang w:val="en-GB"/>
        </w:rPr>
        <w:t xml:space="preserve"> </w:t>
      </w:r>
      <w:r w:rsidR="00B62490" w:rsidRPr="00D92B3C">
        <w:rPr>
          <w:rFonts w:ascii="Times New Roman" w:hAnsi="Times New Roman" w:cs="Times New Roman"/>
          <w:sz w:val="20"/>
          <w:szCs w:val="20"/>
          <w:lang w:val="en-GB"/>
        </w:rPr>
        <w:t xml:space="preserve">economic </w:t>
      </w:r>
      <w:r w:rsidRPr="00D92B3C">
        <w:rPr>
          <w:rFonts w:ascii="Times New Roman" w:hAnsi="Times New Roman" w:cs="Times New Roman"/>
          <w:sz w:val="20"/>
          <w:szCs w:val="20"/>
          <w:lang w:val="en-GB"/>
        </w:rPr>
        <w:t xml:space="preserve">function ‘other’ </w:t>
      </w:r>
      <w:r w:rsidR="00B62490" w:rsidRPr="00D92B3C">
        <w:rPr>
          <w:rFonts w:ascii="Times New Roman" w:hAnsi="Times New Roman" w:cs="Times New Roman"/>
          <w:sz w:val="20"/>
          <w:szCs w:val="20"/>
          <w:lang w:val="en-GB"/>
        </w:rPr>
        <w:t xml:space="preserve">may be chosen </w:t>
      </w:r>
      <w:r w:rsidR="00407E1C" w:rsidRPr="00D92B3C">
        <w:rPr>
          <w:rFonts w:ascii="Times New Roman" w:hAnsi="Times New Roman" w:cs="Times New Roman"/>
          <w:sz w:val="20"/>
          <w:szCs w:val="20"/>
          <w:lang w:val="en-GB"/>
        </w:rPr>
        <w:t>i</w:t>
      </w:r>
      <w:r w:rsidR="00EA32E7" w:rsidRPr="00D92B3C">
        <w:rPr>
          <w:rFonts w:ascii="Times New Roman" w:hAnsi="Times New Roman" w:cs="Times New Roman"/>
          <w:sz w:val="20"/>
          <w:szCs w:val="20"/>
          <w:lang w:val="en-GB"/>
        </w:rPr>
        <w:t>f</w:t>
      </w:r>
      <w:r w:rsidR="00407E1C" w:rsidRPr="00D92B3C">
        <w:rPr>
          <w:rFonts w:ascii="Times New Roman" w:hAnsi="Times New Roman" w:cs="Times New Roman"/>
          <w:sz w:val="20"/>
          <w:szCs w:val="20"/>
          <w:lang w:val="en-GB"/>
        </w:rPr>
        <w:t xml:space="preserve"> the function is not captured by the other predefined </w:t>
      </w:r>
      <w:r w:rsidR="00B622D1" w:rsidRPr="00D92B3C">
        <w:rPr>
          <w:rFonts w:ascii="Times New Roman" w:hAnsi="Times New Roman" w:cs="Times New Roman"/>
          <w:sz w:val="20"/>
          <w:szCs w:val="20"/>
          <w:lang w:val="en-GB"/>
        </w:rPr>
        <w:t>functions</w:t>
      </w:r>
      <w:r w:rsidRPr="00D92B3C">
        <w:rPr>
          <w:rFonts w:ascii="Times New Roman" w:hAnsi="Times New Roman" w:cs="Times New Roman"/>
          <w:sz w:val="20"/>
          <w:szCs w:val="20"/>
          <w:lang w:val="en-GB"/>
        </w:rPr>
        <w:t>.</w:t>
      </w:r>
    </w:p>
    <w:p w14:paraId="4FB784E0" w14:textId="77777777"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Counterparties referred to in rows 0010 to 0070 and </w:t>
      </w:r>
      <w:proofErr w:type="spellStart"/>
      <w:r w:rsidRPr="00D92B3C">
        <w:rPr>
          <w:rFonts w:ascii="Times New Roman" w:hAnsi="Times New Roman" w:cs="Times New Roman"/>
          <w:sz w:val="20"/>
          <w:szCs w:val="20"/>
          <w:lang w:val="en-GB"/>
        </w:rPr>
        <w:t>rows</w:t>
      </w:r>
      <w:proofErr w:type="spellEnd"/>
      <w:r w:rsidRPr="00D92B3C">
        <w:rPr>
          <w:rFonts w:ascii="Times New Roman" w:hAnsi="Times New Roman" w:cs="Times New Roman"/>
          <w:sz w:val="20"/>
          <w:szCs w:val="20"/>
          <w:lang w:val="en-GB"/>
        </w:rPr>
        <w:t xml:space="preserve"> 0080 to </w:t>
      </w:r>
      <w:r w:rsidR="000D3CC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150 are defined identically to </w:t>
      </w:r>
      <w:r w:rsidR="00261F96" w:rsidRPr="00D92B3C">
        <w:rPr>
          <w:rFonts w:ascii="Times New Roman" w:hAnsi="Times New Roman" w:cs="Times New Roman"/>
          <w:sz w:val="20"/>
          <w:szCs w:val="20"/>
          <w:lang w:val="en-GB"/>
        </w:rPr>
        <w:t>counterparty sectors as provided in FINREP, Annex V, Part 1, chapter 6. ‘SMEs’ refers to SMEs as defined in FINREP, Annex V, Part 1</w:t>
      </w:r>
      <w:r w:rsidR="00437E45">
        <w:rPr>
          <w:rFonts w:ascii="Times New Roman" w:hAnsi="Times New Roman" w:cs="Times New Roman"/>
          <w:sz w:val="20"/>
          <w:szCs w:val="20"/>
          <w:lang w:val="en-GB"/>
        </w:rPr>
        <w:t>, paragraph</w:t>
      </w:r>
      <w:r w:rsidR="003C3186">
        <w:rPr>
          <w:rFonts w:ascii="Times New Roman" w:hAnsi="Times New Roman" w:cs="Times New Roman"/>
          <w:sz w:val="20"/>
          <w:szCs w:val="20"/>
          <w:lang w:val="en-GB"/>
        </w:rPr>
        <w:t xml:space="preserve"> </w:t>
      </w:r>
      <w:r w:rsidR="00261F96" w:rsidRPr="00D92B3C">
        <w:rPr>
          <w:rFonts w:ascii="Times New Roman" w:hAnsi="Times New Roman" w:cs="Times New Roman"/>
          <w:sz w:val="20"/>
          <w:szCs w:val="20"/>
          <w:lang w:val="en-GB"/>
        </w:rPr>
        <w:t>5</w:t>
      </w:r>
      <w:r w:rsidR="00437E45">
        <w:rPr>
          <w:rFonts w:ascii="Times New Roman" w:hAnsi="Times New Roman" w:cs="Times New Roman"/>
          <w:sz w:val="20"/>
          <w:szCs w:val="20"/>
          <w:lang w:val="en-GB"/>
        </w:rPr>
        <w:t xml:space="preserve">, point </w:t>
      </w:r>
      <w:r w:rsidR="00261F96" w:rsidRPr="00D92B3C">
        <w:rPr>
          <w:rFonts w:ascii="Times New Roman" w:hAnsi="Times New Roman" w:cs="Times New Roman"/>
          <w:sz w:val="20"/>
          <w:szCs w:val="20"/>
          <w:lang w:val="en-GB"/>
        </w:rPr>
        <w:t>(</w:t>
      </w:r>
      <w:proofErr w:type="spellStart"/>
      <w:r w:rsidR="00261F96" w:rsidRPr="00D92B3C">
        <w:rPr>
          <w:rFonts w:ascii="Times New Roman" w:hAnsi="Times New Roman" w:cs="Times New Roman"/>
          <w:sz w:val="20"/>
          <w:szCs w:val="20"/>
          <w:lang w:val="en-GB"/>
        </w:rPr>
        <w:t>i</w:t>
      </w:r>
      <w:proofErr w:type="spellEnd"/>
      <w:r w:rsidR="00261F96" w:rsidRPr="00D92B3C">
        <w:rPr>
          <w:rFonts w:ascii="Times New Roman" w:hAnsi="Times New Roman" w:cs="Times New Roman"/>
          <w:sz w:val="20"/>
          <w:szCs w:val="20"/>
          <w:lang w:val="en-GB"/>
        </w:rPr>
        <w:t>).</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Deposits</w:t>
            </w:r>
          </w:p>
          <w:p w14:paraId="6E043817" w14:textId="77777777"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 taking </w:t>
            </w:r>
            <w:r w:rsidR="00DA25D1"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refer to the acceptance of deposits from non-financial intermediaries. It does not include borrowing from other financial intermediaries, which is dealt with separately in ‘wholesale funding’.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Deposits include: </w:t>
            </w:r>
            <w:proofErr w:type="spellStart"/>
            <w:r w:rsidRPr="00D92B3C">
              <w:rPr>
                <w:rFonts w:ascii="Times New Roman" w:eastAsia="Cambria" w:hAnsi="Times New Roman" w:cs="Times New Roman"/>
                <w:color w:val="000000" w:themeColor="text1"/>
                <w:spacing w:val="-2"/>
                <w:w w:val="95"/>
                <w:sz w:val="20"/>
                <w:szCs w:val="20"/>
                <w:lang w:val="en-GB"/>
              </w:rPr>
              <w:t>i</w:t>
            </w:r>
            <w:proofErr w:type="spellEnd"/>
            <w:r w:rsidRPr="00D92B3C">
              <w:rPr>
                <w:rFonts w:ascii="Times New Roman" w:eastAsia="Cambria" w:hAnsi="Times New Roman" w:cs="Times New Roman"/>
                <w:color w:val="000000" w:themeColor="text1"/>
                <w:spacing w:val="-2"/>
                <w:w w:val="95"/>
                <w:sz w:val="20"/>
                <w:szCs w:val="20"/>
                <w:lang w:val="en-GB"/>
              </w:rPr>
              <w:t>) current accounts / overnight deposits, ii) deposits with agreed maturity, and iii) deposits redeemable at notice, and exclude repurchase agreements.</w:t>
            </w:r>
          </w:p>
          <w:p w14:paraId="238251CF" w14:textId="77777777"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D92B3C">
              <w:rPr>
                <w:rFonts w:ascii="Times New Roman" w:hAnsi="Times New Roman" w:cs="Times New Roman"/>
                <w:color w:val="000000" w:themeColor="text1"/>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 p.14; Annex II Part 2 items 9.1, 9.2 and 9.3</w:t>
            </w:r>
            <w:r w:rsidR="00F80ED6" w:rsidRPr="00D92B3C">
              <w:rPr>
                <w:rFonts w:ascii="Times New Roman" w:eastAsia="Cambria" w:hAnsi="Times New Roman" w:cs="Times New Roman"/>
                <w:color w:val="000000" w:themeColor="text1"/>
                <w:spacing w:val="-2"/>
                <w:w w:val="95"/>
                <w:sz w:val="20"/>
                <w:szCs w:val="20"/>
                <w:lang w:val="en-GB"/>
              </w:rPr>
              <w:t xml:space="preserve"> of </w:t>
            </w:r>
            <w:r w:rsidR="00F80ED6" w:rsidRPr="00D92B3C">
              <w:rPr>
                <w:rFonts w:ascii="Times New Roman" w:hAnsi="Times New Roman" w:cs="Times New Roman"/>
                <w:color w:val="000000" w:themeColor="text1"/>
                <w:sz w:val="20"/>
                <w:szCs w:val="20"/>
                <w:lang w:val="en-GB" w:eastAsia="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Households</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Non-financial corporations (SMEs)</w:t>
            </w:r>
          </w:p>
        </w:tc>
      </w:tr>
      <w:tr w:rsidR="00D22EB0" w:rsidRPr="001E7C5B"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fr-FR"/>
              </w:rPr>
            </w:pPr>
            <w:r w:rsidRPr="00274771">
              <w:rPr>
                <w:rFonts w:ascii="Times New Roman" w:hAnsi="Times New Roman" w:cs="Times New Roman"/>
                <w:b/>
                <w:bCs/>
                <w:color w:val="000000" w:themeColor="text1"/>
                <w:sz w:val="20"/>
                <w:szCs w:val="20"/>
                <w:lang w:val="fr-FR"/>
              </w:rPr>
              <w:t>Non-</w:t>
            </w:r>
            <w:proofErr w:type="spellStart"/>
            <w:r w:rsidRPr="00274771">
              <w:rPr>
                <w:rFonts w:ascii="Times New Roman" w:hAnsi="Times New Roman" w:cs="Times New Roman"/>
                <w:b/>
                <w:bCs/>
                <w:color w:val="000000" w:themeColor="text1"/>
                <w:sz w:val="20"/>
                <w:szCs w:val="20"/>
                <w:lang w:val="fr-FR"/>
              </w:rPr>
              <w:t>financial</w:t>
            </w:r>
            <w:proofErr w:type="spellEnd"/>
            <w:r w:rsidRPr="00274771">
              <w:rPr>
                <w:rFonts w:ascii="Times New Roman" w:hAnsi="Times New Roman" w:cs="Times New Roman"/>
                <w:b/>
                <w:bCs/>
                <w:color w:val="000000" w:themeColor="text1"/>
                <w:sz w:val="20"/>
                <w:szCs w:val="20"/>
                <w:lang w:val="fr-FR"/>
              </w:rPr>
              <w:t xml:space="preserve"> corporations (non-</w:t>
            </w:r>
            <w:proofErr w:type="spellStart"/>
            <w:r w:rsidRPr="00274771">
              <w:rPr>
                <w:rFonts w:ascii="Times New Roman" w:hAnsi="Times New Roman" w:cs="Times New Roman"/>
                <w:b/>
                <w:bCs/>
                <w:color w:val="000000" w:themeColor="text1"/>
                <w:sz w:val="20"/>
                <w:szCs w:val="20"/>
                <w:lang w:val="fr-FR"/>
              </w:rPr>
              <w:t>SMEs</w:t>
            </w:r>
            <w:proofErr w:type="spellEnd"/>
            <w:r w:rsidRPr="00274771">
              <w:rPr>
                <w:rFonts w:ascii="Times New Roman" w:hAnsi="Times New Roman" w:cs="Times New Roman"/>
                <w:b/>
                <w:bCs/>
                <w:color w:val="000000" w:themeColor="text1"/>
                <w:sz w:val="20"/>
                <w:szCs w:val="20"/>
                <w:lang w:val="fr-FR"/>
              </w:rPr>
              <w:t>)</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1.5</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1.6</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14:paraId="58D20E25"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Lending </w:t>
            </w:r>
            <w:r w:rsidR="007A7F36"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refer to the provision of funds to non-financial counterparties, such as corporate or retail clients. Lending to financial counterparties is a distinct activity and is assessed in ‘wholesale funding’. Loans includes debt instruments held by the institutions but exclude debt instruments that are securities, irrespective of their accounting classification (e.g. held-to-maturity or available for sale).</w:t>
            </w:r>
          </w:p>
          <w:p w14:paraId="0D75852D" w14:textId="77777777"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D92B3C">
              <w:rPr>
                <w:rFonts w:ascii="Times New Roman" w:hAnsi="Times New Roman" w:cs="Times New Roman"/>
                <w:color w:val="000000" w:themeColor="text1"/>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 p.17; Annex II Part 2 item 2</w:t>
            </w:r>
            <w:r w:rsidR="005C25AC" w:rsidRPr="00D92B3C">
              <w:rPr>
                <w:rFonts w:ascii="Times New Roman" w:eastAsia="Cambria" w:hAnsi="Times New Roman" w:cs="Times New Roman"/>
                <w:color w:val="000000" w:themeColor="text1"/>
                <w:spacing w:val="-2"/>
                <w:w w:val="95"/>
                <w:sz w:val="20"/>
                <w:szCs w:val="20"/>
                <w:lang w:val="en-GB"/>
              </w:rPr>
              <w:t xml:space="preserve"> of </w:t>
            </w:r>
            <w:r w:rsidR="005C25AC" w:rsidRPr="00D92B3C">
              <w:rPr>
                <w:rFonts w:ascii="Times New Roman" w:hAnsi="Times New Roman" w:cs="Times New Roman"/>
                <w:color w:val="000000" w:themeColor="text1"/>
                <w:sz w:val="20"/>
                <w:szCs w:val="20"/>
                <w:lang w:val="en-GB" w:eastAsia="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Lending for house purchase</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for house purchase means loans extended to households for the purpose of investing in houses for own use and rental, including building and refurbishments.</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other lending</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Non-financial corporations - SMEs</w:t>
            </w:r>
          </w:p>
        </w:tc>
      </w:tr>
      <w:tr w:rsidR="00D22EB0" w:rsidRPr="001E7C5B"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lang w:val="fr-FR"/>
              </w:rPr>
            </w:pPr>
            <w:r w:rsidRPr="00274771">
              <w:rPr>
                <w:rFonts w:ascii="Times New Roman" w:hAnsi="Times New Roman" w:cs="Times New Roman"/>
                <w:b/>
                <w:bCs/>
                <w:color w:val="000000" w:themeColor="text1"/>
                <w:sz w:val="20"/>
                <w:szCs w:val="20"/>
                <w:lang w:val="fr-FR"/>
              </w:rPr>
              <w:t>Non-</w:t>
            </w:r>
            <w:proofErr w:type="spellStart"/>
            <w:r w:rsidRPr="00274771">
              <w:rPr>
                <w:rFonts w:ascii="Times New Roman" w:hAnsi="Times New Roman" w:cs="Times New Roman"/>
                <w:b/>
                <w:bCs/>
                <w:color w:val="000000" w:themeColor="text1"/>
                <w:sz w:val="20"/>
                <w:szCs w:val="20"/>
                <w:lang w:val="fr-FR"/>
              </w:rPr>
              <w:t>financial</w:t>
            </w:r>
            <w:proofErr w:type="spellEnd"/>
            <w:r w:rsidRPr="00274771">
              <w:rPr>
                <w:rFonts w:ascii="Times New Roman" w:hAnsi="Times New Roman" w:cs="Times New Roman"/>
                <w:b/>
                <w:bCs/>
                <w:color w:val="000000" w:themeColor="text1"/>
                <w:sz w:val="20"/>
                <w:szCs w:val="20"/>
                <w:lang w:val="fr-FR"/>
              </w:rPr>
              <w:t xml:space="preserve"> corporations - non-</w:t>
            </w:r>
            <w:proofErr w:type="spellStart"/>
            <w:r w:rsidRPr="00274771">
              <w:rPr>
                <w:rFonts w:ascii="Times New Roman" w:hAnsi="Times New Roman" w:cs="Times New Roman"/>
                <w:b/>
                <w:bCs/>
                <w:color w:val="000000" w:themeColor="text1"/>
                <w:sz w:val="20"/>
                <w:szCs w:val="20"/>
                <w:lang w:val="fr-FR"/>
              </w:rPr>
              <w:t>SMEs</w:t>
            </w:r>
            <w:proofErr w:type="spellEnd"/>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Payments, Cash, Settlement, Clearing, Custody services</w:t>
            </w:r>
          </w:p>
          <w:p w14:paraId="43E4D6B7" w14:textId="77777777"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FSB </w:t>
            </w:r>
            <w:r w:rsidRPr="00D92B3C">
              <w:rPr>
                <w:rFonts w:ascii="Times New Roman" w:hAnsi="Times New Roman" w:cs="Times New Roman"/>
                <w:color w:val="000000" w:themeColor="text1"/>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(2013) p.20.</w:t>
            </w:r>
          </w:p>
          <w:p w14:paraId="3D0E0093" w14:textId="77777777"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economic function</w:t>
            </w:r>
            <w:r w:rsidR="006C05FA"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included under this caption </w:t>
            </w:r>
            <w:r w:rsidR="00973A28"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consist of the provision of payments, cash, settlement, clearing and custody services by a credit institution, as an intermediary between own clients or as an intermediary between a client and one or several relevant Financial Market Infrastructures (FMIs), or the provision of (indirect) access to FMIs to other banks. In line with FSB </w:t>
            </w:r>
            <w:r w:rsidR="008762AF" w:rsidRPr="00D92B3C">
              <w:rPr>
                <w:rFonts w:ascii="Times New Roman" w:hAnsi="Times New Roman" w:cs="Times New Roman"/>
                <w:color w:val="000000" w:themeColor="text1"/>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the payments, </w:t>
            </w:r>
            <w:proofErr w:type="gramStart"/>
            <w:r w:rsidRPr="00D92B3C">
              <w:rPr>
                <w:rFonts w:ascii="Times New Roman" w:eastAsia="Cambria" w:hAnsi="Times New Roman" w:cs="Times New Roman"/>
                <w:color w:val="000000" w:themeColor="text1"/>
                <w:spacing w:val="-2"/>
                <w:w w:val="95"/>
                <w:sz w:val="20"/>
                <w:szCs w:val="20"/>
                <w:lang w:val="en-GB"/>
              </w:rPr>
              <w:t>clearing</w:t>
            </w:r>
            <w:proofErr w:type="gramEnd"/>
            <w:r w:rsidRPr="00D92B3C">
              <w:rPr>
                <w:rFonts w:ascii="Times New Roman" w:eastAsia="Cambria" w:hAnsi="Times New Roman" w:cs="Times New Roman"/>
                <w:color w:val="000000" w:themeColor="text1"/>
                <w:spacing w:val="-2"/>
                <w:w w:val="95"/>
                <w:sz w:val="20"/>
                <w:szCs w:val="20"/>
                <w:lang w:val="en-GB"/>
              </w:rPr>
              <w:t xml:space="preserve"> and settlement function is limited to services provided by banks to their clients. </w:t>
            </w:r>
            <w:r w:rsidR="006C05FA" w:rsidRPr="00D92B3C">
              <w:rPr>
                <w:rFonts w:ascii="Times New Roman" w:eastAsia="Cambria" w:hAnsi="Times New Roman" w:cs="Times New Roman"/>
                <w:color w:val="000000" w:themeColor="text1"/>
                <w:spacing w:val="-2"/>
                <w:w w:val="95"/>
                <w:sz w:val="20"/>
                <w:szCs w:val="20"/>
                <w:lang w:val="en-GB"/>
              </w:rPr>
              <w:t>This category</w:t>
            </w:r>
            <w:r w:rsidRPr="00D92B3C">
              <w:rPr>
                <w:rFonts w:ascii="Times New Roman" w:eastAsia="Cambria" w:hAnsi="Times New Roman" w:cs="Times New Roman"/>
                <w:color w:val="000000" w:themeColor="text1"/>
                <w:spacing w:val="-2"/>
                <w:w w:val="95"/>
                <w:sz w:val="20"/>
                <w:szCs w:val="20"/>
                <w:lang w:val="en-GB"/>
              </w:rPr>
              <w:t xml:space="preserve"> does not cover services provided by (pure) FMI providers. </w:t>
            </w:r>
            <w:proofErr w:type="gramStart"/>
            <w:r w:rsidRPr="00D92B3C">
              <w:rPr>
                <w:rFonts w:ascii="Times New Roman" w:eastAsia="Cambria" w:hAnsi="Times New Roman" w:cs="Times New Roman"/>
                <w:color w:val="000000" w:themeColor="text1"/>
                <w:spacing w:val="-2"/>
                <w:w w:val="95"/>
                <w:sz w:val="20"/>
                <w:szCs w:val="20"/>
                <w:lang w:val="en-GB"/>
              </w:rPr>
              <w:t>For the purpose of</w:t>
            </w:r>
            <w:proofErr w:type="gramEnd"/>
            <w:r w:rsidRPr="00D92B3C">
              <w:rPr>
                <w:rFonts w:ascii="Times New Roman" w:eastAsia="Cambria" w:hAnsi="Times New Roman" w:cs="Times New Roman"/>
                <w:color w:val="000000" w:themeColor="text1"/>
                <w:spacing w:val="-2"/>
                <w:w w:val="95"/>
                <w:sz w:val="20"/>
                <w:szCs w:val="20"/>
                <w:lang w:val="en-GB"/>
              </w:rPr>
              <w:t xml:space="preserve"> this template, FMIs include payment systems, securities settlement systems, central securities depositories and central counterparties (and do not include trade repositories).</w:t>
            </w:r>
          </w:p>
          <w:p w14:paraId="5D38D5ED" w14:textId="77777777"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 service’, ‘payment transaction’ and ‘payment system’ have the same meaning as defined in Article 4(3), (5) and (7), respectively, of DIRECTIVE 2015/2366 on payment services in the internal market</w:t>
            </w:r>
            <w:r w:rsidRPr="00D92B3C">
              <w:rPr>
                <w:rStyle w:val="FootnoteReference"/>
                <w:rFonts w:ascii="Times New Roman" w:eastAsia="Cambria" w:hAnsi="Times New Roman" w:cs="Times New Roman"/>
                <w:color w:val="000000" w:themeColor="text1"/>
                <w:spacing w:val="-2"/>
                <w:w w:val="95"/>
                <w:sz w:val="20"/>
                <w:szCs w:val="20"/>
                <w:lang w:val="en-GB"/>
              </w:rPr>
              <w:footnoteReference w:id="17"/>
            </w:r>
            <w:r w:rsidRPr="00D92B3C">
              <w:rPr>
                <w:rFonts w:ascii="Times New Roman" w:eastAsia="Cambria" w:hAnsi="Times New Roman" w:cs="Times New Roman"/>
                <w:color w:val="000000" w:themeColor="text1"/>
                <w:spacing w:val="-2"/>
                <w:w w:val="95"/>
                <w:sz w:val="20"/>
                <w:szCs w:val="20"/>
                <w:lang w:val="en-GB"/>
              </w:rPr>
              <w:t>.</w:t>
            </w:r>
          </w:p>
          <w:p w14:paraId="6873CCB9" w14:textId="77777777"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MFIs</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7C47DE" w:rsidRPr="00D92B3C">
              <w:rPr>
                <w:rFonts w:ascii="Times New Roman" w:eastAsia="Cambria" w:hAnsi="Times New Roman" w:cs="Times New Roman"/>
                <w:color w:val="000000" w:themeColor="text1"/>
                <w:spacing w:val="-2"/>
                <w:w w:val="95"/>
                <w:sz w:val="20"/>
                <w:szCs w:val="20"/>
                <w:lang w:val="en-GB"/>
              </w:rPr>
              <w:t xml:space="preserve">shall include </w:t>
            </w:r>
            <w:r w:rsidRPr="00D92B3C">
              <w:rPr>
                <w:rFonts w:ascii="Times New Roman" w:eastAsia="Cambria" w:hAnsi="Times New Roman" w:cs="Times New Roman"/>
                <w:color w:val="000000" w:themeColor="text1"/>
                <w:spacing w:val="-2"/>
                <w:w w:val="95"/>
                <w:sz w:val="20"/>
                <w:szCs w:val="20"/>
                <w:lang w:val="en-GB"/>
              </w:rPr>
              <w:t xml:space="preserve">payment services offered to Monetary Financial Institutions (MFIs), with or without use of external payment systems. This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also include (payments related to) correspondent banking services. MFIs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consist of all institutional units included in the sub-sectors: </w:t>
            </w:r>
            <w:proofErr w:type="spellStart"/>
            <w:r w:rsidRPr="00D92B3C">
              <w:rPr>
                <w:rFonts w:ascii="Times New Roman" w:eastAsia="Cambria" w:hAnsi="Times New Roman" w:cs="Times New Roman"/>
                <w:color w:val="000000" w:themeColor="text1"/>
                <w:spacing w:val="-2"/>
                <w:w w:val="95"/>
                <w:sz w:val="20"/>
                <w:szCs w:val="20"/>
                <w:lang w:val="en-GB"/>
              </w:rPr>
              <w:t>i</w:t>
            </w:r>
            <w:proofErr w:type="spellEnd"/>
            <w:r w:rsidRPr="00D92B3C">
              <w:rPr>
                <w:rFonts w:ascii="Times New Roman" w:eastAsia="Cambria" w:hAnsi="Times New Roman" w:cs="Times New Roman"/>
                <w:color w:val="000000" w:themeColor="text1"/>
                <w:spacing w:val="-2"/>
                <w:w w:val="95"/>
                <w:sz w:val="20"/>
                <w:szCs w:val="20"/>
                <w:lang w:val="en-GB"/>
              </w:rPr>
              <w:t>) central bank; ii) deposit-taking corporations except the central bank; and iii) money market funds.</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non-MFIs</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offered to clients, with or without use of external payment systems. This </w:t>
            </w:r>
            <w:r w:rsidR="0010135C"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only include</w:t>
            </w:r>
            <w:r w:rsidR="001013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natural or legal person who do not belong to the MFIs sector</w:t>
            </w:r>
            <w:r w:rsidR="00106418" w:rsidRPr="00D92B3C">
              <w:rPr>
                <w:rFonts w:ascii="Times New Roman" w:eastAsia="Cambria" w:hAnsi="Times New Roman" w:cs="Times New Roman"/>
                <w:color w:val="000000" w:themeColor="text1"/>
                <w:spacing w:val="-2"/>
                <w:w w:val="95"/>
                <w:sz w:val="20"/>
                <w:szCs w:val="20"/>
                <w:lang w:val="en-GB"/>
              </w:rPr>
              <w:t>. P</w:t>
            </w:r>
            <w:r w:rsidRPr="00D92B3C">
              <w:rPr>
                <w:rFonts w:ascii="Times New Roman" w:eastAsia="Cambria" w:hAnsi="Times New Roman" w:cs="Times New Roman"/>
                <w:color w:val="000000" w:themeColor="text1"/>
                <w:spacing w:val="-2"/>
                <w:w w:val="95"/>
                <w:sz w:val="20"/>
                <w:szCs w:val="20"/>
                <w:lang w:val="en-GB"/>
              </w:rPr>
              <w:t xml:space="preserve">ayment services providers are </w:t>
            </w:r>
            <w:r w:rsidR="00731430" w:rsidRPr="00D92B3C">
              <w:rPr>
                <w:rFonts w:ascii="Times New Roman" w:eastAsia="Cambria" w:hAnsi="Times New Roman" w:cs="Times New Roman"/>
                <w:color w:val="000000" w:themeColor="text1"/>
                <w:spacing w:val="-2"/>
                <w:w w:val="95"/>
                <w:sz w:val="20"/>
                <w:szCs w:val="20"/>
                <w:lang w:val="en-GB"/>
              </w:rPr>
              <w:t xml:space="preserve">also </w:t>
            </w:r>
            <w:r w:rsidRPr="00D92B3C">
              <w:rPr>
                <w:rFonts w:ascii="Times New Roman" w:eastAsia="Cambria" w:hAnsi="Times New Roman" w:cs="Times New Roman"/>
                <w:color w:val="000000" w:themeColor="text1"/>
                <w:spacing w:val="-2"/>
                <w:w w:val="95"/>
                <w:sz w:val="20"/>
                <w:szCs w:val="20"/>
                <w:lang w:val="en-GB"/>
              </w:rPr>
              <w:t>excluded from the ‘non-MFIs’ sector.</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Cash services</w:t>
            </w:r>
          </w:p>
          <w:p w14:paraId="3A86513C"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Provision of cash services to clients (both individuals and corporates, only non-MFIs). These services refer to withdrawals at ATMs and at branches counters and do not include other cash services (like cash-in-transit services for mass retailers). Cash withdrawal with cheques and at branches counters using bank forms (where cards may be used as identification means) are included.</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Securities settlement services</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Services offered to clients for confirmation, clearing and settlement of securities transactions, with or without use of securities settlement systems. ‘Settlement’ means the completion of a securities transaction where it is concluded with the aim of discharging the obligations of the parties to that transaction through the transfer of cash and/or securities.</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CCP clearing services</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and derivatives clearing services provided to clients. This also includes the provision of indirect access to a Central Counterparty (CCP).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Custody services</w:t>
            </w:r>
          </w:p>
          <w:p w14:paraId="4699F022"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Safekeeping and administration of financial instruments for clients and services related to custodianship such as cash and collateral management.</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Markets</w:t>
            </w:r>
          </w:p>
          <w:p w14:paraId="32AE751A" w14:textId="77777777"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Capital markets activities </w:t>
            </w:r>
            <w:r w:rsidR="00CD657D"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refer to the issuance and trading of securities, related advisory services, and related services such as prime brokerage and market making.</w:t>
            </w:r>
            <w:r w:rsidR="00CD657D"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(OTC)</w:t>
            </w:r>
          </w:p>
          <w:p w14:paraId="16ECF3F1" w14:textId="7777777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2(5) and (7) of REGULATION (EU) No 648/2012</w:t>
            </w:r>
            <w:r w:rsidRPr="00D92B3C">
              <w:rPr>
                <w:rStyle w:val="FootnoteReference"/>
                <w:rFonts w:ascii="Times New Roman" w:eastAsia="Cambria" w:hAnsi="Times New Roman" w:cs="Times New Roman"/>
                <w:color w:val="000000" w:themeColor="text1"/>
                <w:spacing w:val="-2"/>
                <w:w w:val="95"/>
                <w:sz w:val="20"/>
                <w:szCs w:val="20"/>
                <w:lang w:val="en-GB"/>
              </w:rPr>
              <w:footnoteReference w:id="18"/>
            </w:r>
            <w:r w:rsidRPr="00D92B3C">
              <w:rPr>
                <w:rFonts w:ascii="Times New Roman" w:eastAsia="Cambria" w:hAnsi="Times New Roman" w:cs="Times New Roman"/>
                <w:color w:val="000000" w:themeColor="text1"/>
                <w:spacing w:val="-2"/>
                <w:w w:val="95"/>
                <w:sz w:val="20"/>
                <w:szCs w:val="20"/>
                <w:lang w:val="en-GB"/>
              </w:rPr>
              <w:t>.</w:t>
            </w:r>
          </w:p>
          <w:p w14:paraId="1B571BDA" w14:textId="7777777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derivative or derivative contract means a financial instrument as set out in points (4) to (10) of Section C of Annex I to DIRECTIVE 2014/65/EU</w:t>
            </w:r>
            <w:r w:rsidRPr="00D92B3C">
              <w:rPr>
                <w:rStyle w:val="FootnoteReference"/>
                <w:rFonts w:ascii="Times New Roman" w:eastAsia="Cambria" w:hAnsi="Times New Roman" w:cs="Times New Roman"/>
                <w:color w:val="000000" w:themeColor="text1"/>
                <w:spacing w:val="-2"/>
                <w:w w:val="95"/>
                <w:sz w:val="20"/>
                <w:szCs w:val="20"/>
                <w:lang w:val="en-GB"/>
              </w:rPr>
              <w:footnoteReference w:id="19"/>
            </w:r>
            <w:r w:rsidRPr="00D92B3C">
              <w:rPr>
                <w:rFonts w:ascii="Times New Roman" w:eastAsia="Cambria" w:hAnsi="Times New Roman" w:cs="Times New Roman"/>
                <w:color w:val="000000" w:themeColor="text1"/>
                <w:spacing w:val="-2"/>
                <w:w w:val="95"/>
                <w:sz w:val="20"/>
                <w:szCs w:val="20"/>
                <w:lang w:val="en-GB"/>
              </w:rPr>
              <w:t xml:space="preserve"> as implemented by Article 38 and 39 of REGULATION (EC) No 1287/2006.</w:t>
            </w:r>
          </w:p>
          <w:p w14:paraId="77D42F9E" w14:textId="7777777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 OTC derivative or OTC derivative contract means a derivative contract the execution of which does not take place on a regulated market within the meaning of Article 4(1)(21) of DIRECTIVE 2014/65/EU or on a third-country market considered to be equivalent to a regulated market in accordance with Article 2a of REGULATION (EU) No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to be reported shall only include derivatives traded in the OTC market.</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(non-OTC)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held for trading, excluding OTC derivatives held for trading.</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Secondary markets / Trading:</w:t>
            </w:r>
          </w:p>
          <w:p w14:paraId="5A2E5D63" w14:textId="77777777"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secondary market is where investors buy and sell securities. This function applies to the total trading portfolio (i.e. equity, corporate credit, sovereign credit</w:t>
            </w:r>
            <w:r w:rsidR="007F077B" w:rsidRPr="00D92B3C">
              <w:rPr>
                <w:rFonts w:ascii="Times New Roman" w:eastAsia="Cambria" w:hAnsi="Times New Roman" w:cs="Times New Roman"/>
                <w:color w:val="000000" w:themeColor="text1"/>
                <w:spacing w:val="-2"/>
                <w:w w:val="95"/>
                <w:sz w:val="20"/>
                <w:szCs w:val="20"/>
                <w:lang w:val="en-GB"/>
              </w:rPr>
              <w:t>).</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to be reported shall </w:t>
            </w:r>
            <w:r w:rsidR="00DC5280" w:rsidRPr="00D92B3C">
              <w:rPr>
                <w:rFonts w:ascii="Times New Roman" w:eastAsia="Cambria" w:hAnsi="Times New Roman" w:cs="Times New Roman"/>
                <w:color w:val="000000" w:themeColor="text1"/>
                <w:spacing w:val="-2"/>
                <w:w w:val="95"/>
                <w:sz w:val="20"/>
                <w:szCs w:val="20"/>
                <w:lang w:val="en-GB"/>
              </w:rPr>
              <w:t>i</w:t>
            </w:r>
            <w:r w:rsidR="00336AC0" w:rsidRPr="00D92B3C">
              <w:rPr>
                <w:rFonts w:ascii="Times New Roman" w:eastAsia="Cambria" w:hAnsi="Times New Roman" w:cs="Times New Roman"/>
                <w:color w:val="000000" w:themeColor="text1"/>
                <w:spacing w:val="-2"/>
                <w:w w:val="95"/>
                <w:sz w:val="20"/>
                <w:szCs w:val="20"/>
                <w:lang w:val="en-GB"/>
              </w:rPr>
              <w:t>nclude value of securities measured as the total amount of securities in the held-fo</w:t>
            </w:r>
            <w:r w:rsidR="00C2722A" w:rsidRPr="00D92B3C">
              <w:rPr>
                <w:rFonts w:ascii="Times New Roman" w:eastAsia="Cambria" w:hAnsi="Times New Roman" w:cs="Times New Roman"/>
                <w:color w:val="000000" w:themeColor="text1"/>
                <w:spacing w:val="-2"/>
                <w:w w:val="95"/>
                <w:sz w:val="20"/>
                <w:szCs w:val="20"/>
                <w:lang w:val="en-GB"/>
              </w:rPr>
              <w:t>r-</w:t>
            </w:r>
            <w:r w:rsidR="00336AC0" w:rsidRPr="00D92B3C">
              <w:rPr>
                <w:rFonts w:ascii="Times New Roman" w:eastAsia="Cambria" w:hAnsi="Times New Roman" w:cs="Times New Roman"/>
                <w:color w:val="000000" w:themeColor="text1"/>
                <w:spacing w:val="-2"/>
                <w:w w:val="95"/>
                <w:sz w:val="20"/>
                <w:szCs w:val="20"/>
                <w:lang w:val="en-GB"/>
              </w:rPr>
              <w:t xml:space="preserve">trading. Securities </w:t>
            </w:r>
            <w:r w:rsidR="002F2E8E" w:rsidRPr="00D92B3C">
              <w:rPr>
                <w:rFonts w:ascii="Times New Roman" w:eastAsia="Cambria" w:hAnsi="Times New Roman" w:cs="Times New Roman"/>
                <w:color w:val="000000" w:themeColor="text1"/>
                <w:spacing w:val="-2"/>
                <w:w w:val="95"/>
                <w:sz w:val="20"/>
                <w:szCs w:val="20"/>
                <w:lang w:val="en-GB"/>
              </w:rPr>
              <w:t xml:space="preserve">shall </w:t>
            </w:r>
            <w:r w:rsidR="00336AC0" w:rsidRPr="00D92B3C">
              <w:rPr>
                <w:rFonts w:ascii="Times New Roman" w:eastAsia="Cambria" w:hAnsi="Times New Roman" w:cs="Times New Roman"/>
                <w:color w:val="000000" w:themeColor="text1"/>
                <w:spacing w:val="-2"/>
                <w:w w:val="95"/>
                <w:sz w:val="20"/>
                <w:szCs w:val="20"/>
                <w:lang w:val="en-GB"/>
              </w:rPr>
              <w:t>be reported at fa</w:t>
            </w:r>
            <w:r w:rsidR="00E82CEB" w:rsidRPr="00D92B3C">
              <w:rPr>
                <w:rFonts w:ascii="Times New Roman" w:eastAsia="Cambria" w:hAnsi="Times New Roman" w:cs="Times New Roman"/>
                <w:color w:val="000000" w:themeColor="text1"/>
                <w:spacing w:val="-2"/>
                <w:w w:val="95"/>
                <w:sz w:val="20"/>
                <w:szCs w:val="20"/>
                <w:lang w:val="en-GB"/>
              </w:rPr>
              <w:t>ir value at the reporting date.</w:t>
            </w:r>
          </w:p>
          <w:p w14:paraId="00DC0A9F" w14:textId="77777777"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shall not</w:t>
            </w:r>
            <w:r w:rsidR="00336AC0" w:rsidRPr="00D92B3C">
              <w:rPr>
                <w:rFonts w:ascii="Times New Roman" w:eastAsia="Cambria" w:hAnsi="Times New Roman" w:cs="Times New Roman"/>
                <w:color w:val="000000" w:themeColor="text1"/>
                <w:spacing w:val="-2"/>
                <w:w w:val="95"/>
                <w:sz w:val="20"/>
                <w:szCs w:val="20"/>
                <w:lang w:val="en-GB"/>
              </w:rPr>
              <w:t xml:space="preserve"> include loans, </w:t>
            </w:r>
            <w:proofErr w:type="gramStart"/>
            <w:r w:rsidR="00336AC0" w:rsidRPr="00D92B3C">
              <w:rPr>
                <w:rFonts w:ascii="Times New Roman" w:eastAsia="Cambria" w:hAnsi="Times New Roman" w:cs="Times New Roman"/>
                <w:color w:val="000000" w:themeColor="text1"/>
                <w:spacing w:val="-2"/>
                <w:w w:val="95"/>
                <w:sz w:val="20"/>
                <w:szCs w:val="20"/>
                <w:lang w:val="en-GB"/>
              </w:rPr>
              <w:t>derivatives</w:t>
            </w:r>
            <w:proofErr w:type="gramEnd"/>
            <w:r w:rsidR="00336AC0" w:rsidRPr="00D92B3C">
              <w:rPr>
                <w:rFonts w:ascii="Times New Roman" w:eastAsia="Cambria" w:hAnsi="Times New Roman" w:cs="Times New Roman"/>
                <w:color w:val="000000" w:themeColor="text1"/>
                <w:spacing w:val="-2"/>
                <w:w w:val="95"/>
                <w:sz w:val="20"/>
                <w:szCs w:val="20"/>
                <w:lang w:val="en-GB"/>
              </w:rPr>
              <w:t xml:space="preserve"> and non-tradable assets (e.g. receivables).</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Primary markets / underwriting</w:t>
            </w:r>
          </w:p>
          <w:p w14:paraId="02307AFF" w14:textId="77777777"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w:t>
            </w:r>
            <w:r w:rsidR="00336AC0" w:rsidRPr="00D92B3C">
              <w:rPr>
                <w:rFonts w:ascii="Times New Roman" w:eastAsia="Cambria" w:hAnsi="Times New Roman" w:cs="Times New Roman"/>
                <w:color w:val="000000" w:themeColor="text1"/>
                <w:spacing w:val="-2"/>
                <w:w w:val="95"/>
                <w:sz w:val="20"/>
                <w:szCs w:val="20"/>
                <w:lang w:val="en-GB"/>
              </w:rPr>
              <w:t>rimary market</w:t>
            </w:r>
            <w:r w:rsidRPr="00D92B3C">
              <w:rPr>
                <w:rFonts w:ascii="Times New Roman" w:eastAsia="Cambria" w:hAnsi="Times New Roman" w:cs="Times New Roman"/>
                <w:color w:val="000000" w:themeColor="text1"/>
                <w:spacing w:val="-2"/>
                <w:w w:val="95"/>
                <w:sz w:val="20"/>
                <w:szCs w:val="20"/>
                <w:lang w:val="en-GB"/>
              </w:rPr>
              <w:t xml:space="preserve">s shall mean </w:t>
            </w:r>
            <w:r w:rsidR="00336AC0" w:rsidRPr="00D92B3C">
              <w:rPr>
                <w:rFonts w:ascii="Times New Roman" w:eastAsia="Cambria" w:hAnsi="Times New Roman" w:cs="Times New Roman"/>
                <w:color w:val="000000" w:themeColor="text1"/>
                <w:spacing w:val="-2"/>
                <w:w w:val="95"/>
                <w:sz w:val="20"/>
                <w:szCs w:val="20"/>
                <w:lang w:val="en-GB"/>
              </w:rPr>
              <w:t xml:space="preserve">where new securities are issued on an exchange by companies, governments, and other groups </w:t>
            </w:r>
            <w:r w:rsidRPr="00D92B3C">
              <w:rPr>
                <w:rFonts w:ascii="Times New Roman" w:eastAsia="Cambria" w:hAnsi="Times New Roman" w:cs="Times New Roman"/>
                <w:color w:val="000000" w:themeColor="text1"/>
                <w:spacing w:val="-2"/>
                <w:w w:val="95"/>
                <w:sz w:val="20"/>
                <w:szCs w:val="20"/>
                <w:lang w:val="en-GB"/>
              </w:rPr>
              <w:t xml:space="preserve">in order </w:t>
            </w:r>
            <w:r w:rsidR="00336AC0" w:rsidRPr="00D92B3C">
              <w:rPr>
                <w:rFonts w:ascii="Times New Roman" w:eastAsia="Cambria" w:hAnsi="Times New Roman" w:cs="Times New Roman"/>
                <w:color w:val="000000" w:themeColor="text1"/>
                <w:spacing w:val="-2"/>
                <w:w w:val="95"/>
                <w:sz w:val="20"/>
                <w:szCs w:val="20"/>
                <w:lang w:val="en-GB"/>
              </w:rPr>
              <w:t>to obtain financing through debt-based or equity-based securities (like common and preferred stock, corporate bonds, notes, bills, government bonds). Primary markets are facilitated by underwriting groups.</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Wholesale Funding</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7827E9" w:rsidRPr="00D92B3C">
              <w:rPr>
                <w:rFonts w:ascii="Times New Roman" w:eastAsia="Cambria" w:hAnsi="Times New Roman" w:cs="Times New Roman"/>
                <w:color w:val="000000" w:themeColor="text1"/>
                <w:spacing w:val="-2"/>
                <w:w w:val="95"/>
                <w:sz w:val="20"/>
                <w:szCs w:val="20"/>
                <w:lang w:val="en-GB"/>
              </w:rPr>
              <w:t xml:space="preserve">ending and borrowing </w:t>
            </w:r>
            <w:r w:rsidRPr="00D92B3C">
              <w:rPr>
                <w:rFonts w:ascii="Times New Roman" w:eastAsia="Cambria" w:hAnsi="Times New Roman" w:cs="Times New Roman"/>
                <w:color w:val="000000" w:themeColor="text1"/>
                <w:spacing w:val="-2"/>
                <w:w w:val="95"/>
                <w:sz w:val="20"/>
                <w:szCs w:val="20"/>
                <w:lang w:val="en-GB"/>
              </w:rPr>
              <w:t xml:space="preserve">activities </w:t>
            </w:r>
            <w:r w:rsidR="007827E9" w:rsidRPr="00D92B3C">
              <w:rPr>
                <w:rFonts w:ascii="Times New Roman" w:eastAsia="Cambria" w:hAnsi="Times New Roman" w:cs="Times New Roman"/>
                <w:color w:val="000000" w:themeColor="text1"/>
                <w:spacing w:val="-2"/>
                <w:w w:val="95"/>
                <w:sz w:val="20"/>
                <w:szCs w:val="20"/>
                <w:lang w:val="en-GB"/>
              </w:rPr>
              <w:t>in wholesale markets to and from financial counterparties (credit institutions and other financial corporations).</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Borrowing</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Borrowing in wholesale markets from financial counterparties (including by way of </w:t>
            </w:r>
            <w:proofErr w:type="gramStart"/>
            <w:r w:rsidRPr="00D92B3C">
              <w:rPr>
                <w:rFonts w:ascii="Times New Roman" w:eastAsia="Cambria" w:hAnsi="Times New Roman" w:cs="Times New Roman"/>
                <w:color w:val="000000" w:themeColor="text1"/>
                <w:spacing w:val="-2"/>
                <w:w w:val="95"/>
                <w:sz w:val="20"/>
                <w:szCs w:val="20"/>
                <w:lang w:val="en-GB"/>
              </w:rPr>
              <w:t>repurchase</w:t>
            </w:r>
            <w:proofErr w:type="gramEnd"/>
            <w:r w:rsidRPr="00D92B3C">
              <w:rPr>
                <w:rFonts w:ascii="Times New Roman" w:eastAsia="Cambria" w:hAnsi="Times New Roman" w:cs="Times New Roman"/>
                <w:color w:val="000000" w:themeColor="text1"/>
                <w:spacing w:val="-2"/>
                <w:w w:val="95"/>
                <w:sz w:val="20"/>
                <w:szCs w:val="20"/>
                <w:lang w:val="en-GB"/>
              </w:rPr>
              <w:t xml:space="preserve"> agreements, inte</w:t>
            </w:r>
            <w:r w:rsidR="002D06FC"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bank borrowing, commercial paper, certificate of deposits, money market funds, lines of credit, asset-backed commercial paper and fiduciary deposits).</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(assets)</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with financial counterparties held on the asset side of the balance sheet. In contrast to ‘Capital markets’, in ‘Wholesale Funding’, derivatives include all derivatives contracts with financial counterparties (not limited to HFT).</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in wholesale markets to financial counterparties (including by way of reverse repurchase loans, commercial paper, certificate of deposits, money market funds, lines of credit, asset backed commercial paper, fiduciary deposits).</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(liabilities)</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All derivatives with financial counterparties held on the liability side of the balance sheet.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Other </w:t>
            </w:r>
            <w:r w:rsidR="005244DF" w:rsidRPr="00D92B3C">
              <w:rPr>
                <w:rFonts w:ascii="Times New Roman" w:hAnsi="Times New Roman" w:cs="Times New Roman"/>
                <w:b/>
                <w:bCs/>
                <w:color w:val="000000" w:themeColor="text1"/>
                <w:sz w:val="20"/>
                <w:szCs w:val="20"/>
                <w:lang w:val="en-GB"/>
              </w:rPr>
              <w:t>product types</w:t>
            </w:r>
            <w:r w:rsidRPr="00D92B3C">
              <w:rPr>
                <w:rFonts w:ascii="Times New Roman" w:hAnsi="Times New Roman" w:cs="Times New Roman"/>
                <w:b/>
                <w:bCs/>
                <w:color w:val="000000" w:themeColor="text1"/>
                <w:sz w:val="20"/>
                <w:szCs w:val="20"/>
                <w:lang w:val="en-GB"/>
              </w:rPr>
              <w:t xml:space="preserve"> (1), (2) and (3)</w:t>
            </w:r>
          </w:p>
          <w:p w14:paraId="71DB3BF2" w14:textId="77777777"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Any function of the economic function ‘Wholesale funding’ which is not included in the above.</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AC1C52" w:rsidRPr="00D92B3C">
        <w:rPr>
          <w:rFonts w:ascii="Times New Roman" w:hAnsi="Times New Roman" w:cs="Times New Roman"/>
          <w:b w:val="0"/>
          <w:color w:val="000000" w:themeColor="text1"/>
          <w:sz w:val="20"/>
          <w:szCs w:val="20"/>
          <w:u w:val="single"/>
          <w:lang w:val="en-GB"/>
        </w:rPr>
        <w:t>7.01 - Criticality assessment of economic functions (FUNC 1)</w:t>
      </w:r>
      <w:r w:rsidR="00336AC0" w:rsidRPr="00D92B3C">
        <w:rPr>
          <w:rFonts w:ascii="Times New Roman" w:hAnsi="Times New Roman" w:cs="Times New Roman"/>
          <w:b w:val="0"/>
          <w:color w:val="000000" w:themeColor="text1"/>
          <w:sz w:val="20"/>
          <w:szCs w:val="20"/>
          <w:u w:val="single"/>
          <w:lang w:val="en-GB"/>
        </w:rPr>
        <w:t>: Instructions</w:t>
      </w:r>
      <w:r w:rsidR="0065645B" w:rsidRPr="00D92B3C">
        <w:rPr>
          <w:rFonts w:ascii="Times New Roman" w:hAnsi="Times New Roman" w:cs="Times New Roman"/>
          <w:b w:val="0"/>
          <w:color w:val="000000" w:themeColor="text1"/>
          <w:sz w:val="20"/>
          <w:szCs w:val="20"/>
          <w:u w:val="single"/>
          <w:lang w:val="en-GB"/>
        </w:rPr>
        <w:t xml:space="preserve"> concerning specific</w:t>
      </w:r>
      <w:r w:rsidR="0065645B" w:rsidRPr="00D92B3C">
        <w:rPr>
          <w:rFonts w:ascii="Times New Roman" w:hAnsi="Times New Roman" w:cs="Times New Roman"/>
          <w:color w:val="000000" w:themeColor="text1"/>
          <w:sz w:val="20"/>
          <w:szCs w:val="20"/>
          <w:lang w:val="en-GB"/>
        </w:rPr>
        <w:t xml:space="preserve"> </w:t>
      </w:r>
      <w:r w:rsidR="0065645B" w:rsidRPr="00D92B3C">
        <w:rPr>
          <w:rFonts w:ascii="Times New Roman" w:hAnsi="Times New Roman" w:cs="Times New Roman"/>
          <w:b w:val="0"/>
          <w:color w:val="000000" w:themeColor="text1"/>
          <w:sz w:val="20"/>
          <w:szCs w:val="20"/>
          <w:u w:val="single"/>
          <w:lang w:val="en-GB"/>
        </w:rPr>
        <w:t>positions</w:t>
      </w:r>
    </w:p>
    <w:p w14:paraId="5F16FF24" w14:textId="77777777"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AE7D80" w:rsidRPr="00D92B3C">
        <w:rPr>
          <w:rFonts w:ascii="Times New Roman" w:hAnsi="Times New Roman" w:cs="Times New Roman"/>
          <w:sz w:val="20"/>
          <w:szCs w:val="20"/>
          <w:lang w:val="en-GB"/>
        </w:rPr>
        <w:t xml:space="preserve">shall be reported </w:t>
      </w:r>
      <w:r w:rsidR="00982D28" w:rsidRPr="00D92B3C">
        <w:rPr>
          <w:rFonts w:ascii="Times New Roman" w:hAnsi="Times New Roman" w:cs="Times New Roman"/>
          <w:sz w:val="20"/>
          <w:szCs w:val="20"/>
          <w:lang w:val="en-GB"/>
        </w:rPr>
        <w:t xml:space="preserve">once </w:t>
      </w:r>
      <w:r w:rsidR="00AE7D80" w:rsidRPr="00D92B3C">
        <w:rPr>
          <w:rFonts w:ascii="Times New Roman" w:hAnsi="Times New Roman" w:cs="Times New Roman"/>
          <w:sz w:val="20"/>
          <w:szCs w:val="20"/>
          <w:lang w:val="en-GB"/>
        </w:rPr>
        <w:t xml:space="preserve">for each Member state </w:t>
      </w:r>
      <w:r w:rsidR="00D13B8A" w:rsidRPr="00D92B3C">
        <w:rPr>
          <w:rFonts w:ascii="Times New Roman" w:hAnsi="Times New Roman" w:cs="Times New Roman"/>
          <w:sz w:val="20"/>
          <w:szCs w:val="20"/>
          <w:lang w:val="en-GB"/>
        </w:rPr>
        <w:t>(</w:t>
      </w:r>
      <w:r w:rsidR="004A28AC" w:rsidRPr="00D92B3C">
        <w:rPr>
          <w:rFonts w:ascii="Times New Roman" w:hAnsi="Times New Roman" w:cs="Times New Roman"/>
          <w:sz w:val="20"/>
          <w:szCs w:val="20"/>
          <w:lang w:val="en-GB"/>
        </w:rPr>
        <w:t xml:space="preserve">identified </w:t>
      </w:r>
      <w:r w:rsidR="00D13B8A" w:rsidRPr="00D92B3C">
        <w:rPr>
          <w:rFonts w:ascii="Times New Roman" w:hAnsi="Times New Roman" w:cs="Times New Roman"/>
          <w:sz w:val="20"/>
          <w:szCs w:val="20"/>
          <w:lang w:val="en-GB"/>
        </w:rPr>
        <w:t xml:space="preserve">as ‘country’) </w:t>
      </w:r>
      <w:r w:rsidR="00AE7D80" w:rsidRPr="00D92B3C">
        <w:rPr>
          <w:rFonts w:ascii="Times New Roman" w:hAnsi="Times New Roman" w:cs="Times New Roman"/>
          <w:sz w:val="20"/>
          <w:szCs w:val="20"/>
          <w:lang w:val="en-GB"/>
        </w:rPr>
        <w:t>in which the group is active</w:t>
      </w:r>
      <w:r w:rsidRPr="00D92B3C">
        <w:rPr>
          <w:rFonts w:ascii="Times New Roman" w:hAnsi="Times New Roman" w:cs="Times New Roman"/>
          <w:sz w:val="20"/>
          <w:szCs w:val="20"/>
          <w:lang w:val="en-GB"/>
        </w:rPr>
        <w:t>.</w:t>
      </w:r>
    </w:p>
    <w:p w14:paraId="10470341" w14:textId="77777777"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It </w:t>
      </w:r>
      <w:r w:rsidR="00AE7D80" w:rsidRPr="00D92B3C">
        <w:rPr>
          <w:rFonts w:ascii="Times New Roman" w:hAnsi="Times New Roman" w:cs="Times New Roman"/>
          <w:sz w:val="20"/>
          <w:szCs w:val="20"/>
          <w:lang w:val="en-GB"/>
        </w:rPr>
        <w:t>cover</w:t>
      </w:r>
      <w:r w:rsidRPr="00D92B3C">
        <w:rPr>
          <w:rFonts w:ascii="Times New Roman" w:hAnsi="Times New Roman" w:cs="Times New Roman"/>
          <w:sz w:val="20"/>
          <w:szCs w:val="20"/>
          <w:lang w:val="en-GB"/>
        </w:rPr>
        <w:t>s</w:t>
      </w:r>
      <w:r w:rsidR="00AE7D80" w:rsidRPr="00D92B3C">
        <w:rPr>
          <w:rFonts w:ascii="Times New Roman" w:hAnsi="Times New Roman" w:cs="Times New Roman"/>
          <w:sz w:val="20"/>
          <w:szCs w:val="20"/>
          <w:lang w:val="en-GB"/>
        </w:rPr>
        <w:t xml:space="preserve"> all economic functions performed in that Member state by any group entity</w:t>
      </w:r>
      <w:r w:rsidRPr="00D92B3C">
        <w:rPr>
          <w:rFonts w:ascii="Times New Roman" w:hAnsi="Times New Roman" w:cs="Times New Roman"/>
          <w:sz w:val="20"/>
          <w:szCs w:val="20"/>
          <w:lang w:val="en-GB"/>
        </w:rPr>
        <w:t>, whether that function represents a critical function or not</w:t>
      </w:r>
      <w:r w:rsidR="00AE7D80" w:rsidRPr="00D92B3C">
        <w:rPr>
          <w:rFonts w:ascii="Times New Roman" w:hAnsi="Times New Roman" w:cs="Times New Roman"/>
          <w:sz w:val="20"/>
          <w:szCs w:val="20"/>
          <w:lang w:val="en-GB"/>
        </w:rPr>
        <w:t>.</w:t>
      </w:r>
    </w:p>
    <w:p w14:paraId="0F54907C" w14:textId="77777777" w:rsidR="005244DF" w:rsidRPr="00D92B3C" w:rsidRDefault="005244DF" w:rsidP="0056559D">
      <w:pPr>
        <w:rPr>
          <w:rFonts w:ascii="Times New Roman" w:hAnsi="Times New Roman" w:cs="Times New Roman"/>
          <w:b/>
          <w:bCs/>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Rows</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 xml:space="preserve">010 - </w:t>
            </w: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Economic functions</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functions as defined above</w:t>
            </w:r>
          </w:p>
        </w:tc>
      </w:tr>
    </w:tbl>
    <w:p w14:paraId="1B2F7A7F" w14:textId="77777777" w:rsidR="0056559D" w:rsidRPr="00D92B3C" w:rsidRDefault="0056559D" w:rsidP="0056559D">
      <w:pPr>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 of economic function</w:t>
            </w:r>
          </w:p>
          <w:p w14:paraId="47DB2666" w14:textId="77777777"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the Economic function is of the type ‘Other’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s 1.5 – 1.7, 2.6 -2.8, 3.7 – 3.9, 4.5 – 4.7, 5.5 – 5.7), a description of th</w:t>
            </w:r>
            <w:r w:rsidR="00041D41" w:rsidRPr="00D92B3C">
              <w:rPr>
                <w:rFonts w:ascii="Times New Roman" w:eastAsia="Cambria" w:hAnsi="Times New Roman" w:cs="Times New Roman"/>
                <w:color w:val="000000" w:themeColor="text1"/>
                <w:spacing w:val="-2"/>
                <w:w w:val="95"/>
                <w:sz w:val="20"/>
                <w:szCs w:val="20"/>
                <w:lang w:val="en-GB"/>
              </w:rPr>
              <w:t xml:space="preserve">at function </w:t>
            </w:r>
            <w:r w:rsidR="00CC77E8" w:rsidRPr="00D92B3C">
              <w:rPr>
                <w:rFonts w:ascii="Times New Roman" w:eastAsia="Cambria" w:hAnsi="Times New Roman" w:cs="Times New Roman"/>
                <w:color w:val="000000" w:themeColor="text1"/>
                <w:spacing w:val="-2"/>
                <w:w w:val="95"/>
                <w:sz w:val="20"/>
                <w:szCs w:val="20"/>
                <w:lang w:val="en-GB"/>
              </w:rPr>
              <w:t>shall be provided</w:t>
            </w:r>
            <w:r w:rsidR="00041D41"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Market share </w:t>
            </w:r>
          </w:p>
          <w:p w14:paraId="1CE7AB7C" w14:textId="77777777"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stimate of the market share </w:t>
            </w:r>
            <w:r w:rsidRPr="00D92B3C">
              <w:rPr>
                <w:rFonts w:ascii="Times New Roman" w:eastAsia="Cambria" w:hAnsi="Times New Roman" w:cs="Times New Roman"/>
                <w:color w:val="000000" w:themeColor="text1"/>
                <w:spacing w:val="-2"/>
                <w:w w:val="95"/>
                <w:sz w:val="20"/>
                <w:szCs w:val="20"/>
                <w:lang w:val="en-GB"/>
              </w:rPr>
              <w:t xml:space="preserve">of the institution </w:t>
            </w:r>
            <w:r w:rsidR="007110BF" w:rsidRPr="00D92B3C">
              <w:rPr>
                <w:rFonts w:ascii="Times New Roman" w:eastAsia="Cambria" w:hAnsi="Times New Roman" w:cs="Times New Roman"/>
                <w:color w:val="000000" w:themeColor="text1"/>
                <w:spacing w:val="-2"/>
                <w:w w:val="95"/>
                <w:sz w:val="20"/>
                <w:szCs w:val="20"/>
                <w:lang w:val="en-GB"/>
              </w:rPr>
              <w:t xml:space="preserve">or group </w:t>
            </w:r>
            <w:r w:rsidR="005244DF" w:rsidRPr="00D92B3C">
              <w:rPr>
                <w:rFonts w:ascii="Times New Roman" w:eastAsia="Cambria" w:hAnsi="Times New Roman" w:cs="Times New Roman"/>
                <w:color w:val="000000" w:themeColor="text1"/>
                <w:spacing w:val="-2"/>
                <w:w w:val="95"/>
                <w:sz w:val="20"/>
                <w:szCs w:val="20"/>
                <w:lang w:val="en-GB"/>
              </w:rPr>
              <w:t xml:space="preserve">for the </w:t>
            </w: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conomic function in the respective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r w:rsidR="005A61E0" w:rsidRPr="00D92B3C">
              <w:rPr>
                <w:rFonts w:ascii="Times New Roman" w:eastAsia="Cambria" w:hAnsi="Times New Roman" w:cs="Times New Roman"/>
                <w:color w:val="000000" w:themeColor="text1"/>
                <w:spacing w:val="-2"/>
                <w:w w:val="95"/>
                <w:sz w:val="20"/>
                <w:szCs w:val="20"/>
                <w:lang w:val="en-GB"/>
              </w:rPr>
              <w:t xml:space="preserve"> As a percentage </w:t>
            </w:r>
            <w:r w:rsidR="002435CD" w:rsidRPr="00D92B3C">
              <w:rPr>
                <w:rFonts w:ascii="Times New Roman" w:eastAsia="Cambria" w:hAnsi="Times New Roman" w:cs="Times New Roman"/>
                <w:color w:val="000000" w:themeColor="text1"/>
                <w:spacing w:val="-2"/>
                <w:w w:val="95"/>
                <w:sz w:val="20"/>
                <w:szCs w:val="20"/>
                <w:lang w:val="en-GB"/>
              </w:rPr>
              <w:t xml:space="preserve">of the total market in terms </w:t>
            </w:r>
            <w:r w:rsidR="00AB4520" w:rsidRPr="00D92B3C">
              <w:rPr>
                <w:rFonts w:ascii="Times New Roman" w:eastAsia="Cambria" w:hAnsi="Times New Roman" w:cs="Times New Roman"/>
                <w:color w:val="000000" w:themeColor="text1"/>
                <w:spacing w:val="-2"/>
                <w:w w:val="95"/>
                <w:sz w:val="20"/>
                <w:szCs w:val="20"/>
                <w:lang w:val="en-GB"/>
              </w:rPr>
              <w:t>the monetary amount.</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Monetary Amount</w:t>
            </w:r>
          </w:p>
          <w:p w14:paraId="58C73CFA" w14:textId="77777777"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content of this column depends on the </w:t>
            </w:r>
            <w:r w:rsidR="005244DF" w:rsidRPr="00D92B3C">
              <w:rPr>
                <w:rFonts w:ascii="Times New Roman" w:eastAsia="Cambria" w:hAnsi="Times New Roman" w:cs="Times New Roman"/>
                <w:color w:val="000000" w:themeColor="text1"/>
                <w:spacing w:val="-2"/>
                <w:w w:val="95"/>
                <w:sz w:val="20"/>
                <w:szCs w:val="20"/>
                <w:lang w:val="en-GB"/>
              </w:rPr>
              <w:t>Economic function</w:t>
            </w:r>
            <w:r w:rsidRPr="00D92B3C">
              <w:rPr>
                <w:rFonts w:ascii="Times New Roman" w:eastAsia="Cambria" w:hAnsi="Times New Roman" w:cs="Times New Roman"/>
                <w:color w:val="000000" w:themeColor="text1"/>
                <w:spacing w:val="-2"/>
                <w:w w:val="95"/>
                <w:sz w:val="20"/>
                <w:szCs w:val="20"/>
                <w:lang w:val="en-GB"/>
              </w:rPr>
              <w:t xml:space="preserve"> provided</w:t>
            </w:r>
            <w:r w:rsidR="003D4079" w:rsidRPr="00D92B3C">
              <w:rPr>
                <w:rFonts w:ascii="Times New Roman" w:eastAsia="Cambria" w:hAnsi="Times New Roman" w:cs="Times New Roman"/>
                <w:color w:val="000000" w:themeColor="text1"/>
                <w:spacing w:val="-2"/>
                <w:w w:val="95"/>
                <w:sz w:val="20"/>
                <w:szCs w:val="20"/>
                <w:lang w:val="en-GB"/>
              </w:rPr>
              <w:t>:</w:t>
            </w:r>
          </w:p>
          <w:p w14:paraId="6E7B34B5"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p>
          <w:p w14:paraId="07A2078E" w14:textId="77777777"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Carrying amount (including accrued interest)</w:t>
            </w:r>
            <w:r w:rsidR="00041D41" w:rsidRPr="00D92B3C">
              <w:rPr>
                <w:rFonts w:ascii="Times New Roman" w:eastAsia="Cambria" w:hAnsi="Times New Roman" w:cs="Times New Roman"/>
                <w:color w:val="000000" w:themeColor="text1"/>
                <w:spacing w:val="-2"/>
                <w:w w:val="95"/>
                <w:sz w:val="20"/>
                <w:szCs w:val="20"/>
                <w:lang w:val="en-GB"/>
              </w:rPr>
              <w:t xml:space="preserve"> of deposits accepted</w:t>
            </w:r>
          </w:p>
          <w:p w14:paraId="6E08998A" w14:textId="77777777"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041D41"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041D41" w:rsidRPr="00D92B3C">
              <w:rPr>
                <w:rFonts w:ascii="Times New Roman" w:eastAsia="Cambria" w:hAnsi="Times New Roman" w:cs="Times New Roman"/>
                <w:color w:val="000000" w:themeColor="text1"/>
                <w:spacing w:val="-2"/>
                <w:w w:val="95"/>
                <w:sz w:val="20"/>
                <w:szCs w:val="20"/>
                <w:lang w:val="en-GB"/>
              </w:rPr>
              <w:t xml:space="preserve"> and IV, template F </w:t>
            </w:r>
            <w:r w:rsidRPr="00D92B3C">
              <w:rPr>
                <w:rFonts w:ascii="Times New Roman" w:eastAsia="Cambria" w:hAnsi="Times New Roman" w:cs="Times New Roman"/>
                <w:color w:val="000000" w:themeColor="text1"/>
                <w:spacing w:val="-2"/>
                <w:w w:val="95"/>
                <w:sz w:val="20"/>
                <w:szCs w:val="20"/>
                <w:lang w:val="en-GB"/>
              </w:rPr>
              <w:t>08.01 and Annex V</w:t>
            </w:r>
            <w:r w:rsidR="009A498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2</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9A4988" w:rsidRPr="00D92B3C">
              <w:rPr>
                <w:rFonts w:ascii="Times New Roman" w:eastAsia="Cambria" w:hAnsi="Times New Roman" w:cs="Times New Roman"/>
                <w:color w:val="000000" w:themeColor="text1"/>
                <w:spacing w:val="-2"/>
                <w:w w:val="95"/>
                <w:sz w:val="20"/>
                <w:szCs w:val="20"/>
                <w:lang w:val="en-GB"/>
              </w:rPr>
              <w:t>97</w:t>
            </w:r>
            <w:r w:rsidRPr="00D92B3C">
              <w:rPr>
                <w:rFonts w:ascii="Times New Roman" w:eastAsia="Cambria" w:hAnsi="Times New Roman" w:cs="Times New Roman"/>
                <w:color w:val="000000" w:themeColor="text1"/>
                <w:spacing w:val="-2"/>
                <w:w w:val="95"/>
                <w:sz w:val="20"/>
                <w:szCs w:val="20"/>
                <w:lang w:val="en-GB"/>
              </w:rPr>
              <w:t>.</w:t>
            </w:r>
          </w:p>
          <w:p w14:paraId="5AF743DC"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Gross carrying amount of unimpaired and impaired loans and advances (including accrued interest). Lending stock is taken as a proxy for expected future lending. </w:t>
            </w:r>
          </w:p>
          <w:p w14:paraId="3DCB8E60"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2C4834" w:rsidRPr="00D92B3C">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2C4834" w:rsidRPr="00D92B3C">
              <w:rPr>
                <w:rFonts w:ascii="Times New Roman" w:eastAsia="Cambria" w:hAnsi="Times New Roman" w:cs="Times New Roman"/>
                <w:color w:val="000000" w:themeColor="text1"/>
                <w:spacing w:val="-2"/>
                <w:w w:val="95"/>
                <w:sz w:val="20"/>
                <w:szCs w:val="20"/>
                <w:lang w:val="en-GB"/>
              </w:rPr>
              <w:t xml:space="preserve"> and IV, template F</w:t>
            </w:r>
            <w:r w:rsidRPr="00D92B3C">
              <w:rPr>
                <w:rFonts w:ascii="Times New Roman" w:eastAsia="Cambria" w:hAnsi="Times New Roman" w:cs="Times New Roman"/>
                <w:color w:val="000000" w:themeColor="text1"/>
                <w:spacing w:val="-2"/>
                <w:w w:val="95"/>
                <w:sz w:val="20"/>
                <w:szCs w:val="20"/>
                <w:lang w:val="en-GB"/>
              </w:rPr>
              <w:t xml:space="preserve"> 04.04</w:t>
            </w:r>
            <w:r w:rsidR="00565602" w:rsidRPr="00D92B3C">
              <w:rPr>
                <w:rFonts w:ascii="Times New Roman" w:eastAsia="Cambria" w:hAnsi="Times New Roman" w:cs="Times New Roman"/>
                <w:color w:val="000000" w:themeColor="text1"/>
                <w:spacing w:val="-2"/>
                <w:w w:val="95"/>
                <w:sz w:val="20"/>
                <w:szCs w:val="20"/>
                <w:lang w:val="en-GB"/>
              </w:rPr>
              <w:t>.01</w:t>
            </w:r>
            <w:r w:rsidRPr="00D92B3C">
              <w:rPr>
                <w:rFonts w:ascii="Times New Roman" w:eastAsia="Cambria" w:hAnsi="Times New Roman" w:cs="Times New Roman"/>
                <w:color w:val="000000" w:themeColor="text1"/>
                <w:spacing w:val="-2"/>
                <w:w w:val="95"/>
                <w:sz w:val="20"/>
                <w:szCs w:val="20"/>
                <w:lang w:val="en-GB"/>
              </w:rPr>
              <w:t xml:space="preserve"> and Annex V Part </w:t>
            </w:r>
            <w:r w:rsidR="00E076A0" w:rsidRPr="00D92B3C">
              <w:rPr>
                <w:rFonts w:ascii="Times New Roman" w:eastAsia="Cambria" w:hAnsi="Times New Roman" w:cs="Times New Roman"/>
                <w:color w:val="000000" w:themeColor="text1"/>
                <w:spacing w:val="-2"/>
                <w:w w:val="95"/>
                <w:sz w:val="20"/>
                <w:szCs w:val="20"/>
                <w:lang w:val="en-GB"/>
              </w:rPr>
              <w:t>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E076A0" w:rsidRPr="00D92B3C">
              <w:rPr>
                <w:rFonts w:ascii="Times New Roman" w:eastAsia="Cambria" w:hAnsi="Times New Roman" w:cs="Times New Roman"/>
                <w:color w:val="000000" w:themeColor="text1"/>
                <w:spacing w:val="-2"/>
                <w:w w:val="95"/>
                <w:sz w:val="20"/>
                <w:szCs w:val="20"/>
                <w:lang w:val="en-GB"/>
              </w:rPr>
              <w:t>34</w:t>
            </w:r>
            <w:r w:rsidR="00437E45">
              <w:rPr>
                <w:rFonts w:ascii="Times New Roman" w:eastAsia="Cambria" w:hAnsi="Times New Roman" w:cs="Times New Roman"/>
                <w:color w:val="000000" w:themeColor="text1"/>
                <w:spacing w:val="-2"/>
                <w:w w:val="95"/>
                <w:sz w:val="20"/>
                <w:szCs w:val="20"/>
                <w:lang w:val="en-GB"/>
              </w:rPr>
              <w:t xml:space="preserve">, point </w:t>
            </w:r>
            <w:r w:rsidR="00E076A0" w:rsidRPr="00D92B3C">
              <w:rPr>
                <w:rFonts w:ascii="Times New Roman" w:eastAsia="Cambria" w:hAnsi="Times New Roman" w:cs="Times New Roman"/>
                <w:color w:val="000000" w:themeColor="text1"/>
                <w:spacing w:val="-2"/>
                <w:w w:val="95"/>
                <w:sz w:val="20"/>
                <w:szCs w:val="20"/>
                <w:lang w:val="en-GB"/>
              </w:rPr>
              <w:t>(b)</w:t>
            </w:r>
          </w:p>
          <w:p w14:paraId="4521C17B"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As a general rule</w:t>
            </w:r>
            <w:proofErr w:type="gramEnd"/>
            <w:r w:rsidRPr="00D92B3C">
              <w:rPr>
                <w:rFonts w:ascii="Times New Roman" w:eastAsia="Cambria" w:hAnsi="Times New Roman" w:cs="Times New Roman"/>
                <w:color w:val="000000" w:themeColor="text1"/>
                <w:spacing w:val="-2"/>
                <w:w w:val="95"/>
                <w:sz w:val="20"/>
                <w:szCs w:val="20"/>
                <w:lang w:val="en-GB"/>
              </w:rPr>
              <w:t xml:space="preserve">, the </w:t>
            </w:r>
            <w:r w:rsidR="005244DF" w:rsidRPr="00D92B3C">
              <w:rPr>
                <w:rFonts w:ascii="Times New Roman" w:eastAsia="Cambria" w:hAnsi="Times New Roman" w:cs="Times New Roman"/>
                <w:color w:val="000000" w:themeColor="text1"/>
                <w:spacing w:val="-2"/>
                <w:w w:val="95"/>
                <w:sz w:val="20"/>
                <w:szCs w:val="20"/>
                <w:lang w:val="en-GB"/>
              </w:rPr>
              <w:t>average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5244DF" w:rsidRPr="00D92B3C">
              <w:rPr>
                <w:rFonts w:ascii="Times New Roman" w:eastAsia="Cambria" w:hAnsi="Times New Roman" w:cs="Times New Roman"/>
                <w:color w:val="000000" w:themeColor="text1"/>
                <w:spacing w:val="-2"/>
                <w:w w:val="95"/>
                <w:sz w:val="20"/>
                <w:szCs w:val="20"/>
                <w:lang w:val="en-GB"/>
              </w:rPr>
              <w:t xml:space="preserve">. If not available, </w:t>
            </w:r>
            <w:r w:rsidRPr="00D92B3C">
              <w:rPr>
                <w:rFonts w:ascii="Times New Roman" w:eastAsia="Cambria" w:hAnsi="Times New Roman" w:cs="Times New Roman"/>
                <w:color w:val="000000" w:themeColor="text1"/>
                <w:spacing w:val="-2"/>
                <w:w w:val="95"/>
                <w:sz w:val="20"/>
                <w:szCs w:val="20"/>
                <w:lang w:val="en-GB"/>
              </w:rPr>
              <w:t>an</w:t>
            </w:r>
            <w:r w:rsidR="005244DF" w:rsidRPr="00D92B3C">
              <w:rPr>
                <w:rFonts w:ascii="Times New Roman" w:eastAsia="Cambria" w:hAnsi="Times New Roman" w:cs="Times New Roman"/>
                <w:color w:val="000000" w:themeColor="text1"/>
                <w:spacing w:val="-2"/>
                <w:w w:val="95"/>
                <w:sz w:val="20"/>
                <w:szCs w:val="20"/>
                <w:lang w:val="en-GB"/>
              </w:rPr>
              <w:t xml:space="preserve"> average 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reported</w:t>
            </w:r>
            <w:r w:rsidR="005244DF" w:rsidRPr="00D92B3C">
              <w:rPr>
                <w:rFonts w:ascii="Times New Roman" w:eastAsia="Cambria" w:hAnsi="Times New Roman" w:cs="Times New Roman"/>
                <w:color w:val="000000" w:themeColor="text1"/>
                <w:spacing w:val="-2"/>
                <w:w w:val="95"/>
                <w:sz w:val="20"/>
                <w:szCs w:val="20"/>
                <w:lang w:val="en-GB"/>
              </w:rPr>
              <w:t>.</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Specifically</w:t>
            </w:r>
            <w:proofErr w:type="gramEnd"/>
            <w:r w:rsidRPr="00D92B3C">
              <w:rPr>
                <w:rFonts w:ascii="Times New Roman" w:eastAsia="Cambria" w:hAnsi="Times New Roman" w:cs="Times New Roman"/>
                <w:color w:val="000000" w:themeColor="text1"/>
                <w:spacing w:val="-2"/>
                <w:w w:val="95"/>
                <w:sz w:val="20"/>
                <w:szCs w:val="20"/>
                <w:lang w:val="en-GB"/>
              </w:rPr>
              <w:t xml:space="preserve"> with regard to the different functions, the following measures shall be considered:</w:t>
            </w:r>
            <w:r w:rsidR="005244DF" w:rsidRPr="00D92B3C">
              <w:rPr>
                <w:rFonts w:ascii="Times New Roman" w:eastAsia="Cambria" w:hAnsi="Times New Roman" w:cs="Times New Roman"/>
                <w:color w:val="000000" w:themeColor="text1"/>
                <w:spacing w:val="-2"/>
                <w:w w:val="95"/>
                <w:sz w:val="20"/>
                <w:szCs w:val="20"/>
                <w:lang w:val="en-GB"/>
              </w:rPr>
              <w:t xml:space="preserve"> </w:t>
            </w:r>
          </w:p>
          <w:p w14:paraId="66BA4289"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(3.1 to 3.2): Value of transactions sent. </w:t>
            </w:r>
            <w:r w:rsidR="002C4834"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References: Article 4(5) of Directive 2015/2366/EC; ECB/2013/43</w:t>
            </w:r>
            <w:r w:rsidR="002C4834" w:rsidRPr="00D92B3C">
              <w:rPr>
                <w:rFonts w:ascii="Times New Roman" w:eastAsia="Cambria" w:hAnsi="Times New Roman" w:cs="Times New Roman"/>
                <w:color w:val="000000" w:themeColor="text1"/>
                <w:spacing w:val="-2"/>
                <w:w w:val="95"/>
                <w:sz w:val="20"/>
                <w:szCs w:val="20"/>
                <w:lang w:val="en-GB"/>
              </w:rPr>
              <w:t>)</w:t>
            </w:r>
          </w:p>
          <w:p w14:paraId="1297783C"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Cash services (3.3): Value of ATM transactions, as defined in ECB/2013/43 Table 5a, as well as ove</w:t>
            </w:r>
            <w:r w:rsidR="00E076A0" w:rsidRPr="00D92B3C">
              <w:rPr>
                <w:rFonts w:ascii="Times New Roman" w:eastAsia="Cambria" w:hAnsi="Times New Roman" w:cs="Times New Roman"/>
                <w:color w:val="000000" w:themeColor="text1"/>
                <w:spacing w:val="-2"/>
                <w:w w:val="95"/>
                <w:sz w:val="20"/>
                <w:szCs w:val="20"/>
                <w:lang w:val="en-GB"/>
              </w:rPr>
              <w:t>r</w:t>
            </w:r>
            <w:r w:rsidR="00B76A30">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the-counter cash withdrawals, as defined in ECB/2014/15 Table 4.</w:t>
            </w:r>
          </w:p>
          <w:p w14:paraId="57EC4FF1"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settlement services (3.4): Value of securities transfers processed on behalf of clients. This includes transactions settled with a securities settlement system or settled internally by the reporting institutions, and 'free-of-payment' transactions.</w:t>
            </w:r>
          </w:p>
          <w:p w14:paraId="1FC3A898"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CCP clearing services (3.</w:t>
            </w:r>
            <w:r w:rsidR="00AC59C6">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the positions (exposure) that the CCPs of which the institution is a member take on with the institution on behalf of its clients. Please report the average daily value of open positions related to client activity at CCPs. If not available, you may report averages over a shorter period (e.g. a few months).</w:t>
            </w:r>
          </w:p>
          <w:p w14:paraId="3027931B"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Custody services (3.</w:t>
            </w:r>
            <w:r w:rsidR="00AB207E">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 The amount of assets under custody, using fair value. Other measurement bases including nominal value may be used if fair value is not available. In those cases where the institution provides services to entities such as collective investment undertakings, pension funds, the assets concerned may be shown at the value at which these entities report the assets in their own balance sheet. Reported amounts shall include accrued interest, if appropriate.</w:t>
            </w:r>
            <w:r w:rsidR="005839C6"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Reference: F</w:t>
            </w:r>
            <w:r w:rsidR="005839C6"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III</w:t>
            </w:r>
            <w:r w:rsidR="005839C6" w:rsidRPr="00D92B3C">
              <w:rPr>
                <w:rFonts w:ascii="Times New Roman" w:eastAsia="Cambria" w:hAnsi="Times New Roman" w:cs="Times New Roman"/>
                <w:color w:val="000000" w:themeColor="text1"/>
                <w:spacing w:val="-2"/>
                <w:w w:val="95"/>
                <w:sz w:val="20"/>
                <w:szCs w:val="20"/>
                <w:lang w:val="en-GB"/>
              </w:rPr>
              <w:t xml:space="preserve"> and IV, template</w:t>
            </w:r>
            <w:r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22.02</w:t>
            </w:r>
            <w:r w:rsidR="005839C6"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w:t>
            </w:r>
            <w:r w:rsidR="005839C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5839C6" w:rsidRPr="00D92B3C">
              <w:rPr>
                <w:rFonts w:ascii="Times New Roman" w:eastAsia="Cambria" w:hAnsi="Times New Roman" w:cs="Times New Roman"/>
                <w:color w:val="000000" w:themeColor="text1"/>
                <w:spacing w:val="-2"/>
                <w:w w:val="95"/>
                <w:sz w:val="20"/>
                <w:szCs w:val="20"/>
                <w:lang w:val="en-GB"/>
              </w:rPr>
              <w:t>)</w:t>
            </w:r>
          </w:p>
          <w:p w14:paraId="79433C03"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Notional amount - Only report for derivatives (4.1-4.2): gross nominal amount of all deals concluded and not yet settled at the reference date.</w:t>
            </w:r>
            <w:r w:rsidR="005839C6" w:rsidRPr="00D92B3C">
              <w:rPr>
                <w:rFonts w:ascii="Times New Roman" w:eastAsia="Cambria" w:hAnsi="Times New Roman" w:cs="Times New Roman"/>
                <w:color w:val="000000" w:themeColor="text1"/>
                <w:spacing w:val="-2"/>
                <w:w w:val="95"/>
                <w:sz w:val="20"/>
                <w:szCs w:val="20"/>
                <w:lang w:val="en-GB"/>
              </w:rPr>
              <w:t xml:space="preserve"> </w:t>
            </w:r>
          </w:p>
          <w:p w14:paraId="080C757C" w14:textId="77777777"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 </w:t>
            </w:r>
            <w:r w:rsidR="00794E61">
              <w:rPr>
                <w:rFonts w:ascii="Times New Roman" w:eastAsia="Cambria" w:hAnsi="Times New Roman" w:cs="Times New Roman"/>
                <w:color w:val="000000" w:themeColor="text1"/>
                <w:spacing w:val="-2"/>
                <w:w w:val="95"/>
                <w:sz w:val="20"/>
                <w:szCs w:val="20"/>
                <w:lang w:val="en-GB"/>
              </w:rPr>
              <w:t>V, Part 2, paragraph 133</w:t>
            </w:r>
            <w:r w:rsidRPr="00D92B3C">
              <w:rPr>
                <w:rFonts w:ascii="Times New Roman" w:eastAsia="Cambria" w:hAnsi="Times New Roman" w:cs="Times New Roman"/>
                <w:color w:val="000000" w:themeColor="text1"/>
                <w:spacing w:val="-2"/>
                <w:w w:val="95"/>
                <w:sz w:val="20"/>
                <w:szCs w:val="20"/>
                <w:lang w:val="en-GB"/>
              </w:rPr>
              <w:t xml:space="preserve">for the definition; for the data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 III</w:t>
            </w:r>
            <w:r w:rsidR="00967033" w:rsidRPr="00D92B3C">
              <w:rPr>
                <w:rFonts w:ascii="Times New Roman" w:eastAsia="Cambria" w:hAnsi="Times New Roman" w:cs="Times New Roman"/>
                <w:color w:val="000000" w:themeColor="text1"/>
                <w:spacing w:val="-2"/>
                <w:w w:val="95"/>
                <w:sz w:val="20"/>
                <w:szCs w:val="20"/>
                <w:lang w:val="en-GB"/>
              </w:rPr>
              <w:t>; IV and V</w:t>
            </w:r>
            <w:r w:rsidRPr="00D92B3C">
              <w:rPr>
                <w:rFonts w:ascii="Times New Roman" w:eastAsia="Cambria" w:hAnsi="Times New Roman" w:cs="Times New Roman"/>
                <w:color w:val="000000" w:themeColor="text1"/>
                <w:spacing w:val="-2"/>
                <w:w w:val="95"/>
                <w:sz w:val="20"/>
                <w:szCs w:val="20"/>
                <w:lang w:val="en-GB"/>
              </w:rPr>
              <w:t>:</w:t>
            </w:r>
          </w:p>
          <w:p w14:paraId="6103DDD4"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total (4.1-4.2): T</w:t>
            </w:r>
            <w:r w:rsidR="00A325DF"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e</w:t>
            </w:r>
            <w:r w:rsidR="00E132F7" w:rsidRPr="00D92B3C">
              <w:rPr>
                <w:rFonts w:ascii="Times New Roman" w:eastAsia="Cambria" w:hAnsi="Times New Roman" w:cs="Times New Roman"/>
                <w:color w:val="000000" w:themeColor="text1"/>
                <w:spacing w:val="-2"/>
                <w:w w:val="95"/>
                <w:sz w:val="20"/>
                <w:szCs w:val="20"/>
                <w:lang w:val="en-GB"/>
              </w:rPr>
              <w:t xml:space="preserve"> F</w:t>
            </w:r>
            <w:r w:rsidRPr="00D92B3C">
              <w:rPr>
                <w:rFonts w:ascii="Times New Roman" w:eastAsia="Cambria" w:hAnsi="Times New Roman" w:cs="Times New Roman"/>
                <w:color w:val="000000" w:themeColor="text1"/>
                <w:spacing w:val="-2"/>
                <w:w w:val="95"/>
                <w:sz w:val="20"/>
                <w:szCs w:val="20"/>
                <w:lang w:val="en-GB"/>
              </w:rPr>
              <w:t xml:space="preserve"> 10.00 column 030 row 290.</w:t>
            </w:r>
          </w:p>
          <w:p w14:paraId="6C61E84D"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OTC (4.1): T</w:t>
            </w:r>
            <w:r w:rsidR="00BA7A4B"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E132F7"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10.00 column 030 rows 300+310+320.</w:t>
            </w:r>
          </w:p>
          <w:p w14:paraId="0319CD75"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Secondary market activities (4.3). Carrying amount assets - the carrying amount to be reported on the asset side of the balance sheet, including accrued interest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 1</w:t>
            </w:r>
            <w:r w:rsidR="00437E45">
              <w:rPr>
                <w:rFonts w:ascii="Times New Roman" w:eastAsia="Cambria" w:hAnsi="Times New Roman" w:cs="Times New Roman"/>
                <w:color w:val="000000" w:themeColor="text1"/>
                <w:spacing w:val="-2"/>
                <w:w w:val="95"/>
                <w:sz w:val="20"/>
                <w:szCs w:val="20"/>
                <w:lang w:val="en-GB"/>
              </w:rPr>
              <w:t xml:space="preserve">, paragraph </w:t>
            </w:r>
            <w:r w:rsidRPr="00D92B3C">
              <w:rPr>
                <w:rFonts w:ascii="Times New Roman" w:eastAsia="Cambria" w:hAnsi="Times New Roman" w:cs="Times New Roman"/>
                <w:color w:val="000000" w:themeColor="text1"/>
                <w:spacing w:val="-2"/>
                <w:w w:val="95"/>
                <w:sz w:val="20"/>
                <w:szCs w:val="20"/>
                <w:lang w:val="en-GB"/>
              </w:rPr>
              <w:t>2</w:t>
            </w:r>
            <w:r w:rsidR="00056B14"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for equity instruments and debt securities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 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16777E" w:rsidRPr="00D92B3C">
              <w:rPr>
                <w:rFonts w:ascii="Times New Roman" w:eastAsia="Cambria" w:hAnsi="Times New Roman" w:cs="Times New Roman"/>
                <w:color w:val="000000" w:themeColor="text1"/>
                <w:spacing w:val="-2"/>
                <w:w w:val="95"/>
                <w:sz w:val="20"/>
                <w:szCs w:val="20"/>
                <w:lang w:val="en-GB"/>
              </w:rPr>
              <w:t>31</w:t>
            </w:r>
            <w:r w:rsidRPr="00D92B3C">
              <w:rPr>
                <w:rFonts w:ascii="Times New Roman" w:eastAsia="Cambria" w:hAnsi="Times New Roman" w:cs="Times New Roman"/>
                <w:color w:val="000000" w:themeColor="text1"/>
                <w:spacing w:val="-2"/>
                <w:w w:val="95"/>
                <w:sz w:val="20"/>
                <w:szCs w:val="20"/>
                <w:lang w:val="en-GB"/>
              </w:rPr>
              <w:t>], classified as ‘Held for Trading’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 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1</w:t>
            </w:r>
            <w:r w:rsidRPr="00D92B3C">
              <w:rPr>
                <w:rFonts w:ascii="Times New Roman" w:eastAsia="Cambria" w:hAnsi="Times New Roman" w:cs="Times New Roman"/>
                <w:color w:val="000000" w:themeColor="text1"/>
                <w:spacing w:val="-2"/>
                <w:w w:val="95"/>
                <w:sz w:val="20"/>
                <w:szCs w:val="20"/>
                <w:lang w:val="en-GB"/>
              </w:rPr>
              <w:t>5</w:t>
            </w:r>
            <w:r w:rsidR="00437E45">
              <w:rPr>
                <w:rFonts w:ascii="Times New Roman" w:eastAsia="Cambria" w:hAnsi="Times New Roman" w:cs="Times New Roman"/>
                <w:color w:val="000000" w:themeColor="text1"/>
                <w:spacing w:val="-2"/>
                <w:w w:val="95"/>
                <w:sz w:val="20"/>
                <w:szCs w:val="20"/>
                <w:lang w:val="en-GB"/>
              </w:rPr>
              <w:t xml:space="preserve">, point </w:t>
            </w:r>
            <w:r w:rsidR="007B6248" w:rsidRPr="00D92B3C">
              <w:rPr>
                <w:rFonts w:ascii="Times New Roman" w:eastAsia="Cambria" w:hAnsi="Times New Roman" w:cs="Times New Roman"/>
                <w:color w:val="000000" w:themeColor="text1"/>
                <w:spacing w:val="-2"/>
                <w:w w:val="95"/>
                <w:sz w:val="20"/>
                <w:szCs w:val="20"/>
                <w:lang w:val="en-GB"/>
              </w:rPr>
              <w:t>(a)</w:t>
            </w:r>
            <w:r w:rsidR="00FB23FE">
              <w:rPr>
                <w:rFonts w:ascii="Times New Roman" w:eastAsia="Cambria" w:hAnsi="Times New Roman" w:cs="Times New Roman"/>
                <w:color w:val="000000" w:themeColor="text1"/>
                <w:spacing w:val="-2"/>
                <w:w w:val="95"/>
                <w:sz w:val="20"/>
                <w:szCs w:val="20"/>
                <w:lang w:val="en-GB"/>
              </w:rPr>
              <w:t xml:space="preserve"> and </w:t>
            </w:r>
            <w:r w:rsidR="00437E45">
              <w:rPr>
                <w:rFonts w:ascii="Times New Roman" w:eastAsia="Cambria" w:hAnsi="Times New Roman" w:cs="Times New Roman"/>
                <w:color w:val="000000" w:themeColor="text1"/>
                <w:spacing w:val="-2"/>
                <w:w w:val="95"/>
                <w:sz w:val="20"/>
                <w:szCs w:val="20"/>
                <w:lang w:val="en-GB"/>
              </w:rPr>
              <w:t>paragraph</w:t>
            </w:r>
            <w:r w:rsidR="003C3186">
              <w:rPr>
                <w:rFonts w:ascii="Times New Roman" w:eastAsia="Cambria" w:hAnsi="Times New Roman" w:cs="Times New Roman"/>
                <w:color w:val="000000" w:themeColor="text1"/>
                <w:spacing w:val="-2"/>
                <w:w w:val="95"/>
                <w:sz w:val="20"/>
                <w:szCs w:val="20"/>
                <w:lang w:val="en-GB"/>
              </w:rPr>
              <w:t xml:space="preserve"> </w:t>
            </w:r>
            <w:r w:rsidR="007B6248" w:rsidRPr="00D92B3C">
              <w:rPr>
                <w:rFonts w:ascii="Times New Roman" w:eastAsia="Cambria" w:hAnsi="Times New Roman" w:cs="Times New Roman"/>
                <w:color w:val="000000" w:themeColor="text1"/>
                <w:spacing w:val="-2"/>
                <w:w w:val="95"/>
                <w:sz w:val="20"/>
                <w:szCs w:val="20"/>
                <w:lang w:val="en-GB"/>
              </w:rPr>
              <w:t>16</w:t>
            </w:r>
            <w:r w:rsidR="00437E45">
              <w:rPr>
                <w:rFonts w:ascii="Times New Roman" w:eastAsia="Cambria" w:hAnsi="Times New Roman" w:cs="Times New Roman"/>
                <w:color w:val="000000" w:themeColor="text1"/>
                <w:spacing w:val="-2"/>
                <w:w w:val="95"/>
                <w:sz w:val="20"/>
                <w:szCs w:val="20"/>
                <w:lang w:val="en-GB"/>
              </w:rPr>
              <w:t>, point</w:t>
            </w:r>
            <w:r w:rsidR="003C3186">
              <w:rPr>
                <w:rFonts w:ascii="Times New Roman" w:eastAsia="Cambria" w:hAnsi="Times New Roman" w:cs="Times New Roman"/>
                <w:color w:val="000000" w:themeColor="text1"/>
                <w:spacing w:val="-2"/>
                <w:w w:val="95"/>
                <w:sz w:val="20"/>
                <w:szCs w:val="20"/>
                <w:lang w:val="en-GB"/>
              </w:rPr>
              <w:t xml:space="preserve"> </w:t>
            </w:r>
            <w:r w:rsidR="007B6248" w:rsidRPr="00D92B3C">
              <w:rPr>
                <w:rFonts w:ascii="Times New Roman" w:eastAsia="Cambria" w:hAnsi="Times New Roman" w:cs="Times New Roman"/>
                <w:color w:val="000000" w:themeColor="text1"/>
                <w:spacing w:val="-2"/>
                <w:w w:val="95"/>
                <w:sz w:val="20"/>
                <w:szCs w:val="20"/>
                <w:lang w:val="en-GB"/>
              </w:rPr>
              <w:t>(a)</w:t>
            </w:r>
            <w:r w:rsidRPr="00D92B3C">
              <w:rPr>
                <w:rFonts w:ascii="Times New Roman" w:eastAsia="Cambria" w:hAnsi="Times New Roman" w:cs="Times New Roman"/>
                <w:color w:val="000000" w:themeColor="text1"/>
                <w:spacing w:val="-2"/>
                <w:w w:val="95"/>
                <w:sz w:val="20"/>
                <w:szCs w:val="20"/>
                <w:lang w:val="en-GB"/>
              </w:rPr>
              <w:t>].</w:t>
            </w:r>
          </w:p>
          <w:p w14:paraId="0FEBC22C"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III T</w:t>
            </w:r>
            <w:r w:rsidR="00B70806"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6467E2"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04.01 column 010 rows 010+060+120.</w:t>
            </w:r>
          </w:p>
          <w:p w14:paraId="6284BC18"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Primary markets (4.4): Fee income - Fees and commissions received for involvement in the origination or issuance of securities not originated or issued by the institution.</w:t>
            </w:r>
          </w:p>
          <w:p w14:paraId="1930D8B6"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III</w:t>
            </w:r>
            <w:r w:rsidR="00170618" w:rsidRPr="00D92B3C">
              <w:rPr>
                <w:rFonts w:ascii="Times New Roman" w:eastAsia="Cambria" w:hAnsi="Times New Roman" w:cs="Times New Roman"/>
                <w:color w:val="000000" w:themeColor="text1"/>
                <w:spacing w:val="-2"/>
                <w:w w:val="95"/>
                <w:sz w:val="20"/>
                <w:szCs w:val="20"/>
                <w:lang w:val="en-GB"/>
              </w:rPr>
              <w:t>, IV</w:t>
            </w:r>
            <w:r w:rsidRPr="00D92B3C">
              <w:rPr>
                <w:rFonts w:ascii="Times New Roman" w:eastAsia="Cambria" w:hAnsi="Times New Roman" w:cs="Times New Roman"/>
                <w:color w:val="000000" w:themeColor="text1"/>
                <w:spacing w:val="-2"/>
                <w:w w:val="95"/>
                <w:sz w:val="20"/>
                <w:szCs w:val="20"/>
                <w:lang w:val="en-GB"/>
              </w:rPr>
              <w:t xml:space="preserve"> T</w:t>
            </w:r>
            <w:r w:rsidR="00170618"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92133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22.01 column 010 rows 030+180.</w:t>
            </w:r>
          </w:p>
          <w:p w14:paraId="01F6787E" w14:textId="77777777"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14:paraId="677919FE"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Use gross carrying amount</w:t>
            </w:r>
            <w:r w:rsidR="00794E61">
              <w:rPr>
                <w:rFonts w:ascii="Times New Roman" w:eastAsia="Cambria" w:hAnsi="Times New Roman" w:cs="Times New Roman"/>
                <w:color w:val="000000" w:themeColor="text1"/>
                <w:spacing w:val="-2"/>
                <w:w w:val="95"/>
                <w:sz w:val="20"/>
                <w:szCs w:val="20"/>
                <w:lang w:val="en-GB"/>
              </w:rPr>
              <w:t xml:space="preserve"> as defined in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w:t>
            </w:r>
          </w:p>
          <w:p w14:paraId="2BE7032A"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 Part</w:t>
            </w:r>
            <w:r w:rsidR="00C169F2">
              <w:rPr>
                <w:rFonts w:ascii="Times New Roman" w:eastAsia="Cambria" w:hAnsi="Times New Roman" w:cs="Times New Roman"/>
                <w:color w:val="000000" w:themeColor="text1"/>
                <w:spacing w:val="-2"/>
                <w:w w:val="95"/>
                <w:sz w:val="20"/>
                <w:szCs w:val="20"/>
                <w:lang w:val="en-GB"/>
              </w:rPr>
              <w:t xml:space="preserve"> 1, paragraph 34</w:t>
            </w:r>
            <w:r w:rsidRPr="00D92B3C">
              <w:rPr>
                <w:rFonts w:ascii="Times New Roman" w:eastAsia="Cambria" w:hAnsi="Times New Roman" w:cs="Times New Roman"/>
                <w:color w:val="000000" w:themeColor="text1"/>
                <w:spacing w:val="-2"/>
                <w:w w:val="95"/>
                <w:sz w:val="20"/>
                <w:szCs w:val="20"/>
                <w:lang w:val="en-GB"/>
              </w:rPr>
              <w:t xml:space="preserv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 III, </w:t>
            </w:r>
            <w:r w:rsidR="00514F89" w:rsidRPr="00D92B3C">
              <w:rPr>
                <w:rFonts w:ascii="Times New Roman" w:eastAsia="Cambria" w:hAnsi="Times New Roman" w:cs="Times New Roman"/>
                <w:color w:val="000000" w:themeColor="text1"/>
                <w:spacing w:val="-2"/>
                <w:w w:val="95"/>
                <w:sz w:val="20"/>
                <w:szCs w:val="20"/>
                <w:lang w:val="en-GB"/>
              </w:rPr>
              <w:t xml:space="preserve">IV, </w:t>
            </w:r>
            <w:r w:rsidRPr="00D92B3C">
              <w:rPr>
                <w:rFonts w:ascii="Times New Roman" w:eastAsia="Cambria" w:hAnsi="Times New Roman" w:cs="Times New Roman"/>
                <w:color w:val="000000" w:themeColor="text1"/>
                <w:spacing w:val="-2"/>
                <w:w w:val="95"/>
                <w:sz w:val="20"/>
                <w:szCs w:val="20"/>
                <w:lang w:val="en-GB"/>
              </w:rPr>
              <w:t>T</w:t>
            </w:r>
            <w:r w:rsidR="00170618" w:rsidRPr="00D92B3C">
              <w:rPr>
                <w:rFonts w:ascii="Times New Roman" w:eastAsia="Cambria" w:hAnsi="Times New Roman" w:cs="Times New Roman"/>
                <w:color w:val="000000" w:themeColor="text1"/>
                <w:spacing w:val="-2"/>
                <w:w w:val="95"/>
                <w:sz w:val="20"/>
                <w:szCs w:val="20"/>
                <w:lang w:val="en-GB"/>
              </w:rPr>
              <w:t>emplates</w:t>
            </w:r>
            <w:r w:rsidRPr="00D92B3C">
              <w:rPr>
                <w:rFonts w:ascii="Times New Roman" w:eastAsia="Cambria" w:hAnsi="Times New Roman" w:cs="Times New Roman"/>
                <w:color w:val="000000" w:themeColor="text1"/>
                <w:spacing w:val="-2"/>
                <w:w w:val="95"/>
                <w:sz w:val="20"/>
                <w:szCs w:val="20"/>
                <w:lang w:val="en-GB"/>
              </w:rPr>
              <w:t>:</w:t>
            </w:r>
            <w:r w:rsidR="00C169F2">
              <w:rPr>
                <w:rFonts w:ascii="Calibri" w:hAnsi="Calibri" w:cs="Calibri"/>
                <w:b/>
                <w:bCs/>
                <w:color w:val="1F497D"/>
                <w:lang w:val="en-GB"/>
              </w:rPr>
              <w:t xml:space="preserve"> </w:t>
            </w:r>
          </w:p>
          <w:p w14:paraId="58711D3A"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Borrowing (5.1):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 column 010 rows 100+110, all countries.</w:t>
            </w:r>
          </w:p>
          <w:p w14:paraId="067B120A"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Derivatives (assets) (5.2): T</w:t>
            </w:r>
            <w:r w:rsidR="001A2F10"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1A2F10"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20.04 column 010 row 010, all countries.</w:t>
            </w:r>
          </w:p>
          <w:p w14:paraId="3A6FC68D"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Lending (5.3): T</w:t>
            </w:r>
            <w:r w:rsidR="001A2F10"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1A2F10"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20.04, column 010 rows 170+180, all countries.</w:t>
            </w:r>
          </w:p>
          <w:p w14:paraId="6D20DC8C" w14:textId="77777777"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Derivatives (liabilities) (5.4):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 column 010, row 010, all countries.</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Numer</w:t>
            </w:r>
            <w:r w:rsidR="00E95D75" w:rsidRPr="00D92B3C">
              <w:rPr>
                <w:rFonts w:ascii="Times New Roman" w:hAnsi="Times New Roman" w:cs="Times New Roman"/>
                <w:b/>
                <w:bCs/>
                <w:color w:val="000000" w:themeColor="text1"/>
                <w:sz w:val="20"/>
                <w:szCs w:val="20"/>
                <w:lang w:val="en-GB"/>
              </w:rPr>
              <w:t>ic indicator</w:t>
            </w:r>
            <w:r w:rsidRPr="00D92B3C">
              <w:rPr>
                <w:rFonts w:ascii="Times New Roman" w:hAnsi="Times New Roman" w:cs="Times New Roman"/>
                <w:b/>
                <w:bCs/>
                <w:color w:val="000000" w:themeColor="text1"/>
                <w:sz w:val="20"/>
                <w:szCs w:val="20"/>
                <w:lang w:val="en-GB"/>
              </w:rPr>
              <w:t xml:space="preserve"> </w:t>
            </w:r>
          </w:p>
          <w:p w14:paraId="3B51F008" w14:textId="77777777"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content of this column depends on the Economic function provided.</w:t>
            </w:r>
          </w:p>
          <w:p w14:paraId="517223A5"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Deposits </w:t>
            </w:r>
          </w:p>
          <w:p w14:paraId="22CE4863" w14:textId="77777777"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which deposited the values reported in monetary amount. If one client uses more than one deposit product/ account, the client </w:t>
            </w:r>
            <w:r w:rsidR="00F01313"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14:paraId="5EBBB077"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14:paraId="616DAF67" w14:textId="77777777"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If a client is using multiple loan products / accounts, the client </w:t>
            </w:r>
            <w:r w:rsidR="0082282D"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14:paraId="47EEEB05"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14:paraId="33BAE82C" w14:textId="77777777"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As a general rule</w:t>
            </w:r>
            <w:proofErr w:type="gramEnd"/>
            <w:r w:rsidRPr="00D92B3C">
              <w:rPr>
                <w:rFonts w:ascii="Times New Roman" w:eastAsia="Cambria" w:hAnsi="Times New Roman" w:cs="Times New Roman"/>
                <w:color w:val="000000" w:themeColor="text1"/>
                <w:spacing w:val="-2"/>
                <w:w w:val="95"/>
                <w:sz w:val="20"/>
                <w:szCs w:val="20"/>
                <w:lang w:val="en-GB"/>
              </w:rPr>
              <w:t xml:space="preserve">, the </w:t>
            </w:r>
            <w:r w:rsidR="005244DF" w:rsidRPr="00D92B3C">
              <w:rPr>
                <w:rFonts w:ascii="Times New Roman" w:eastAsia="Cambria" w:hAnsi="Times New Roman" w:cs="Times New Roman"/>
                <w:color w:val="000000" w:themeColor="text1"/>
                <w:spacing w:val="-2"/>
                <w:w w:val="95"/>
                <w:sz w:val="20"/>
                <w:szCs w:val="20"/>
                <w:lang w:val="en-GB"/>
              </w:rPr>
              <w:t>averages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5244DF" w:rsidRPr="00D92B3C">
              <w:rPr>
                <w:rFonts w:ascii="Times New Roman" w:eastAsia="Cambria" w:hAnsi="Times New Roman" w:cs="Times New Roman"/>
                <w:color w:val="000000" w:themeColor="text1"/>
                <w:spacing w:val="-2"/>
                <w:w w:val="95"/>
                <w:sz w:val="20"/>
                <w:szCs w:val="20"/>
                <w:lang w:val="en-GB"/>
              </w:rPr>
              <w:t>. If not available, averages 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provided</w:t>
            </w:r>
            <w:r w:rsidR="005244DF" w:rsidRPr="00D92B3C">
              <w:rPr>
                <w:rFonts w:ascii="Times New Roman" w:eastAsia="Cambria" w:hAnsi="Times New Roman" w:cs="Times New Roman"/>
                <w:color w:val="000000" w:themeColor="text1"/>
                <w:spacing w:val="-2"/>
                <w:w w:val="95"/>
                <w:sz w:val="20"/>
                <w:szCs w:val="20"/>
                <w:lang w:val="en-GB"/>
              </w:rPr>
              <w:t xml:space="preserve">. </w:t>
            </w:r>
          </w:p>
          <w:p w14:paraId="2469B328" w14:textId="77777777"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proofErr w:type="gramStart"/>
            <w:r w:rsidRPr="00D92B3C">
              <w:rPr>
                <w:rFonts w:ascii="Times New Roman" w:eastAsia="Cambria" w:hAnsi="Times New Roman" w:cs="Times New Roman"/>
                <w:color w:val="000000" w:themeColor="text1"/>
                <w:spacing w:val="-2"/>
                <w:w w:val="95"/>
                <w:sz w:val="20"/>
                <w:szCs w:val="20"/>
                <w:lang w:val="en-GB"/>
              </w:rPr>
              <w:t>Specifically</w:t>
            </w:r>
            <w:proofErr w:type="gramEnd"/>
            <w:r w:rsidRPr="00D92B3C">
              <w:rPr>
                <w:rFonts w:ascii="Times New Roman" w:eastAsia="Cambria" w:hAnsi="Times New Roman" w:cs="Times New Roman"/>
                <w:color w:val="000000" w:themeColor="text1"/>
                <w:spacing w:val="-2"/>
                <w:w w:val="95"/>
                <w:sz w:val="20"/>
                <w:szCs w:val="20"/>
                <w:lang w:val="en-GB"/>
              </w:rPr>
              <w:t xml:space="preserve"> with regard to the different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 xml:space="preserve">s, the following measures shall be </w:t>
            </w:r>
            <w:r w:rsidR="00DC3084" w:rsidRPr="00D92B3C">
              <w:rPr>
                <w:rFonts w:ascii="Times New Roman" w:eastAsia="Cambria" w:hAnsi="Times New Roman" w:cs="Times New Roman"/>
                <w:color w:val="000000" w:themeColor="text1"/>
                <w:spacing w:val="-2"/>
                <w:w w:val="95"/>
                <w:sz w:val="20"/>
                <w:szCs w:val="20"/>
                <w:lang w:val="en-GB"/>
              </w:rPr>
              <w:t>used</w:t>
            </w:r>
            <w:r w:rsidRPr="00D92B3C">
              <w:rPr>
                <w:rFonts w:ascii="Times New Roman" w:eastAsia="Cambria" w:hAnsi="Times New Roman" w:cs="Times New Roman"/>
                <w:color w:val="000000" w:themeColor="text1"/>
                <w:spacing w:val="-2"/>
                <w:w w:val="95"/>
                <w:sz w:val="20"/>
                <w:szCs w:val="20"/>
                <w:lang w:val="en-GB"/>
              </w:rPr>
              <w:t>:</w:t>
            </w:r>
          </w:p>
          <w:p w14:paraId="060AD0D7"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(3.1-3.2): Number of transactions </w:t>
            </w:r>
            <w:r w:rsidR="0003554A" w:rsidRPr="00D92B3C">
              <w:rPr>
                <w:rFonts w:ascii="Times New Roman" w:eastAsia="Cambria" w:hAnsi="Times New Roman" w:cs="Times New Roman"/>
                <w:color w:val="000000" w:themeColor="text1"/>
                <w:spacing w:val="-2"/>
                <w:w w:val="95"/>
                <w:sz w:val="20"/>
                <w:szCs w:val="20"/>
                <w:lang w:val="en-GB"/>
              </w:rPr>
              <w:t>made</w:t>
            </w:r>
            <w:r w:rsidR="007E5DC1"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p w14:paraId="67FA6A45"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Article 4(5) of EU Directive 2015/2366/EC; ECB/2013/43.</w:t>
            </w:r>
          </w:p>
          <w:p w14:paraId="0CCBD2AE"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Cash services (3.3): Number of ATM transactions, as defined in ECB/2013/43 Table 5a, as well as </w:t>
            </w:r>
            <w:proofErr w:type="spellStart"/>
            <w:r w:rsidRPr="00D92B3C">
              <w:rPr>
                <w:rFonts w:ascii="Times New Roman" w:eastAsia="Cambria" w:hAnsi="Times New Roman" w:cs="Times New Roman"/>
                <w:color w:val="000000" w:themeColor="text1"/>
                <w:spacing w:val="-2"/>
                <w:w w:val="95"/>
                <w:sz w:val="20"/>
                <w:szCs w:val="20"/>
                <w:lang w:val="en-GB"/>
              </w:rPr>
              <w:t>ovethe</w:t>
            </w:r>
            <w:proofErr w:type="spellEnd"/>
            <w:r w:rsidRPr="00D92B3C">
              <w:rPr>
                <w:rFonts w:ascii="Times New Roman" w:eastAsia="Cambria" w:hAnsi="Times New Roman" w:cs="Times New Roman"/>
                <w:color w:val="000000" w:themeColor="text1"/>
                <w:spacing w:val="-2"/>
                <w:w w:val="95"/>
                <w:sz w:val="20"/>
                <w:szCs w:val="20"/>
                <w:lang w:val="en-GB"/>
              </w:rPr>
              <w:t>-counter cash withdrawals, as defined in ECB/2014/15 Table 4.</w:t>
            </w:r>
          </w:p>
          <w:p w14:paraId="025E091F" w14:textId="77777777"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settlement services (3.4): Number of securities transfer transactions processed on behalf of clients. This includes transactions settled with a securities settlement system or settled internal</w:t>
            </w:r>
            <w:r w:rsidR="007E5DC1" w:rsidRPr="00D92B3C">
              <w:rPr>
                <w:rFonts w:ascii="Times New Roman" w:eastAsia="Cambria" w:hAnsi="Times New Roman" w:cs="Times New Roman"/>
                <w:color w:val="000000" w:themeColor="text1"/>
                <w:spacing w:val="-2"/>
                <w:w w:val="95"/>
                <w:sz w:val="20"/>
                <w:szCs w:val="20"/>
                <w:lang w:val="en-GB"/>
              </w:rPr>
              <w:t>ly by the reporting institution or group</w:t>
            </w:r>
            <w:r w:rsidRPr="00D92B3C">
              <w:rPr>
                <w:rFonts w:ascii="Times New Roman" w:eastAsia="Cambria" w:hAnsi="Times New Roman" w:cs="Times New Roman"/>
                <w:color w:val="000000" w:themeColor="text1"/>
                <w:spacing w:val="-2"/>
                <w:w w:val="95"/>
                <w:sz w:val="20"/>
                <w:szCs w:val="20"/>
                <w:lang w:val="en-GB"/>
              </w:rPr>
              <w:t>, and 'free-of-payment' transactions.</w:t>
            </w:r>
          </w:p>
          <w:p w14:paraId="6C90AEAB"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14:paraId="0589D01C" w14:textId="77777777"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Number of counterparties OR transactions. For derivatives (4.1-4.2) and secondary market instruments (4.3), total number of counterparties. For primary markets (4.4), total number of underwritten transactions.</w:t>
            </w:r>
          </w:p>
          <w:p w14:paraId="130181A4" w14:textId="77777777"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14:paraId="3BD71E49" w14:textId="77777777"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Total number of counterparties. If one counterparty has more than one account and/or more than one transaction, the counterparty shall be counted only once.</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Impact on market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Estimated impact of a sudden discontinuation of the function on third parties, financial </w:t>
            </w:r>
            <w:proofErr w:type="gramStart"/>
            <w:r w:rsidRPr="00D92B3C">
              <w:rPr>
                <w:rFonts w:ascii="Times New Roman" w:eastAsia="Cambria" w:hAnsi="Times New Roman" w:cs="Times New Roman"/>
                <w:color w:val="000000" w:themeColor="text1"/>
                <w:spacing w:val="-2"/>
                <w:w w:val="95"/>
                <w:sz w:val="20"/>
                <w:szCs w:val="20"/>
                <w:lang w:val="en-GB"/>
              </w:rPr>
              <w:t>markets</w:t>
            </w:r>
            <w:proofErr w:type="gramEnd"/>
            <w:r w:rsidRPr="00D92B3C">
              <w:rPr>
                <w:rFonts w:ascii="Times New Roman" w:eastAsia="Cambria" w:hAnsi="Times New Roman" w:cs="Times New Roman"/>
                <w:color w:val="000000" w:themeColor="text1"/>
                <w:spacing w:val="-2"/>
                <w:w w:val="95"/>
                <w:sz w:val="20"/>
                <w:szCs w:val="20"/>
                <w:lang w:val="en-GB"/>
              </w:rPr>
              <w:t xml:space="preserve"> and the real economy, taking into account the size, market share</w:t>
            </w:r>
            <w:r w:rsidR="001039D4" w:rsidRPr="00D92B3C">
              <w:rPr>
                <w:rFonts w:ascii="Times New Roman" w:eastAsia="Cambria" w:hAnsi="Times New Roman" w:cs="Times New Roman"/>
                <w:color w:val="000000" w:themeColor="text1"/>
                <w:spacing w:val="-2"/>
                <w:w w:val="95"/>
                <w:sz w:val="20"/>
                <w:szCs w:val="20"/>
                <w:lang w:val="en-GB"/>
              </w:rPr>
              <w:t xml:space="preserve"> in the </w:t>
            </w:r>
            <w:r w:rsidR="000165E9" w:rsidRPr="00D92B3C">
              <w:rPr>
                <w:rFonts w:ascii="Times New Roman" w:eastAsia="Cambria" w:hAnsi="Times New Roman" w:cs="Times New Roman"/>
                <w:color w:val="000000" w:themeColor="text1"/>
                <w:spacing w:val="-2"/>
                <w:w w:val="95"/>
                <w:sz w:val="20"/>
                <w:szCs w:val="20"/>
                <w:lang w:val="en-GB"/>
              </w:rPr>
              <w:t>country</w:t>
            </w:r>
            <w:r w:rsidRPr="00D92B3C">
              <w:rPr>
                <w:rFonts w:ascii="Times New Roman" w:eastAsia="Cambria" w:hAnsi="Times New Roman" w:cs="Times New Roman"/>
                <w:color w:val="000000" w:themeColor="text1"/>
                <w:spacing w:val="-2"/>
                <w:w w:val="95"/>
                <w:sz w:val="20"/>
                <w:szCs w:val="20"/>
                <w:lang w:val="en-GB"/>
              </w:rPr>
              <w:t>, external and internal interconnectedness, complexity, and cross-border activities of the institution.</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assessment s</w:t>
            </w:r>
            <w:r w:rsidR="006F2EF0" w:rsidRPr="00D92B3C">
              <w:rPr>
                <w:rFonts w:ascii="Times New Roman" w:eastAsia="Cambria" w:hAnsi="Times New Roman" w:cs="Times New Roman"/>
                <w:color w:val="000000" w:themeColor="text1"/>
                <w:spacing w:val="-2"/>
                <w:w w:val="95"/>
                <w:sz w:val="20"/>
                <w:szCs w:val="20"/>
                <w:lang w:val="en-GB"/>
              </w:rPr>
              <w:t>hall</w:t>
            </w:r>
            <w:r w:rsidRPr="00D92B3C">
              <w:rPr>
                <w:rFonts w:ascii="Times New Roman" w:eastAsia="Cambria" w:hAnsi="Times New Roman" w:cs="Times New Roman"/>
                <w:color w:val="000000" w:themeColor="text1"/>
                <w:spacing w:val="-2"/>
                <w:w w:val="95"/>
                <w:sz w:val="20"/>
                <w:szCs w:val="20"/>
                <w:lang w:val="en-GB"/>
              </w:rPr>
              <w:t xml:space="preserve"> be expressed qualitatively as ‘High (H)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Medium-High (MH)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Medium-Low (ML)</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Low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w:t>
            </w:r>
            <w:r w:rsidR="00E95D75" w:rsidRPr="00D92B3C">
              <w:rPr>
                <w:rFonts w:ascii="Times New Roman" w:eastAsia="Cambria" w:hAnsi="Times New Roman" w:cs="Times New Roman"/>
                <w:color w:val="000000" w:themeColor="text1"/>
                <w:spacing w:val="-2"/>
                <w:w w:val="95"/>
                <w:sz w:val="20"/>
                <w:szCs w:val="20"/>
                <w:lang w:val="en-GB"/>
              </w:rPr>
              <w:t xml:space="preserve"> shall be selected</w:t>
            </w:r>
            <w:r w:rsidRPr="00D92B3C">
              <w:rPr>
                <w:rFonts w:ascii="Times New Roman" w:eastAsia="Cambria" w:hAnsi="Times New Roman" w:cs="Times New Roman"/>
                <w:color w:val="000000" w:themeColor="text1"/>
                <w:spacing w:val="-2"/>
                <w:w w:val="95"/>
                <w:sz w:val="20"/>
                <w:szCs w:val="20"/>
                <w:lang w:val="en-GB"/>
              </w:rPr>
              <w:t xml:space="preserve"> if the discontinuation has a major impact on the national market; ‘MH’ if the impact is significant; ‘ML’ if the impact is </w:t>
            </w:r>
            <w:proofErr w:type="gramStart"/>
            <w:r w:rsidRPr="00D92B3C">
              <w:rPr>
                <w:rFonts w:ascii="Times New Roman" w:eastAsia="Cambria" w:hAnsi="Times New Roman" w:cs="Times New Roman"/>
                <w:color w:val="000000" w:themeColor="text1"/>
                <w:spacing w:val="-2"/>
                <w:w w:val="95"/>
                <w:sz w:val="20"/>
                <w:szCs w:val="20"/>
                <w:lang w:val="en-GB"/>
              </w:rPr>
              <w:t>material, but</w:t>
            </w:r>
            <w:proofErr w:type="gramEnd"/>
            <w:r w:rsidRPr="00D92B3C">
              <w:rPr>
                <w:rFonts w:ascii="Times New Roman" w:eastAsia="Cambria" w:hAnsi="Times New Roman" w:cs="Times New Roman"/>
                <w:color w:val="000000" w:themeColor="text1"/>
                <w:spacing w:val="-2"/>
                <w:w w:val="95"/>
                <w:sz w:val="20"/>
                <w:szCs w:val="20"/>
                <w:lang w:val="en-GB"/>
              </w:rPr>
              <w:t xml:space="preserve"> limited; and ‘L’ if the impact is low.</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Substitutability</w:t>
            </w:r>
          </w:p>
          <w:p w14:paraId="4FC51EEB" w14:textId="777777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lang w:val="en-GB"/>
              </w:rPr>
            </w:pPr>
            <w:r w:rsidRPr="00D05086">
              <w:rPr>
                <w:rFonts w:ascii="Times New Roman" w:hAnsi="Times New Roman" w:cs="Times New Roman"/>
                <w:bCs/>
                <w:color w:val="000000" w:themeColor="text1"/>
                <w:sz w:val="20"/>
                <w:szCs w:val="20"/>
                <w:lang w:val="en-GB"/>
              </w:rPr>
              <w:t xml:space="preserve">Article 6(3) of </w:t>
            </w:r>
            <w:r w:rsidR="00297785" w:rsidRPr="00D92B3C">
              <w:rPr>
                <w:rFonts w:ascii="Times New Roman" w:hAnsi="Times New Roman" w:cs="Times New Roman"/>
                <w:bCs/>
                <w:color w:val="000000" w:themeColor="text1"/>
                <w:sz w:val="20"/>
                <w:szCs w:val="20"/>
                <w:lang w:val="en-GB"/>
              </w:rPr>
              <w:t>D</w:t>
            </w:r>
            <w:r w:rsidRPr="00D05086">
              <w:rPr>
                <w:rFonts w:ascii="Times New Roman" w:hAnsi="Times New Roman" w:cs="Times New Roman"/>
                <w:bCs/>
                <w:color w:val="000000" w:themeColor="text1"/>
                <w:sz w:val="20"/>
                <w:szCs w:val="20"/>
                <w:lang w:val="en-GB"/>
              </w:rPr>
              <w:t>elegated regulation (EU) 2016/778</w:t>
            </w:r>
            <w:r w:rsidR="00297785" w:rsidRPr="00D92B3C">
              <w:rPr>
                <w:rFonts w:ascii="Times New Roman" w:hAnsi="Times New Roman" w:cs="Times New Roman"/>
                <w:bCs/>
                <w:color w:val="000000" w:themeColor="text1"/>
                <w:sz w:val="20"/>
                <w:szCs w:val="20"/>
                <w:lang w:val="en-GB"/>
              </w:rPr>
              <w:t>.</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function is considered substitutable where it can be replaced in an acceptable manner and within a reasonable timeframe</w:t>
            </w:r>
            <w:r w:rsidR="005C387C" w:rsidRPr="00D92B3C">
              <w:rPr>
                <w:rFonts w:ascii="Times New Roman" w:eastAsia="Cambria" w:hAnsi="Times New Roman" w:cs="Times New Roman"/>
                <w:color w:val="000000" w:themeColor="text1"/>
                <w:spacing w:val="-2"/>
                <w:w w:val="95"/>
                <w:sz w:val="20"/>
                <w:szCs w:val="20"/>
                <w:lang w:val="en-GB"/>
              </w:rPr>
              <w:t xml:space="preserve"> thereby avoiding systemic problems for the real economy and the financial markets</w:t>
            </w:r>
            <w:r w:rsidRPr="00D92B3C">
              <w:rPr>
                <w:rFonts w:ascii="Times New Roman" w:eastAsia="Cambria" w:hAnsi="Times New Roman" w:cs="Times New Roman"/>
                <w:color w:val="000000" w:themeColor="text1"/>
                <w:spacing w:val="-2"/>
                <w:w w:val="95"/>
                <w:sz w:val="20"/>
                <w:szCs w:val="20"/>
                <w:lang w:val="en-GB"/>
              </w:rPr>
              <w:t>.</w:t>
            </w:r>
            <w:r w:rsidR="00955D42" w:rsidRPr="00D92B3C">
              <w:rPr>
                <w:rFonts w:ascii="Times New Roman" w:eastAsia="Cambria" w:hAnsi="Times New Roman" w:cs="Times New Roman"/>
                <w:color w:val="000000" w:themeColor="text1"/>
                <w:spacing w:val="-2"/>
                <w:w w:val="95"/>
                <w:sz w:val="20"/>
                <w:szCs w:val="20"/>
                <w:lang w:val="en-GB"/>
              </w:rPr>
              <w:t xml:space="preserve"> </w:t>
            </w:r>
            <w:r w:rsidR="00081C27" w:rsidRPr="00D92B3C">
              <w:rPr>
                <w:rFonts w:ascii="Times New Roman" w:eastAsia="Cambria" w:hAnsi="Times New Roman" w:cs="Times New Roman"/>
                <w:color w:val="000000" w:themeColor="text1"/>
                <w:spacing w:val="-2"/>
                <w:w w:val="95"/>
                <w:sz w:val="20"/>
                <w:szCs w:val="20"/>
                <w:lang w:val="en-GB"/>
              </w:rPr>
              <w:t xml:space="preserve">The following shall be </w:t>
            </w:r>
            <w:proofErr w:type="gramStart"/>
            <w:r w:rsidR="00081C27" w:rsidRPr="00D92B3C">
              <w:rPr>
                <w:rFonts w:ascii="Times New Roman" w:eastAsia="Cambria" w:hAnsi="Times New Roman" w:cs="Times New Roman"/>
                <w:color w:val="000000" w:themeColor="text1"/>
                <w:spacing w:val="-2"/>
                <w:w w:val="95"/>
                <w:sz w:val="20"/>
                <w:szCs w:val="20"/>
                <w:lang w:val="en-GB"/>
              </w:rPr>
              <w:t>taken into account</w:t>
            </w:r>
            <w:proofErr w:type="gramEnd"/>
            <w:r w:rsidR="00081C27" w:rsidRPr="00D92B3C">
              <w:rPr>
                <w:rFonts w:ascii="Times New Roman" w:eastAsia="Cambria" w:hAnsi="Times New Roman" w:cs="Times New Roman"/>
                <w:color w:val="000000" w:themeColor="text1"/>
                <w:spacing w:val="-2"/>
                <w:w w:val="95"/>
                <w:sz w:val="20"/>
                <w:szCs w:val="20"/>
                <w:lang w:val="en-GB"/>
              </w:rPr>
              <w:t>:</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 the structure of the market for that function and the availability of substitute </w:t>
            </w:r>
            <w:proofErr w:type="gramStart"/>
            <w:r w:rsidRPr="00D92B3C">
              <w:rPr>
                <w:rFonts w:ascii="Times New Roman" w:eastAsia="Cambria" w:hAnsi="Times New Roman" w:cs="Times New Roman"/>
                <w:color w:val="000000" w:themeColor="text1"/>
                <w:spacing w:val="-2"/>
                <w:w w:val="95"/>
                <w:sz w:val="20"/>
                <w:szCs w:val="20"/>
                <w:lang w:val="en-GB"/>
              </w:rPr>
              <w:t>providers;</w:t>
            </w:r>
            <w:proofErr w:type="gramEnd"/>
            <w:r w:rsidRPr="00D92B3C">
              <w:rPr>
                <w:rFonts w:ascii="Times New Roman" w:eastAsia="Cambria" w:hAnsi="Times New Roman" w:cs="Times New Roman"/>
                <w:color w:val="000000" w:themeColor="text1"/>
                <w:spacing w:val="-2"/>
                <w:w w:val="95"/>
                <w:sz w:val="20"/>
                <w:szCs w:val="20"/>
                <w:lang w:val="en-GB"/>
              </w:rPr>
              <w:t xml:space="preserve">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 the ability of other providers in terms of capacity, the requirements for performing the function, and potential barriers to entry or </w:t>
            </w:r>
            <w:proofErr w:type="gramStart"/>
            <w:r w:rsidRPr="00D92B3C">
              <w:rPr>
                <w:rFonts w:ascii="Times New Roman" w:eastAsia="Cambria" w:hAnsi="Times New Roman" w:cs="Times New Roman"/>
                <w:color w:val="000000" w:themeColor="text1"/>
                <w:spacing w:val="-2"/>
                <w:w w:val="95"/>
                <w:sz w:val="20"/>
                <w:szCs w:val="20"/>
                <w:lang w:val="en-GB"/>
              </w:rPr>
              <w:t>expansion;</w:t>
            </w:r>
            <w:proofErr w:type="gramEnd"/>
            <w:r w:rsidRPr="00D92B3C">
              <w:rPr>
                <w:rFonts w:ascii="Times New Roman" w:eastAsia="Cambria" w:hAnsi="Times New Roman" w:cs="Times New Roman"/>
                <w:color w:val="000000" w:themeColor="text1"/>
                <w:spacing w:val="-2"/>
                <w:w w:val="95"/>
                <w:sz w:val="20"/>
                <w:szCs w:val="20"/>
                <w:lang w:val="en-GB"/>
              </w:rPr>
              <w:t xml:space="preserve">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 the incentive of other providers to take on these </w:t>
            </w:r>
            <w:proofErr w:type="gramStart"/>
            <w:r w:rsidRPr="00D92B3C">
              <w:rPr>
                <w:rFonts w:ascii="Times New Roman" w:eastAsia="Cambria" w:hAnsi="Times New Roman" w:cs="Times New Roman"/>
                <w:color w:val="000000" w:themeColor="text1"/>
                <w:spacing w:val="-2"/>
                <w:w w:val="95"/>
                <w:sz w:val="20"/>
                <w:szCs w:val="20"/>
                <w:lang w:val="en-GB"/>
              </w:rPr>
              <w:t>activities;</w:t>
            </w:r>
            <w:proofErr w:type="gramEnd"/>
            <w:r w:rsidRPr="00D92B3C">
              <w:rPr>
                <w:rFonts w:ascii="Times New Roman" w:eastAsia="Cambria" w:hAnsi="Times New Roman" w:cs="Times New Roman"/>
                <w:color w:val="000000" w:themeColor="text1"/>
                <w:spacing w:val="-2"/>
                <w:w w:val="95"/>
                <w:sz w:val="20"/>
                <w:szCs w:val="20"/>
                <w:lang w:val="en-GB"/>
              </w:rPr>
              <w:t xml:space="preserve">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 the time required by users of the service to move to the new service provider and costs of that move, the time required for other competitors to take over the functions and whether that time is sufficient to prevent significant disruption depending on the type of service.</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assessment </w:t>
            </w:r>
            <w:r w:rsidR="00711413">
              <w:rPr>
                <w:rFonts w:ascii="Times New Roman" w:eastAsia="Cambria" w:hAnsi="Times New Roman" w:cs="Times New Roman"/>
                <w:color w:val="000000" w:themeColor="text1"/>
                <w:spacing w:val="-2"/>
                <w:w w:val="95"/>
                <w:sz w:val="20"/>
                <w:szCs w:val="20"/>
                <w:lang w:val="en-GB"/>
              </w:rPr>
              <w:t>shall</w:t>
            </w:r>
            <w:r w:rsidRPr="00D92B3C">
              <w:rPr>
                <w:rFonts w:ascii="Times New Roman" w:eastAsia="Cambria" w:hAnsi="Times New Roman" w:cs="Times New Roman"/>
                <w:color w:val="000000" w:themeColor="text1"/>
                <w:spacing w:val="-2"/>
                <w:w w:val="95"/>
                <w:sz w:val="20"/>
                <w:szCs w:val="20"/>
                <w:lang w:val="en-GB"/>
              </w:rPr>
              <w:t xml:space="preserve"> be expressed qualitatively as ‘High (H)’, ‘Medium-High (MH)’, ‘Medium-Low (ML)’ or Low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H’ shall be selected if a function can easily be provided by another bank under comparable conditions within a reasonable </w:t>
            </w:r>
            <w:proofErr w:type="gramStart"/>
            <w:r w:rsidRPr="00D92B3C">
              <w:rPr>
                <w:rFonts w:ascii="Times New Roman" w:eastAsia="Cambria" w:hAnsi="Times New Roman" w:cs="Times New Roman"/>
                <w:color w:val="000000" w:themeColor="text1"/>
                <w:spacing w:val="-2"/>
                <w:w w:val="95"/>
                <w:sz w:val="20"/>
                <w:szCs w:val="20"/>
                <w:lang w:val="en-GB"/>
              </w:rPr>
              <w:t>timeframe;</w:t>
            </w:r>
            <w:proofErr w:type="gramEnd"/>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 ‘L’ </w:t>
            </w:r>
            <w:proofErr w:type="gramStart"/>
            <w:r w:rsidRPr="00D92B3C">
              <w:rPr>
                <w:rFonts w:ascii="Times New Roman" w:eastAsia="Cambria" w:hAnsi="Times New Roman" w:cs="Times New Roman"/>
                <w:color w:val="000000" w:themeColor="text1"/>
                <w:spacing w:val="-2"/>
                <w:w w:val="95"/>
                <w:sz w:val="20"/>
                <w:szCs w:val="20"/>
                <w:lang w:val="en-GB"/>
              </w:rPr>
              <w:t>if  a</w:t>
            </w:r>
            <w:proofErr w:type="gramEnd"/>
            <w:r w:rsidRPr="00D92B3C">
              <w:rPr>
                <w:rFonts w:ascii="Times New Roman" w:eastAsia="Cambria" w:hAnsi="Times New Roman" w:cs="Times New Roman"/>
                <w:color w:val="000000" w:themeColor="text1"/>
                <w:spacing w:val="-2"/>
                <w:w w:val="95"/>
                <w:sz w:val="20"/>
                <w:szCs w:val="20"/>
                <w:lang w:val="en-GB"/>
              </w:rPr>
              <w:t xml:space="preserve"> function cannot be easily or rapidly substituted; </w:t>
            </w:r>
          </w:p>
          <w:p w14:paraId="54BD2E88"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‘MH’ and ‘ML’ for intermediate cases </w:t>
            </w:r>
            <w:proofErr w:type="gramStart"/>
            <w:r w:rsidRPr="00D92B3C">
              <w:rPr>
                <w:rFonts w:ascii="Times New Roman" w:eastAsia="Cambria" w:hAnsi="Times New Roman" w:cs="Times New Roman"/>
                <w:color w:val="000000" w:themeColor="text1"/>
                <w:spacing w:val="-2"/>
                <w:w w:val="95"/>
                <w:sz w:val="20"/>
                <w:szCs w:val="20"/>
                <w:lang w:val="en-GB"/>
              </w:rPr>
              <w:t>taking into account</w:t>
            </w:r>
            <w:proofErr w:type="gramEnd"/>
            <w:r w:rsidRPr="00D92B3C">
              <w:rPr>
                <w:rFonts w:ascii="Times New Roman" w:eastAsia="Cambria" w:hAnsi="Times New Roman" w:cs="Times New Roman"/>
                <w:color w:val="000000" w:themeColor="text1"/>
                <w:spacing w:val="-2"/>
                <w:w w:val="95"/>
                <w:sz w:val="20"/>
                <w:szCs w:val="20"/>
                <w:lang w:val="en-GB"/>
              </w:rPr>
              <w:t xml:space="preserve"> different dimensions (e.g. market share, market concentration, time to substitution, </w:t>
            </w:r>
            <w:r w:rsidR="008E0043">
              <w:rPr>
                <w:rFonts w:ascii="Times New Roman" w:eastAsia="Cambria" w:hAnsi="Times New Roman" w:cs="Times New Roman"/>
                <w:color w:val="000000" w:themeColor="text1"/>
                <w:spacing w:val="-2"/>
                <w:w w:val="95"/>
                <w:sz w:val="20"/>
                <w:szCs w:val="20"/>
                <w:lang w:val="en-GB"/>
              </w:rPr>
              <w:t xml:space="preserve">as well as </w:t>
            </w:r>
            <w:r w:rsidRPr="00D92B3C">
              <w:rPr>
                <w:rFonts w:ascii="Times New Roman" w:eastAsia="Cambria" w:hAnsi="Times New Roman" w:cs="Times New Roman"/>
                <w:color w:val="000000" w:themeColor="text1"/>
                <w:spacing w:val="-2"/>
                <w:w w:val="95"/>
                <w:sz w:val="20"/>
                <w:szCs w:val="20"/>
                <w:lang w:val="en-GB"/>
              </w:rPr>
              <w:t>legal barriers</w:t>
            </w:r>
            <w:r w:rsidR="008E0043">
              <w:rPr>
                <w:rFonts w:ascii="Times New Roman" w:eastAsia="Cambria" w:hAnsi="Times New Roman" w:cs="Times New Roman"/>
                <w:color w:val="000000" w:themeColor="text1"/>
                <w:spacing w:val="-2"/>
                <w:w w:val="95"/>
                <w:sz w:val="20"/>
                <w:szCs w:val="20"/>
                <w:lang w:val="en-GB"/>
              </w:rPr>
              <w:t xml:space="preserve"> to and</w:t>
            </w:r>
            <w:r w:rsidRPr="00D92B3C">
              <w:rPr>
                <w:rFonts w:ascii="Times New Roman" w:eastAsia="Cambria" w:hAnsi="Times New Roman" w:cs="Times New Roman"/>
                <w:color w:val="000000" w:themeColor="text1"/>
                <w:spacing w:val="-2"/>
                <w:w w:val="95"/>
                <w:sz w:val="20"/>
                <w:szCs w:val="20"/>
                <w:lang w:val="en-GB"/>
              </w:rPr>
              <w:t xml:space="preserve"> operational requirements </w:t>
            </w:r>
            <w:r w:rsidR="008E0043">
              <w:rPr>
                <w:rFonts w:ascii="Times New Roman" w:eastAsia="Cambria" w:hAnsi="Times New Roman" w:cs="Times New Roman"/>
                <w:color w:val="000000" w:themeColor="text1"/>
                <w:spacing w:val="-2"/>
                <w:w w:val="95"/>
                <w:sz w:val="20"/>
                <w:szCs w:val="20"/>
                <w:lang w:val="en-GB"/>
              </w:rPr>
              <w:t>for</w:t>
            </w:r>
            <w:r w:rsidR="008E0043"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entry or expansion) </w:t>
            </w:r>
          </w:p>
          <w:p w14:paraId="78AEEE78" w14:textId="77777777"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lang w:val="en-GB"/>
              </w:rPr>
            </w:pP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this column it shall be </w:t>
            </w:r>
            <w:r w:rsidR="00181FDA" w:rsidRPr="00D92B3C">
              <w:rPr>
                <w:rFonts w:ascii="Times New Roman" w:eastAsia="Cambria" w:hAnsi="Times New Roman" w:cs="Times New Roman"/>
                <w:color w:val="000000" w:themeColor="text1"/>
                <w:spacing w:val="-2"/>
                <w:w w:val="95"/>
                <w:sz w:val="20"/>
                <w:szCs w:val="20"/>
                <w:lang w:val="en-GB"/>
              </w:rPr>
              <w:t>report</w:t>
            </w:r>
            <w:r w:rsidRPr="00D92B3C">
              <w:rPr>
                <w:rFonts w:ascii="Times New Roman" w:eastAsia="Cambria" w:hAnsi="Times New Roman" w:cs="Times New Roman"/>
                <w:color w:val="000000" w:themeColor="text1"/>
                <w:spacing w:val="-2"/>
                <w:w w:val="95"/>
                <w:sz w:val="20"/>
                <w:szCs w:val="20"/>
                <w:lang w:val="en-GB"/>
              </w:rPr>
              <w:t>ed</w:t>
            </w:r>
            <w:r w:rsidR="00181FDA"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w:t>
            </w:r>
            <w:r w:rsidR="005244DF" w:rsidRPr="00D92B3C">
              <w:rPr>
                <w:rFonts w:ascii="Times New Roman" w:eastAsia="Cambria" w:hAnsi="Times New Roman" w:cs="Times New Roman"/>
                <w:color w:val="000000" w:themeColor="text1"/>
                <w:spacing w:val="-2"/>
                <w:w w:val="95"/>
                <w:sz w:val="20"/>
                <w:szCs w:val="20"/>
                <w:lang w:val="en-GB"/>
              </w:rPr>
              <w:t xml:space="preserve">hether, </w:t>
            </w:r>
            <w:proofErr w:type="gramStart"/>
            <w:r w:rsidR="005244DF" w:rsidRPr="00D92B3C">
              <w:rPr>
                <w:rFonts w:ascii="Times New Roman" w:eastAsia="Cambria" w:hAnsi="Times New Roman" w:cs="Times New Roman"/>
                <w:color w:val="000000" w:themeColor="text1"/>
                <w:spacing w:val="-2"/>
                <w:w w:val="95"/>
                <w:sz w:val="20"/>
                <w:szCs w:val="20"/>
                <w:lang w:val="en-GB"/>
              </w:rPr>
              <w:t>taking into account</w:t>
            </w:r>
            <w:proofErr w:type="gramEnd"/>
            <w:r w:rsidR="005244DF" w:rsidRPr="00D92B3C">
              <w:rPr>
                <w:rFonts w:ascii="Times New Roman" w:eastAsia="Cambria" w:hAnsi="Times New Roman" w:cs="Times New Roman"/>
                <w:color w:val="000000" w:themeColor="text1"/>
                <w:spacing w:val="-2"/>
                <w:w w:val="95"/>
                <w:sz w:val="20"/>
                <w:szCs w:val="20"/>
                <w:lang w:val="en-GB"/>
              </w:rPr>
              <w:t xml:space="preserve"> the quantitative data and criticality indicators in this template, the economic function is considered to be critical in the market for the relevant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‘Yes’ or ‘No’</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lang w:val="en-GB"/>
        </w:rPr>
      </w:pPr>
      <w:r w:rsidRPr="00D05086">
        <w:rPr>
          <w:rFonts w:ascii="Times New Roman" w:hAnsi="Times New Roman" w:cs="Times New Roman"/>
          <w:b w:val="0"/>
          <w:color w:val="000000" w:themeColor="text1"/>
          <w:sz w:val="20"/>
          <w:szCs w:val="20"/>
          <w:u w:val="single"/>
          <w:lang w:val="en-GB"/>
        </w:rPr>
        <w:t>Z 0</w:t>
      </w:r>
      <w:r w:rsidR="00517C03" w:rsidRPr="00D05086">
        <w:rPr>
          <w:rFonts w:ascii="Times New Roman" w:hAnsi="Times New Roman" w:cs="Times New Roman"/>
          <w:b w:val="0"/>
          <w:color w:val="000000" w:themeColor="text1"/>
          <w:sz w:val="20"/>
          <w:szCs w:val="20"/>
          <w:u w:val="single"/>
          <w:lang w:val="en-GB"/>
        </w:rPr>
        <w:t>7</w:t>
      </w:r>
      <w:r w:rsidR="0056559D" w:rsidRPr="00D05086">
        <w:rPr>
          <w:rFonts w:ascii="Times New Roman" w:hAnsi="Times New Roman" w:cs="Times New Roman"/>
          <w:b w:val="0"/>
          <w:color w:val="000000" w:themeColor="text1"/>
          <w:sz w:val="20"/>
          <w:szCs w:val="20"/>
          <w:u w:val="single"/>
          <w:lang w:val="en-GB"/>
        </w:rPr>
        <w:t>.02 - Mapping of critical functions</w:t>
      </w:r>
      <w:r w:rsidR="00E95D75" w:rsidRPr="00D05086">
        <w:rPr>
          <w:rFonts w:ascii="Times New Roman" w:hAnsi="Times New Roman" w:cs="Times New Roman"/>
          <w:b w:val="0"/>
          <w:color w:val="000000" w:themeColor="text1"/>
          <w:sz w:val="20"/>
          <w:szCs w:val="20"/>
          <w:u w:val="single"/>
          <w:lang w:val="en-GB"/>
        </w:rPr>
        <w:t xml:space="preserve"> by legal entity</w:t>
      </w:r>
      <w:r w:rsidR="0056559D" w:rsidRPr="00D05086">
        <w:rPr>
          <w:rFonts w:ascii="Times New Roman" w:hAnsi="Times New Roman" w:cs="Times New Roman"/>
          <w:b w:val="0"/>
          <w:color w:val="000000" w:themeColor="text1"/>
          <w:sz w:val="20"/>
          <w:szCs w:val="20"/>
          <w:u w:val="single"/>
          <w:lang w:val="en-GB"/>
        </w:rPr>
        <w:t xml:space="preserve"> (FUNC 2)</w:t>
      </w:r>
      <w:r w:rsidR="00E95D75" w:rsidRPr="00D05086">
        <w:rPr>
          <w:rFonts w:ascii="Times New Roman" w:hAnsi="Times New Roman" w:cs="Times New Roman"/>
          <w:b w:val="0"/>
          <w:color w:val="000000" w:themeColor="text1"/>
          <w:sz w:val="20"/>
          <w:szCs w:val="20"/>
          <w:u w:val="single"/>
          <w:lang w:val="en-GB"/>
        </w:rPr>
        <w:t xml:space="preserve">: </w:t>
      </w:r>
      <w:r w:rsidR="00A156A1" w:rsidRPr="00D05086">
        <w:rPr>
          <w:rFonts w:ascii="Times New Roman" w:hAnsi="Times New Roman" w:cs="Times New Roman"/>
          <w:b w:val="0"/>
          <w:color w:val="000000" w:themeColor="text1"/>
          <w:sz w:val="20"/>
          <w:szCs w:val="20"/>
          <w:u w:val="single"/>
          <w:lang w:val="en-GB"/>
        </w:rPr>
        <w:t>Instructions</w:t>
      </w:r>
      <w:r w:rsidR="00E95D75" w:rsidRPr="00D05086">
        <w:rPr>
          <w:rFonts w:ascii="Times New Roman" w:hAnsi="Times New Roman" w:cs="Times New Roman"/>
          <w:b w:val="0"/>
          <w:color w:val="000000" w:themeColor="text1"/>
          <w:sz w:val="20"/>
          <w:szCs w:val="20"/>
          <w:u w:val="single"/>
          <w:lang w:val="en-GB"/>
        </w:rPr>
        <w:t xml:space="preserve"> concerning specific positions</w:t>
      </w:r>
    </w:p>
    <w:p w14:paraId="652C2EAE" w14:textId="77777777"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shall be reported for the entire group. </w:t>
      </w:r>
      <w:r w:rsidR="00517C03" w:rsidRPr="00D92B3C">
        <w:rPr>
          <w:rFonts w:ascii="Times New Roman" w:hAnsi="Times New Roman" w:cs="Times New Roman"/>
          <w:sz w:val="20"/>
          <w:szCs w:val="20"/>
          <w:lang w:val="en-GB"/>
        </w:rPr>
        <w:t xml:space="preserve">Only critical functions identified as such in </w:t>
      </w:r>
      <w:r w:rsidR="00834D33" w:rsidRPr="00D92B3C">
        <w:rPr>
          <w:rFonts w:ascii="Times New Roman" w:hAnsi="Times New Roman" w:cs="Times New Roman"/>
          <w:sz w:val="20"/>
          <w:szCs w:val="20"/>
          <w:lang w:val="en-GB"/>
        </w:rPr>
        <w:t>{</w:t>
      </w:r>
      <w:r w:rsidR="00F7117F" w:rsidRPr="00D92B3C">
        <w:rPr>
          <w:rFonts w:ascii="Times New Roman" w:hAnsi="Times New Roman" w:cs="Times New Roman"/>
          <w:sz w:val="20"/>
          <w:szCs w:val="20"/>
          <w:lang w:val="en-GB"/>
        </w:rPr>
        <w:t>Z 0</w:t>
      </w:r>
      <w:r w:rsidR="00834D33" w:rsidRPr="00D92B3C">
        <w:rPr>
          <w:rFonts w:ascii="Times New Roman" w:hAnsi="Times New Roman" w:cs="Times New Roman"/>
          <w:sz w:val="20"/>
          <w:szCs w:val="20"/>
          <w:lang w:val="en-GB"/>
        </w:rPr>
        <w:t xml:space="preserve">7.01;070} </w:t>
      </w:r>
      <w:r w:rsidR="00517C03" w:rsidRPr="00D92B3C">
        <w:rPr>
          <w:rFonts w:ascii="Times New Roman" w:hAnsi="Times New Roman" w:cs="Times New Roman"/>
          <w:sz w:val="20"/>
          <w:szCs w:val="20"/>
          <w:lang w:val="en-GB"/>
        </w:rPr>
        <w:t xml:space="preserve">(per </w:t>
      </w:r>
      <w:r w:rsidR="00EC7BAB" w:rsidRPr="00D92B3C">
        <w:rPr>
          <w:rFonts w:ascii="Times New Roman" w:hAnsi="Times New Roman" w:cs="Times New Roman"/>
          <w:sz w:val="20"/>
          <w:szCs w:val="20"/>
          <w:lang w:val="en-GB"/>
        </w:rPr>
        <w:t>Member State</w:t>
      </w:r>
      <w:r w:rsidR="00517C03" w:rsidRPr="00D92B3C">
        <w:rPr>
          <w:rFonts w:ascii="Times New Roman" w:hAnsi="Times New Roman" w:cs="Times New Roman"/>
          <w:sz w:val="20"/>
          <w:szCs w:val="20"/>
          <w:lang w:val="en-GB"/>
        </w:rPr>
        <w:t>) shall be reported in this template.</w:t>
      </w:r>
    </w:p>
    <w:p w14:paraId="6B07A7C5" w14:textId="77777777"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010,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040 of this </w:t>
      </w:r>
      <w:proofErr w:type="gramStart"/>
      <w:r w:rsidRPr="00D92B3C">
        <w:rPr>
          <w:rFonts w:ascii="Times New Roman" w:hAnsi="Times New Roman" w:cs="Times New Roman"/>
          <w:sz w:val="20"/>
          <w:szCs w:val="20"/>
          <w:lang w:val="en-GB"/>
        </w:rPr>
        <w:t>template</w:t>
      </w:r>
      <w:proofErr w:type="gramEnd"/>
      <w:r w:rsidRPr="00D92B3C">
        <w:rPr>
          <w:rFonts w:ascii="Times New Roman" w:hAnsi="Times New Roman" w:cs="Times New Roman"/>
          <w:sz w:val="20"/>
          <w:szCs w:val="20"/>
          <w:lang w:val="en-GB"/>
        </w:rPr>
        <w:t xml:space="preserve"> forms a primary key which has to be unique for each row of the template.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481EA8E6" w14:textId="77777777"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country </w:t>
            </w:r>
            <w:r w:rsidR="008E0D4B" w:rsidRPr="00D92B3C">
              <w:rPr>
                <w:rFonts w:ascii="Times New Roman" w:eastAsia="Cambria" w:hAnsi="Times New Roman" w:cs="Times New Roman"/>
                <w:color w:val="000000" w:themeColor="text1"/>
                <w:spacing w:val="-2"/>
                <w:w w:val="95"/>
                <w:sz w:val="20"/>
                <w:szCs w:val="20"/>
                <w:lang w:val="en-GB"/>
              </w:rPr>
              <w:t>for</w:t>
            </w:r>
            <w:r w:rsidR="00517C03" w:rsidRPr="00D92B3C">
              <w:rPr>
                <w:rFonts w:ascii="Times New Roman" w:eastAsia="Cambria" w:hAnsi="Times New Roman" w:cs="Times New Roman"/>
                <w:color w:val="000000" w:themeColor="text1"/>
                <w:spacing w:val="-2"/>
                <w:w w:val="95"/>
                <w:sz w:val="20"/>
                <w:szCs w:val="20"/>
                <w:lang w:val="en-GB"/>
              </w:rPr>
              <w:t xml:space="preserve">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FF3619"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2B3587CF" w14:textId="414E7D58"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w:t>
            </w:r>
            <w:r w:rsidR="008E0D4B" w:rsidRPr="00D92B3C">
              <w:rPr>
                <w:rFonts w:ascii="Times New Roman" w:eastAsia="Cambria" w:hAnsi="Times New Roman" w:cs="Times New Roman"/>
                <w:color w:val="000000" w:themeColor="text1"/>
                <w:spacing w:val="-2"/>
                <w:w w:val="95"/>
                <w:sz w:val="20"/>
                <w:szCs w:val="20"/>
                <w:lang w:val="en-GB"/>
              </w:rPr>
              <w:t>defined in chapter 2.7.1</w:t>
            </w:r>
            <w:del w:id="194" w:author="EBA staff" w:date="2021-02-10T12:51:00Z">
              <w:r w:rsidR="008E0D4B" w:rsidRPr="00D92B3C" w:rsidDel="006C6E9B">
                <w:rPr>
                  <w:rFonts w:ascii="Times New Roman" w:eastAsia="Cambria" w:hAnsi="Times New Roman" w:cs="Times New Roman"/>
                  <w:color w:val="000000" w:themeColor="text1"/>
                  <w:spacing w:val="-2"/>
                  <w:w w:val="95"/>
                  <w:sz w:val="20"/>
                  <w:szCs w:val="20"/>
                  <w:lang w:val="en-GB"/>
                </w:rPr>
                <w:delText>.4</w:delText>
              </w:r>
            </w:del>
            <w:r w:rsidR="008E0D4B" w:rsidRPr="00D92B3C">
              <w:rPr>
                <w:rFonts w:ascii="Times New Roman" w:eastAsia="Cambria" w:hAnsi="Times New Roman" w:cs="Times New Roman"/>
                <w:color w:val="000000" w:themeColor="text1"/>
                <w:spacing w:val="-2"/>
                <w:w w:val="95"/>
                <w:sz w:val="20"/>
                <w:szCs w:val="20"/>
                <w:lang w:val="en-GB"/>
              </w:rPr>
              <w:t xml:space="preserve"> above and referred to </w:t>
            </w:r>
            <w:r w:rsidRPr="00D92B3C">
              <w:rPr>
                <w:rFonts w:ascii="Times New Roman" w:eastAsia="Cambria" w:hAnsi="Times New Roman" w:cs="Times New Roman"/>
                <w:color w:val="000000" w:themeColor="text1"/>
                <w:spacing w:val="-2"/>
                <w:w w:val="95"/>
                <w:sz w:val="20"/>
                <w:szCs w:val="20"/>
                <w:lang w:val="en-GB"/>
              </w:rPr>
              <w:t xml:space="preserve">in </w:t>
            </w:r>
            <w:r w:rsidR="008E0D4B"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5635CF52" w14:textId="77777777"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1C74FB"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 xml:space="preserve">ntity 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 xml:space="preserve">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w:t>
            </w:r>
            <w:r w:rsidR="00517C03" w:rsidRPr="00D92B3C">
              <w:rPr>
                <w:rFonts w:ascii="Times New Roman" w:eastAsia="Cambria" w:hAnsi="Times New Roman" w:cs="Times New Roman"/>
                <w:color w:val="000000" w:themeColor="text1"/>
                <w:spacing w:val="-2"/>
                <w:w w:val="95"/>
                <w:sz w:val="20"/>
                <w:szCs w:val="20"/>
                <w:lang w:val="en-GB"/>
              </w:rPr>
              <w:t xml:space="preserve">here </w:t>
            </w:r>
            <w:r w:rsidRPr="00D92B3C">
              <w:rPr>
                <w:rFonts w:ascii="Times New Roman" w:eastAsia="Cambria" w:hAnsi="Times New Roman" w:cs="Times New Roman"/>
                <w:color w:val="000000" w:themeColor="text1"/>
                <w:spacing w:val="-2"/>
                <w:w w:val="95"/>
                <w:sz w:val="20"/>
                <w:szCs w:val="20"/>
                <w:lang w:val="en-GB"/>
              </w:rPr>
              <w:t>are</w:t>
            </w:r>
            <w:r w:rsidR="00517C03" w:rsidRPr="00D92B3C">
              <w:rPr>
                <w:rFonts w:ascii="Times New Roman" w:eastAsia="Cambria" w:hAnsi="Times New Roman" w:cs="Times New Roman"/>
                <w:color w:val="000000" w:themeColor="text1"/>
                <w:spacing w:val="-2"/>
                <w:w w:val="95"/>
                <w:sz w:val="20"/>
                <w:szCs w:val="20"/>
                <w:lang w:val="en-GB"/>
              </w:rPr>
              <w:t xml:space="preserve"> several entities performing the same critical functions</w:t>
            </w:r>
            <w:r w:rsidRPr="00D92B3C">
              <w:rPr>
                <w:rFonts w:ascii="Times New Roman" w:eastAsia="Cambria" w:hAnsi="Times New Roman" w:cs="Times New Roman"/>
                <w:color w:val="000000" w:themeColor="text1"/>
                <w:spacing w:val="-2"/>
                <w:w w:val="95"/>
                <w:sz w:val="20"/>
                <w:szCs w:val="20"/>
                <w:lang w:val="en-GB"/>
              </w:rPr>
              <w:t xml:space="preserve"> in the same </w:t>
            </w:r>
            <w:r w:rsidR="000165E9" w:rsidRPr="00D92B3C">
              <w:rPr>
                <w:rFonts w:ascii="Times New Roman" w:eastAsia="Cambria" w:hAnsi="Times New Roman" w:cs="Times New Roman"/>
                <w:color w:val="000000" w:themeColor="text1"/>
                <w:spacing w:val="-2"/>
                <w:w w:val="95"/>
                <w:sz w:val="20"/>
                <w:szCs w:val="20"/>
                <w:lang w:val="en-GB"/>
              </w:rPr>
              <w:t>country</w:t>
            </w:r>
            <w:r w:rsidR="00517C03"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each entity shall be reported in a separate </w:t>
            </w:r>
            <w:r w:rsidR="00517C03" w:rsidRPr="00D92B3C">
              <w:rPr>
                <w:rFonts w:ascii="Times New Roman" w:eastAsia="Cambria" w:hAnsi="Times New Roman" w:cs="Times New Roman"/>
                <w:color w:val="000000" w:themeColor="text1"/>
                <w:spacing w:val="-2"/>
                <w:w w:val="95"/>
                <w:sz w:val="20"/>
                <w:szCs w:val="20"/>
                <w:lang w:val="en-GB"/>
              </w:rPr>
              <w:t>row.</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Monetary </w:t>
            </w:r>
            <w:r w:rsidR="004220EF" w:rsidRPr="00D92B3C">
              <w:rPr>
                <w:rFonts w:ascii="Times New Roman" w:hAnsi="Times New Roman" w:cs="Times New Roman"/>
                <w:b/>
                <w:bCs/>
                <w:color w:val="000000" w:themeColor="text1"/>
                <w:sz w:val="20"/>
                <w:szCs w:val="20"/>
                <w:lang w:val="en-GB"/>
              </w:rPr>
              <w:t>amount</w:t>
            </w:r>
          </w:p>
          <w:p w14:paraId="4EB0AF84" w14:textId="77777777"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Contribution, in monetary amount, </w:t>
            </w:r>
            <w:r w:rsidR="00990EBD" w:rsidRPr="00D92B3C">
              <w:rPr>
                <w:rFonts w:ascii="Times New Roman" w:eastAsia="Cambria" w:hAnsi="Times New Roman" w:cs="Times New Roman"/>
                <w:color w:val="000000" w:themeColor="text1"/>
                <w:spacing w:val="-2"/>
                <w:w w:val="95"/>
                <w:sz w:val="20"/>
                <w:szCs w:val="20"/>
                <w:lang w:val="en-GB"/>
              </w:rPr>
              <w:t xml:space="preserve">of the </w:t>
            </w:r>
            <w:r w:rsidR="00F26B4F" w:rsidRPr="00D92B3C">
              <w:rPr>
                <w:rFonts w:ascii="Times New Roman" w:eastAsia="Cambria" w:hAnsi="Times New Roman" w:cs="Times New Roman"/>
                <w:color w:val="000000" w:themeColor="text1"/>
                <w:spacing w:val="-2"/>
                <w:w w:val="95"/>
                <w:sz w:val="20"/>
                <w:szCs w:val="20"/>
                <w:lang w:val="en-GB"/>
              </w:rPr>
              <w:t xml:space="preserve">Legal entity to the </w:t>
            </w:r>
            <w:r w:rsidR="00990EBD" w:rsidRPr="00D92B3C">
              <w:rPr>
                <w:rFonts w:ascii="Times New Roman" w:eastAsia="Cambria" w:hAnsi="Times New Roman" w:cs="Times New Roman"/>
                <w:color w:val="000000" w:themeColor="text1"/>
                <w:spacing w:val="-2"/>
                <w:w w:val="95"/>
                <w:sz w:val="20"/>
                <w:szCs w:val="20"/>
                <w:lang w:val="en-GB"/>
              </w:rPr>
              <w:t>m</w:t>
            </w:r>
            <w:r w:rsidR="00517C03" w:rsidRPr="00D92B3C">
              <w:rPr>
                <w:rFonts w:ascii="Times New Roman" w:eastAsia="Cambria" w:hAnsi="Times New Roman" w:cs="Times New Roman"/>
                <w:color w:val="000000" w:themeColor="text1"/>
                <w:spacing w:val="-2"/>
                <w:w w:val="95"/>
                <w:sz w:val="20"/>
                <w:szCs w:val="20"/>
                <w:lang w:val="en-GB"/>
              </w:rPr>
              <w:t xml:space="preserve">onetary amount </w:t>
            </w:r>
            <w:r w:rsidR="001D73EA" w:rsidRPr="00D92B3C">
              <w:rPr>
                <w:rFonts w:ascii="Times New Roman" w:eastAsia="Cambria" w:hAnsi="Times New Roman" w:cs="Times New Roman"/>
                <w:color w:val="000000" w:themeColor="text1"/>
                <w:spacing w:val="-2"/>
                <w:w w:val="95"/>
                <w:sz w:val="20"/>
                <w:szCs w:val="20"/>
                <w:lang w:val="en-GB"/>
              </w:rPr>
              <w:t xml:space="preserve">as described </w:t>
            </w:r>
            <w:r w:rsidR="00517C03" w:rsidRPr="00D92B3C">
              <w:rPr>
                <w:rFonts w:ascii="Times New Roman" w:eastAsia="Cambria" w:hAnsi="Times New Roman" w:cs="Times New Roman"/>
                <w:color w:val="000000" w:themeColor="text1"/>
                <w:spacing w:val="-2"/>
                <w:w w:val="95"/>
                <w:sz w:val="20"/>
                <w:szCs w:val="20"/>
                <w:lang w:val="en-GB"/>
              </w:rPr>
              <w:t>in column 0</w:t>
            </w:r>
            <w:r w:rsidR="0069375C"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30 of</w:t>
            </w:r>
            <w:r w:rsidR="001D73EA" w:rsidRPr="00D92B3C">
              <w:rPr>
                <w:rFonts w:ascii="Times New Roman" w:eastAsia="Cambria" w:hAnsi="Times New Roman" w:cs="Times New Roman"/>
                <w:color w:val="000000" w:themeColor="text1"/>
                <w:spacing w:val="-2"/>
                <w:w w:val="95"/>
                <w:sz w:val="20"/>
                <w:szCs w:val="20"/>
                <w:lang w:val="en-GB"/>
              </w:rPr>
              <w:t xml:space="preserve"> template</w:t>
            </w:r>
            <w:r w:rsidR="00517C03" w:rsidRPr="00D92B3C">
              <w:rPr>
                <w:rFonts w:ascii="Times New Roman" w:eastAsia="Cambria" w:hAnsi="Times New Roman" w:cs="Times New Roman"/>
                <w:color w:val="000000" w:themeColor="text1"/>
                <w:spacing w:val="-2"/>
                <w:w w:val="95"/>
                <w:sz w:val="20"/>
                <w:szCs w:val="20"/>
                <w:lang w:val="en-GB"/>
              </w:rPr>
              <w:t xml:space="preserve"> </w:t>
            </w:r>
            <w:r w:rsidR="00F7117F" w:rsidRPr="00D92B3C">
              <w:rPr>
                <w:rFonts w:ascii="Times New Roman" w:eastAsia="Cambria" w:hAnsi="Times New Roman" w:cs="Times New Roman"/>
                <w:color w:val="000000" w:themeColor="text1"/>
                <w:spacing w:val="-2"/>
                <w:w w:val="95"/>
                <w:sz w:val="20"/>
                <w:szCs w:val="20"/>
                <w:lang w:val="en-GB"/>
              </w:rPr>
              <w:t>Z 0</w:t>
            </w:r>
            <w:r w:rsidR="001D73EA"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r w:rsidR="001D73EA" w:rsidRPr="00D92B3C">
              <w:rPr>
                <w:rFonts w:ascii="Times New Roman" w:eastAsia="Cambria" w:hAnsi="Times New Roman" w:cs="Times New Roman"/>
                <w:color w:val="000000" w:themeColor="text1"/>
                <w:spacing w:val="-2"/>
                <w:w w:val="95"/>
                <w:sz w:val="20"/>
                <w:szCs w:val="20"/>
                <w:lang w:val="en-GB"/>
              </w:rPr>
              <w:t>)</w:t>
            </w:r>
            <w:r w:rsidR="00517C03" w:rsidRPr="00D92B3C">
              <w:rPr>
                <w:rFonts w:ascii="Times New Roman" w:eastAsia="Cambria" w:hAnsi="Times New Roman" w:cs="Times New Roman"/>
                <w:color w:val="000000" w:themeColor="text1"/>
                <w:spacing w:val="-2"/>
                <w:w w:val="95"/>
                <w:sz w:val="20"/>
                <w:szCs w:val="20"/>
                <w:lang w:val="en-GB"/>
              </w:rPr>
              <w:t xml:space="preserve"> </w:t>
            </w:r>
          </w:p>
        </w:tc>
      </w:tr>
    </w:tbl>
    <w:p w14:paraId="1C505975" w14:textId="77777777" w:rsidR="0056559D" w:rsidRPr="00D92B3C" w:rsidRDefault="0056559D" w:rsidP="0056559D">
      <w:pPr>
        <w:rPr>
          <w:rFonts w:ascii="Times New Roman" w:hAnsi="Times New Roman" w:cs="Times New Roman"/>
          <w:color w:val="000000" w:themeColor="text1"/>
          <w:sz w:val="20"/>
          <w:szCs w:val="20"/>
          <w:lang w:val="en-GB"/>
        </w:rPr>
      </w:pPr>
    </w:p>
    <w:p w14:paraId="5184AF8D" w14:textId="77777777" w:rsidR="0056559D" w:rsidRPr="00D92B3C" w:rsidRDefault="00F7117F" w:rsidP="007E02F8">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356129" w:rsidRPr="00D92B3C">
        <w:rPr>
          <w:rFonts w:ascii="Times New Roman" w:hAnsi="Times New Roman" w:cs="Times New Roman"/>
          <w:b w:val="0"/>
          <w:color w:val="000000" w:themeColor="text1"/>
          <w:sz w:val="20"/>
          <w:szCs w:val="20"/>
          <w:u w:val="single"/>
          <w:lang w:val="en-GB"/>
        </w:rPr>
        <w:t>7</w:t>
      </w:r>
      <w:r w:rsidR="0056559D" w:rsidRPr="00D92B3C">
        <w:rPr>
          <w:rFonts w:ascii="Times New Roman" w:hAnsi="Times New Roman" w:cs="Times New Roman"/>
          <w:b w:val="0"/>
          <w:color w:val="000000" w:themeColor="text1"/>
          <w:sz w:val="20"/>
          <w:szCs w:val="20"/>
          <w:u w:val="single"/>
          <w:lang w:val="en-GB"/>
        </w:rPr>
        <w:t xml:space="preserve">.03 - Mapping of Core Business Lines </w:t>
      </w:r>
      <w:r w:rsidR="003D0643" w:rsidRPr="00D92B3C">
        <w:rPr>
          <w:rFonts w:ascii="Times New Roman" w:hAnsi="Times New Roman" w:cs="Times New Roman"/>
          <w:b w:val="0"/>
          <w:color w:val="000000" w:themeColor="text1"/>
          <w:sz w:val="20"/>
          <w:szCs w:val="20"/>
          <w:u w:val="single"/>
          <w:lang w:val="en-GB"/>
        </w:rPr>
        <w:t>to</w:t>
      </w:r>
      <w:r w:rsidR="0056559D" w:rsidRPr="00D92B3C">
        <w:rPr>
          <w:rFonts w:ascii="Times New Roman" w:hAnsi="Times New Roman" w:cs="Times New Roman"/>
          <w:b w:val="0"/>
          <w:color w:val="000000" w:themeColor="text1"/>
          <w:sz w:val="20"/>
          <w:szCs w:val="20"/>
          <w:u w:val="single"/>
          <w:lang w:val="en-GB"/>
        </w:rPr>
        <w:t xml:space="preserve"> legal entit</w:t>
      </w:r>
      <w:r w:rsidR="003D0643" w:rsidRPr="00D92B3C">
        <w:rPr>
          <w:rFonts w:ascii="Times New Roman" w:hAnsi="Times New Roman" w:cs="Times New Roman"/>
          <w:b w:val="0"/>
          <w:color w:val="000000" w:themeColor="text1"/>
          <w:sz w:val="20"/>
          <w:szCs w:val="20"/>
          <w:u w:val="single"/>
          <w:lang w:val="en-GB"/>
        </w:rPr>
        <w:t>ies</w:t>
      </w:r>
      <w:r w:rsidR="004D47D8" w:rsidRPr="00D92B3C">
        <w:rPr>
          <w:rFonts w:ascii="Times New Roman" w:hAnsi="Times New Roman" w:cs="Times New Roman"/>
          <w:b w:val="0"/>
          <w:color w:val="000000" w:themeColor="text1"/>
          <w:sz w:val="20"/>
          <w:szCs w:val="20"/>
          <w:u w:val="single"/>
          <w:lang w:val="en-GB"/>
        </w:rPr>
        <w:t xml:space="preserve"> (</w:t>
      </w:r>
      <w:r w:rsidR="0056559D" w:rsidRPr="00D92B3C">
        <w:rPr>
          <w:rFonts w:ascii="Times New Roman" w:hAnsi="Times New Roman" w:cs="Times New Roman"/>
          <w:b w:val="0"/>
          <w:color w:val="000000" w:themeColor="text1"/>
          <w:sz w:val="20"/>
          <w:szCs w:val="20"/>
          <w:u w:val="single"/>
          <w:lang w:val="en-GB"/>
        </w:rPr>
        <w:t>FUNC 3)</w:t>
      </w:r>
      <w:r w:rsidR="003D0643" w:rsidRPr="00D92B3C">
        <w:rPr>
          <w:rFonts w:ascii="Times New Roman" w:hAnsi="Times New Roman" w:cs="Times New Roman"/>
          <w:b w:val="0"/>
          <w:color w:val="000000" w:themeColor="text1"/>
          <w:sz w:val="20"/>
          <w:szCs w:val="20"/>
          <w:u w:val="single"/>
          <w:lang w:val="en-GB"/>
        </w:rPr>
        <w:t>: Instru</w:t>
      </w:r>
      <w:r w:rsidR="00B71704" w:rsidRPr="00D92B3C">
        <w:rPr>
          <w:rFonts w:ascii="Times New Roman" w:hAnsi="Times New Roman" w:cs="Times New Roman"/>
          <w:b w:val="0"/>
          <w:color w:val="000000" w:themeColor="text1"/>
          <w:sz w:val="20"/>
          <w:szCs w:val="20"/>
          <w:u w:val="single"/>
          <w:lang w:val="en-GB"/>
        </w:rPr>
        <w:t>c</w:t>
      </w:r>
      <w:r w:rsidR="003D0643" w:rsidRPr="00D92B3C">
        <w:rPr>
          <w:rFonts w:ascii="Times New Roman" w:hAnsi="Times New Roman" w:cs="Times New Roman"/>
          <w:b w:val="0"/>
          <w:color w:val="000000" w:themeColor="text1"/>
          <w:sz w:val="20"/>
          <w:szCs w:val="20"/>
          <w:u w:val="single"/>
          <w:lang w:val="en-GB"/>
        </w:rPr>
        <w:t>tions concerning</w:t>
      </w:r>
      <w:r w:rsidR="003D0643" w:rsidRPr="00274771">
        <w:rPr>
          <w:rFonts w:ascii="Times New Roman" w:hAnsi="Times New Roman" w:cs="Times New Roman"/>
          <w:b w:val="0"/>
          <w:color w:val="000000" w:themeColor="text1"/>
          <w:sz w:val="20"/>
          <w:szCs w:val="20"/>
          <w:u w:val="single"/>
          <w:lang w:val="en-GB"/>
        </w:rPr>
        <w:t xml:space="preserve"> specific </w:t>
      </w:r>
      <w:r w:rsidR="003D0643" w:rsidRPr="00D92B3C">
        <w:rPr>
          <w:rFonts w:ascii="Times New Roman" w:hAnsi="Times New Roman" w:cs="Times New Roman"/>
          <w:b w:val="0"/>
          <w:color w:val="000000" w:themeColor="text1"/>
          <w:sz w:val="20"/>
          <w:szCs w:val="20"/>
          <w:u w:val="single"/>
          <w:lang w:val="en-GB"/>
        </w:rPr>
        <w:t>positions</w:t>
      </w:r>
    </w:p>
    <w:p w14:paraId="6A4F8A17" w14:textId="77777777" w:rsidR="008D7004" w:rsidRPr="00BF16D7" w:rsidRDefault="00356129" w:rsidP="00BF16D7">
      <w:pPr>
        <w:pStyle w:val="InstructionsText2"/>
        <w:numPr>
          <w:ilvl w:val="0"/>
          <w:numId w:val="29"/>
        </w:numPr>
        <w:spacing w:before="0"/>
        <w:ind w:left="714" w:hanging="357"/>
        <w:rPr>
          <w:rFonts w:ascii="Times New Roman" w:hAnsi="Times New Roman" w:cs="Times New Roman"/>
          <w:sz w:val="20"/>
          <w:szCs w:val="20"/>
        </w:rPr>
      </w:pPr>
      <w:r w:rsidRPr="00BF16D7">
        <w:rPr>
          <w:rFonts w:ascii="Times New Roman" w:hAnsi="Times New Roman" w:cs="Times New Roman"/>
          <w:sz w:val="20"/>
          <w:szCs w:val="20"/>
          <w:lang w:val="en-GB"/>
        </w:rPr>
        <w:t xml:space="preserve">The combination of values reported in columns </w:t>
      </w:r>
      <w:r w:rsidR="00B511B9" w:rsidRPr="00BF16D7">
        <w:rPr>
          <w:rFonts w:ascii="Times New Roman" w:hAnsi="Times New Roman" w:cs="Times New Roman"/>
          <w:sz w:val="20"/>
          <w:szCs w:val="20"/>
          <w:lang w:val="en-GB"/>
        </w:rPr>
        <w:t>0</w:t>
      </w:r>
      <w:r w:rsidRPr="00BF16D7">
        <w:rPr>
          <w:rFonts w:ascii="Times New Roman" w:hAnsi="Times New Roman" w:cs="Times New Roman"/>
          <w:sz w:val="20"/>
          <w:szCs w:val="20"/>
          <w:lang w:val="en-GB"/>
        </w:rPr>
        <w:t xml:space="preserve">020 and </w:t>
      </w:r>
      <w:r w:rsidR="00B511B9" w:rsidRPr="00BF16D7">
        <w:rPr>
          <w:rFonts w:ascii="Times New Roman" w:hAnsi="Times New Roman" w:cs="Times New Roman"/>
          <w:sz w:val="20"/>
          <w:szCs w:val="20"/>
          <w:lang w:val="en-GB"/>
        </w:rPr>
        <w:t>0</w:t>
      </w:r>
      <w:r w:rsidRPr="00BF16D7">
        <w:rPr>
          <w:rFonts w:ascii="Times New Roman" w:hAnsi="Times New Roman" w:cs="Times New Roman"/>
          <w:sz w:val="20"/>
          <w:szCs w:val="20"/>
          <w:lang w:val="en-GB"/>
        </w:rPr>
        <w:t xml:space="preserve">040 of this template forms a primary key which </w:t>
      </w:r>
      <w:proofErr w:type="gramStart"/>
      <w:r w:rsidRPr="00BF16D7">
        <w:rPr>
          <w:rFonts w:ascii="Times New Roman" w:hAnsi="Times New Roman" w:cs="Times New Roman"/>
          <w:sz w:val="20"/>
          <w:szCs w:val="20"/>
          <w:lang w:val="en-GB"/>
        </w:rPr>
        <w:t>has to</w:t>
      </w:r>
      <w:proofErr w:type="gramEnd"/>
      <w:r w:rsidRPr="00BF16D7">
        <w:rPr>
          <w:rFonts w:ascii="Times New Roman" w:hAnsi="Times New Roman" w:cs="Times New Roman"/>
          <w:sz w:val="20"/>
          <w:szCs w:val="20"/>
          <w:lang w:val="en-GB"/>
        </w:rPr>
        <w:t xml:space="preserve"> be unique for each row of the template.</w:t>
      </w:r>
    </w:p>
    <w:p w14:paraId="08717458" w14:textId="1527232A" w:rsidR="002D7C07" w:rsidRPr="00BF16D7" w:rsidRDefault="002D7C07" w:rsidP="00BF16D7">
      <w:pPr>
        <w:pStyle w:val="InstructionsText2"/>
        <w:numPr>
          <w:ilvl w:val="0"/>
          <w:numId w:val="29"/>
        </w:numPr>
        <w:spacing w:before="0"/>
        <w:ind w:left="714" w:hanging="357"/>
        <w:rPr>
          <w:rFonts w:ascii="Times New Roman" w:hAnsi="Times New Roman" w:cs="Times New Roman"/>
          <w:sz w:val="20"/>
          <w:szCs w:val="20"/>
        </w:rPr>
      </w:pPr>
      <w:r w:rsidRPr="00BF16D7">
        <w:rPr>
          <w:rFonts w:ascii="Times New Roman" w:hAnsi="Times New Roman" w:cs="Times New Roman"/>
          <w:sz w:val="20"/>
          <w:szCs w:val="20"/>
          <w:lang w:val="en-GB"/>
        </w:rPr>
        <w:t xml:space="preserve">Only </w:t>
      </w:r>
      <w:del w:id="195" w:author="EBA staff" w:date="2021-02-10T12:52:00Z">
        <w:r w:rsidR="008D7004" w:rsidRPr="00BF16D7" w:rsidDel="006C6E9B">
          <w:rPr>
            <w:rFonts w:ascii="Times New Roman" w:hAnsi="Times New Roman" w:cs="Times New Roman"/>
            <w:sz w:val="20"/>
            <w:szCs w:val="20"/>
            <w:lang w:val="en-GB"/>
          </w:rPr>
          <w:delText xml:space="preserve">material </w:delText>
        </w:r>
      </w:del>
      <w:r w:rsidR="008D7004" w:rsidRPr="00BF16D7">
        <w:rPr>
          <w:rFonts w:ascii="Times New Roman" w:hAnsi="Times New Roman" w:cs="Times New Roman"/>
          <w:sz w:val="20"/>
          <w:szCs w:val="20"/>
          <w:lang w:val="en-GB"/>
        </w:rPr>
        <w:t>entities</w:t>
      </w:r>
      <w:ins w:id="196" w:author="EBA staff" w:date="2021-02-10T12:52:00Z">
        <w:r w:rsidR="006C6E9B" w:rsidRPr="00BF16D7">
          <w:rPr>
            <w:rFonts w:ascii="Times New Roman" w:hAnsi="Times New Roman" w:cs="Times New Roman"/>
            <w:sz w:val="20"/>
            <w:szCs w:val="20"/>
            <w:lang w:val="en-GB"/>
          </w:rPr>
          <w:t xml:space="preserve"> contributing materially to the provision of a critical function</w:t>
        </w:r>
      </w:ins>
      <w:del w:id="197" w:author="EBA staff" w:date="2021-02-10T12:53:00Z">
        <w:r w:rsidR="008D7004" w:rsidRPr="00BF16D7" w:rsidDel="006C6E9B">
          <w:rPr>
            <w:rFonts w:ascii="Times New Roman" w:hAnsi="Times New Roman" w:cs="Times New Roman"/>
            <w:sz w:val="20"/>
            <w:szCs w:val="20"/>
            <w:lang w:val="en-GB"/>
          </w:rPr>
          <w:delText xml:space="preserve">, as </w:delText>
        </w:r>
        <w:r w:rsidR="00714C7D" w:rsidRPr="00BF16D7" w:rsidDel="006C6E9B">
          <w:rPr>
            <w:rFonts w:ascii="Times New Roman" w:hAnsi="Times New Roman" w:cs="Times New Roman"/>
            <w:sz w:val="20"/>
            <w:szCs w:val="20"/>
            <w:lang w:val="en-GB"/>
          </w:rPr>
          <w:delText xml:space="preserve">identified </w:delText>
        </w:r>
        <w:r w:rsidR="008D7004" w:rsidRPr="00BF16D7" w:rsidDel="006C6E9B">
          <w:rPr>
            <w:rFonts w:ascii="Times New Roman" w:hAnsi="Times New Roman" w:cs="Times New Roman"/>
            <w:sz w:val="20"/>
            <w:szCs w:val="20"/>
            <w:lang w:val="en-GB"/>
          </w:rPr>
          <w:delText>in {</w:delText>
        </w:r>
        <w:r w:rsidR="00F7117F" w:rsidRPr="00BF16D7" w:rsidDel="006C6E9B">
          <w:rPr>
            <w:rFonts w:ascii="Times New Roman" w:hAnsi="Times New Roman" w:cs="Times New Roman"/>
            <w:sz w:val="20"/>
            <w:szCs w:val="20"/>
            <w:lang w:val="en-GB"/>
          </w:rPr>
          <w:delText>Z 0</w:delText>
        </w:r>
        <w:r w:rsidR="008D7004" w:rsidRPr="00BF16D7" w:rsidDel="006C6E9B">
          <w:rPr>
            <w:rFonts w:ascii="Times New Roman" w:hAnsi="Times New Roman" w:cs="Times New Roman"/>
            <w:sz w:val="20"/>
            <w:szCs w:val="20"/>
            <w:lang w:val="en-GB"/>
          </w:rPr>
          <w:delText>7.02;</w:delText>
        </w:r>
        <w:r w:rsidR="00B511B9" w:rsidRPr="00BF16D7" w:rsidDel="006C6E9B">
          <w:rPr>
            <w:rFonts w:ascii="Times New Roman" w:hAnsi="Times New Roman" w:cs="Times New Roman"/>
            <w:sz w:val="20"/>
            <w:szCs w:val="20"/>
            <w:lang w:val="en-GB"/>
          </w:rPr>
          <w:delText>0</w:delText>
        </w:r>
        <w:r w:rsidR="008D7004" w:rsidRPr="00BF16D7" w:rsidDel="006C6E9B">
          <w:rPr>
            <w:rFonts w:ascii="Times New Roman" w:hAnsi="Times New Roman" w:cs="Times New Roman"/>
            <w:sz w:val="20"/>
            <w:szCs w:val="20"/>
            <w:lang w:val="en-GB"/>
          </w:rPr>
          <w:delText>060},</w:delText>
        </w:r>
      </w:del>
      <w:r w:rsidR="008D7004" w:rsidRPr="00BF16D7">
        <w:rPr>
          <w:rFonts w:ascii="Times New Roman" w:hAnsi="Times New Roman" w:cs="Times New Roman"/>
          <w:sz w:val="20"/>
          <w:szCs w:val="20"/>
          <w:lang w:val="en-GB"/>
        </w:rPr>
        <w:t xml:space="preserve"> </w:t>
      </w:r>
      <w:r w:rsidRPr="00BF16D7">
        <w:rPr>
          <w:rFonts w:ascii="Times New Roman" w:hAnsi="Times New Roman" w:cs="Times New Roman"/>
          <w:sz w:val="20"/>
          <w:szCs w:val="20"/>
          <w:lang w:val="en-GB"/>
        </w:rPr>
        <w:t xml:space="preserve">shall be reported in this template.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14:paraId="26FC5213" w14:textId="77777777"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w:t>
            </w:r>
            <w:r w:rsidR="00356129" w:rsidRPr="00D92B3C">
              <w:rPr>
                <w:rFonts w:ascii="Times New Roman" w:eastAsia="Cambria" w:hAnsi="Times New Roman" w:cs="Times New Roman"/>
                <w:color w:val="000000" w:themeColor="text1"/>
                <w:spacing w:val="-2"/>
                <w:w w:val="95"/>
                <w:sz w:val="20"/>
                <w:szCs w:val="20"/>
                <w:lang w:val="en-GB"/>
              </w:rPr>
              <w:t xml:space="preserve">ore business line pursuant to Article 2(1)(36) and Article 2(2) of </w:t>
            </w:r>
            <w:r w:rsidR="00063EEC" w:rsidRPr="00D92B3C">
              <w:rPr>
                <w:rFonts w:ascii="Times New Roman" w:eastAsia="Cambria" w:hAnsi="Times New Roman" w:cs="Times New Roman"/>
                <w:color w:val="000000" w:themeColor="text1"/>
                <w:spacing w:val="-2"/>
                <w:w w:val="95"/>
                <w:sz w:val="20"/>
                <w:szCs w:val="20"/>
                <w:lang w:val="en-GB"/>
              </w:rPr>
              <w:t>Directive 2014/59/EU</w:t>
            </w:r>
            <w:r w:rsidR="00356129" w:rsidRPr="00D92B3C">
              <w:rPr>
                <w:rFonts w:ascii="Times New Roman" w:eastAsia="Cambria" w:hAnsi="Times New Roman" w:cs="Times New Roman"/>
                <w:color w:val="000000" w:themeColor="text1"/>
                <w:spacing w:val="-2"/>
                <w:w w:val="95"/>
                <w:sz w:val="20"/>
                <w:szCs w:val="20"/>
                <w:lang w:val="en-GB"/>
              </w:rPr>
              <w:t>.</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Business Line </w:t>
            </w:r>
            <w:r w:rsidR="00356129" w:rsidRPr="00D92B3C">
              <w:rPr>
                <w:rFonts w:ascii="Times New Roman" w:hAnsi="Times New Roman" w:cs="Times New Roman"/>
                <w:b/>
                <w:bCs/>
                <w:color w:val="000000" w:themeColor="text1"/>
                <w:sz w:val="20"/>
                <w:szCs w:val="20"/>
                <w:lang w:val="en-GB"/>
              </w:rPr>
              <w:t>ID</w:t>
            </w:r>
          </w:p>
          <w:p w14:paraId="454A48A8" w14:textId="77777777"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w:t>
            </w:r>
            <w:r w:rsidR="00D429E6" w:rsidRPr="00D92B3C">
              <w:rPr>
                <w:rFonts w:ascii="Times New Roman" w:eastAsia="Cambria" w:hAnsi="Times New Roman" w:cs="Times New Roman"/>
                <w:color w:val="000000" w:themeColor="text1"/>
                <w:spacing w:val="-2"/>
                <w:w w:val="95"/>
                <w:sz w:val="20"/>
                <w:szCs w:val="20"/>
                <w:lang w:val="en-GB"/>
              </w:rPr>
              <w:t xml:space="preserve">ID of the business line </w:t>
            </w:r>
            <w:r w:rsidRPr="00D92B3C">
              <w:rPr>
                <w:rFonts w:ascii="Times New Roman" w:eastAsia="Cambria" w:hAnsi="Times New Roman" w:cs="Times New Roman"/>
                <w:color w:val="000000" w:themeColor="text1"/>
                <w:spacing w:val="-2"/>
                <w:w w:val="95"/>
                <w:sz w:val="20"/>
                <w:szCs w:val="20"/>
                <w:lang w:val="en-GB"/>
              </w:rPr>
              <w:t>to be provided by the institution</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core business line.</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4</w:t>
            </w:r>
            <w:r w:rsidR="00356129"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3508A828" w14:textId="77777777"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w:t>
            </w:r>
            <w:r w:rsidR="00356129" w:rsidRPr="00D92B3C">
              <w:rPr>
                <w:rFonts w:ascii="Times New Roman" w:eastAsia="Cambria" w:hAnsi="Times New Roman" w:cs="Times New Roman"/>
                <w:color w:val="000000" w:themeColor="text1"/>
                <w:spacing w:val="-2"/>
                <w:w w:val="95"/>
                <w:sz w:val="20"/>
                <w:szCs w:val="20"/>
                <w:lang w:val="en-GB"/>
              </w:rPr>
              <w:t xml:space="preserve">ame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35612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having or being part of the </w:t>
            </w:r>
            <w:r w:rsidR="00356129" w:rsidRPr="00D92B3C">
              <w:rPr>
                <w:rFonts w:ascii="Times New Roman" w:eastAsia="Cambria" w:hAnsi="Times New Roman" w:cs="Times New Roman"/>
                <w:color w:val="000000" w:themeColor="text1"/>
                <w:spacing w:val="-2"/>
                <w:w w:val="95"/>
                <w:sz w:val="20"/>
                <w:szCs w:val="20"/>
                <w:lang w:val="en-GB"/>
              </w:rPr>
              <w:t>core business line.</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If there are several entities having or being part of </w:t>
            </w:r>
            <w:r w:rsidR="00356129" w:rsidRPr="00D92B3C">
              <w:rPr>
                <w:rFonts w:ascii="Times New Roman" w:eastAsia="Cambria" w:hAnsi="Times New Roman" w:cs="Times New Roman"/>
                <w:color w:val="000000" w:themeColor="text1"/>
                <w:spacing w:val="-2"/>
                <w:w w:val="95"/>
                <w:sz w:val="20"/>
                <w:szCs w:val="20"/>
                <w:lang w:val="en-GB"/>
              </w:rPr>
              <w:t xml:space="preserve">the same core business line, </w:t>
            </w:r>
            <w:r w:rsidRPr="00D92B3C">
              <w:rPr>
                <w:rFonts w:ascii="Times New Roman" w:eastAsia="Cambria" w:hAnsi="Times New Roman" w:cs="Times New Roman"/>
                <w:color w:val="000000" w:themeColor="text1"/>
                <w:spacing w:val="-2"/>
                <w:w w:val="95"/>
                <w:sz w:val="20"/>
                <w:szCs w:val="20"/>
                <w:lang w:val="en-GB"/>
              </w:rPr>
              <w:t>each entity shall be reported in a separate row</w:t>
            </w:r>
            <w:r w:rsidR="00356129" w:rsidRPr="00D92B3C">
              <w:rPr>
                <w:rFonts w:ascii="Times New Roman" w:eastAsia="Cambria" w:hAnsi="Times New Roman" w:cs="Times New Roman"/>
                <w:color w:val="000000" w:themeColor="text1"/>
                <w:spacing w:val="-2"/>
                <w:w w:val="95"/>
                <w:sz w:val="20"/>
                <w:szCs w:val="20"/>
                <w:lang w:val="en-GB"/>
              </w:rPr>
              <w:t>.</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997AB3"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3A4C22B0" w14:textId="77777777"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w:t>
            </w:r>
            <w:r w:rsidR="00D429E6" w:rsidRPr="00D92B3C">
              <w:rPr>
                <w:rFonts w:ascii="Times New Roman" w:eastAsia="Cambria" w:hAnsi="Times New Roman" w:cs="Times New Roman"/>
                <w:color w:val="000000" w:themeColor="text1"/>
                <w:spacing w:val="-2"/>
                <w:w w:val="95"/>
                <w:sz w:val="20"/>
                <w:szCs w:val="20"/>
                <w:lang w:val="en-GB"/>
              </w:rPr>
              <w:t>having or being part of the</w:t>
            </w:r>
            <w:r w:rsidRPr="00D92B3C">
              <w:rPr>
                <w:rFonts w:ascii="Times New Roman" w:eastAsia="Cambria" w:hAnsi="Times New Roman" w:cs="Times New Roman"/>
                <w:color w:val="000000" w:themeColor="text1"/>
                <w:spacing w:val="-2"/>
                <w:w w:val="95"/>
                <w:sz w:val="20"/>
                <w:szCs w:val="20"/>
                <w:lang w:val="en-GB"/>
              </w:rPr>
              <w:t xml:space="preserve"> core business line, as reported in </w:t>
            </w:r>
            <w:r w:rsidR="00F7117F" w:rsidRPr="00D92B3C">
              <w:rPr>
                <w:rFonts w:ascii="Times New Roman" w:eastAsia="Cambria" w:hAnsi="Times New Roman" w:cs="Times New Roman"/>
                <w:color w:val="000000" w:themeColor="text1"/>
                <w:spacing w:val="-2"/>
                <w:w w:val="95"/>
                <w:sz w:val="20"/>
                <w:szCs w:val="20"/>
                <w:lang w:val="en-GB"/>
              </w:rPr>
              <w:t>Z 0</w:t>
            </w:r>
            <w:r w:rsidR="00DE3692" w:rsidRPr="00D92B3C">
              <w:rPr>
                <w:rFonts w:ascii="Times New Roman" w:eastAsia="Cambria" w:hAnsi="Times New Roman" w:cs="Times New Roman"/>
                <w:color w:val="000000" w:themeColor="text1"/>
                <w:spacing w:val="-2"/>
                <w:w w:val="95"/>
                <w:sz w:val="20"/>
                <w:szCs w:val="20"/>
                <w:lang w:val="en-GB"/>
              </w:rPr>
              <w:t>1.00 (</w:t>
            </w:r>
            <w:r w:rsidRPr="00D92B3C">
              <w:rPr>
                <w:rFonts w:ascii="Times New Roman" w:eastAsia="Cambria" w:hAnsi="Times New Roman" w:cs="Times New Roman"/>
                <w:color w:val="000000" w:themeColor="text1"/>
                <w:spacing w:val="-2"/>
                <w:w w:val="95"/>
                <w:sz w:val="20"/>
                <w:szCs w:val="20"/>
                <w:lang w:val="en-GB"/>
              </w:rPr>
              <w:t>ORG).</w:t>
            </w:r>
          </w:p>
        </w:tc>
      </w:tr>
    </w:tbl>
    <w:p w14:paraId="258A1667" w14:textId="77777777" w:rsidR="0056559D" w:rsidRPr="00D92B3C" w:rsidRDefault="00F7117F" w:rsidP="00715DAB">
      <w:pPr>
        <w:pStyle w:val="Instructionsberschrift3"/>
        <w:rPr>
          <w:lang w:val="en-GB"/>
        </w:rPr>
      </w:pPr>
      <w:r w:rsidRPr="00D92B3C">
        <w:rPr>
          <w:lang w:val="en-GB"/>
        </w:rPr>
        <w:t>Z 0</w:t>
      </w:r>
      <w:r w:rsidR="003D0643" w:rsidRPr="00D92B3C">
        <w:rPr>
          <w:lang w:val="en-GB"/>
        </w:rPr>
        <w:t>7</w:t>
      </w:r>
      <w:r w:rsidR="0056559D" w:rsidRPr="00D92B3C">
        <w:rPr>
          <w:lang w:val="en-GB"/>
        </w:rPr>
        <w:t xml:space="preserve">.04 - Mapping of critical functions </w:t>
      </w:r>
      <w:r w:rsidR="003D0643" w:rsidRPr="00D92B3C">
        <w:rPr>
          <w:lang w:val="en-GB"/>
        </w:rPr>
        <w:t>to</w:t>
      </w:r>
      <w:r w:rsidR="0056559D" w:rsidRPr="00D92B3C">
        <w:rPr>
          <w:lang w:val="en-GB"/>
        </w:rPr>
        <w:t xml:space="preserve"> </w:t>
      </w:r>
      <w:r w:rsidR="003D0643" w:rsidRPr="00D92B3C">
        <w:rPr>
          <w:lang w:val="en-GB"/>
        </w:rPr>
        <w:t>core business lines</w:t>
      </w:r>
      <w:r w:rsidR="00E00ECB" w:rsidRPr="00D92B3C">
        <w:rPr>
          <w:lang w:val="en-GB"/>
        </w:rPr>
        <w:t xml:space="preserve"> (</w:t>
      </w:r>
      <w:r w:rsidR="0056559D" w:rsidRPr="00D92B3C">
        <w:rPr>
          <w:lang w:val="en-GB"/>
        </w:rPr>
        <w:t>FUNC 4)</w:t>
      </w:r>
      <w:r w:rsidR="003D0643" w:rsidRPr="00D92B3C">
        <w:rPr>
          <w:lang w:val="en-GB"/>
        </w:rPr>
        <w:t>: Instru</w:t>
      </w:r>
      <w:r w:rsidR="008946F7" w:rsidRPr="00D92B3C">
        <w:rPr>
          <w:lang w:val="en-GB"/>
        </w:rPr>
        <w:t>c</w:t>
      </w:r>
      <w:r w:rsidR="003D0643" w:rsidRPr="00D92B3C">
        <w:rPr>
          <w:lang w:val="en-GB"/>
        </w:rPr>
        <w:t>tions concerning specific positions</w:t>
      </w:r>
    </w:p>
    <w:p w14:paraId="3D8A43BC" w14:textId="77777777"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421297"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00421297" w:rsidRPr="00D92B3C">
        <w:rPr>
          <w:rFonts w:ascii="Times New Roman" w:hAnsi="Times New Roman" w:cs="Times New Roman"/>
          <w:sz w:val="20"/>
          <w:szCs w:val="20"/>
          <w:lang w:val="en-GB"/>
        </w:rPr>
        <w:t xml:space="preserve">10, </w:t>
      </w:r>
      <w:r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20 and 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40 of this </w:t>
      </w:r>
      <w:proofErr w:type="gramStart"/>
      <w:r w:rsidRPr="00D92B3C">
        <w:rPr>
          <w:rFonts w:ascii="Times New Roman" w:hAnsi="Times New Roman" w:cs="Times New Roman"/>
          <w:sz w:val="20"/>
          <w:szCs w:val="20"/>
          <w:lang w:val="en-GB"/>
        </w:rPr>
        <w:t>template</w:t>
      </w:r>
      <w:proofErr w:type="gramEnd"/>
      <w:r w:rsidRPr="00D92B3C">
        <w:rPr>
          <w:rFonts w:ascii="Times New Roman" w:hAnsi="Times New Roman" w:cs="Times New Roman"/>
          <w:sz w:val="20"/>
          <w:szCs w:val="20"/>
          <w:lang w:val="en-GB"/>
        </w:rPr>
        <w:t xml:space="preserve"> forms a primary key which has to be unique for each row of the template.</w:t>
      </w:r>
    </w:p>
    <w:p w14:paraId="7C5566B9" w14:textId="77777777"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Only critical functions, as identified in {</w:t>
      </w:r>
      <w:r w:rsidR="00F7117F" w:rsidRPr="00D92B3C">
        <w:rPr>
          <w:rFonts w:ascii="Times New Roman" w:hAnsi="Times New Roman" w:cs="Times New Roman"/>
          <w:sz w:val="20"/>
          <w:szCs w:val="20"/>
          <w:lang w:val="en-GB"/>
        </w:rPr>
        <w:t>Z 0</w:t>
      </w:r>
      <w:r w:rsidRPr="00D92B3C">
        <w:rPr>
          <w:rFonts w:ascii="Times New Roman" w:hAnsi="Times New Roman" w:cs="Times New Roman"/>
          <w:sz w:val="20"/>
          <w:szCs w:val="20"/>
          <w:lang w:val="en-GB"/>
        </w:rPr>
        <w:t>7.01;0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70}, shall be reported in this template.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5C677508" w14:textId="77777777"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3D0643"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304239" w:rsidRPr="00D92B3C">
              <w:rPr>
                <w:rFonts w:ascii="Times New Roman" w:eastAsia="Cambria" w:hAnsi="Times New Roman" w:cs="Times New Roman"/>
                <w:color w:val="000000" w:themeColor="text1"/>
                <w:spacing w:val="-2"/>
                <w:w w:val="95"/>
                <w:sz w:val="20"/>
                <w:szCs w:val="20"/>
                <w:lang w:val="en-GB"/>
              </w:rPr>
              <w:t>7.01 (</w:t>
            </w:r>
            <w:r w:rsidR="003D0643"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Function ID</w:t>
            </w:r>
          </w:p>
          <w:p w14:paraId="217B71E6" w14:textId="77777777"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ID of the critical functions as defined in chapter 2.7.1.</w:t>
            </w:r>
            <w:r w:rsidR="00BB056C" w:rsidRPr="00D92B3C">
              <w:rPr>
                <w:rFonts w:ascii="Times New Roman" w:eastAsia="Cambria" w:hAnsi="Times New Roman" w:cs="Times New Roman"/>
                <w:color w:val="000000" w:themeColor="text1"/>
                <w:spacing w:val="-2"/>
                <w:w w:val="95"/>
                <w:sz w:val="20"/>
                <w:szCs w:val="20"/>
                <w:lang w:val="en-GB"/>
              </w:rPr>
              <w:t xml:space="preserve">2 </w:t>
            </w:r>
            <w:r w:rsidRPr="00D92B3C">
              <w:rPr>
                <w:rFonts w:ascii="Times New Roman" w:eastAsia="Cambria" w:hAnsi="Times New Roman" w:cs="Times New Roman"/>
                <w:color w:val="000000" w:themeColor="text1"/>
                <w:spacing w:val="-2"/>
                <w:w w:val="95"/>
                <w:sz w:val="20"/>
                <w:szCs w:val="20"/>
                <w:lang w:val="en-GB"/>
              </w:rPr>
              <w:t xml:space="preserve">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14:paraId="35590170" w14:textId="77777777"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Core business line pursuant to Article 2(1)(36) and Article 2(2)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3D0643" w:rsidRPr="00D92B3C">
              <w:rPr>
                <w:rFonts w:ascii="Times New Roman" w:hAnsi="Times New Roman" w:cs="Times New Roman"/>
                <w:color w:val="000000" w:themeColor="text1"/>
                <w:sz w:val="20"/>
                <w:szCs w:val="20"/>
                <w:lang w:val="en-GB"/>
              </w:rPr>
              <w:t>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Business Line ID</w:t>
            </w:r>
          </w:p>
          <w:p w14:paraId="4362D9AE" w14:textId="77777777"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 of the business line to be provided by the institution; same ID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9A6FB8" w:rsidRPr="00D92B3C">
              <w:rPr>
                <w:rFonts w:ascii="Times New Roman" w:eastAsia="Cambria" w:hAnsi="Times New Roman" w:cs="Times New Roman"/>
                <w:color w:val="000000" w:themeColor="text1"/>
                <w:spacing w:val="-2"/>
                <w:w w:val="95"/>
                <w:sz w:val="20"/>
                <w:szCs w:val="20"/>
                <w:lang w:val="en-GB"/>
              </w:rPr>
              <w:t>7.03 (</w:t>
            </w:r>
            <w:r w:rsidRPr="00D92B3C">
              <w:rPr>
                <w:rFonts w:ascii="Times New Roman" w:eastAsia="Cambria" w:hAnsi="Times New Roman" w:cs="Times New Roman"/>
                <w:color w:val="000000" w:themeColor="text1"/>
                <w:spacing w:val="-2"/>
                <w:w w:val="95"/>
                <w:sz w:val="20"/>
                <w:szCs w:val="20"/>
                <w:lang w:val="en-GB"/>
              </w:rPr>
              <w:t>FUNC 3)</w:t>
            </w:r>
          </w:p>
        </w:tc>
      </w:tr>
    </w:tbl>
    <w:p w14:paraId="07F60CA0" w14:textId="77777777"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8" w:name="_Toc509909046"/>
      <w:r w:rsidRPr="00D92B3C">
        <w:rPr>
          <w:rFonts w:ascii="Times New Roman" w:hAnsi="Times New Roman" w:cs="Times New Roman"/>
          <w:szCs w:val="20"/>
        </w:rPr>
        <w:t>Z 0</w:t>
      </w:r>
      <w:r w:rsidR="00F94ADC" w:rsidRPr="00D92B3C">
        <w:rPr>
          <w:rFonts w:ascii="Times New Roman" w:hAnsi="Times New Roman" w:cs="Times New Roman"/>
          <w:szCs w:val="20"/>
        </w:rPr>
        <w:t>8.00 - Critical services (</w:t>
      </w:r>
      <w:r w:rsidR="008A0BEC" w:rsidRPr="00D92B3C">
        <w:rPr>
          <w:rFonts w:ascii="Times New Roman" w:hAnsi="Times New Roman" w:cs="Times New Roman"/>
          <w:szCs w:val="20"/>
        </w:rPr>
        <w:t>SERV)</w:t>
      </w:r>
      <w:bookmarkEnd w:id="198"/>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 xml:space="preserve">General </w:t>
      </w:r>
      <w:r w:rsidR="00715DAB" w:rsidRPr="00D92B3C">
        <w:rPr>
          <w:rFonts w:ascii="Times New Roman" w:hAnsi="Times New Roman" w:cs="Times New Roman"/>
          <w:b w:val="0"/>
          <w:color w:val="000000" w:themeColor="text1"/>
          <w:sz w:val="20"/>
          <w:szCs w:val="20"/>
          <w:u w:val="single"/>
          <w:lang w:val="en-GB"/>
        </w:rPr>
        <w:t>instructions</w:t>
      </w:r>
    </w:p>
    <w:p w14:paraId="4310B78D" w14:textId="77777777"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w:t>
      </w:r>
      <w:r w:rsidR="000509C6" w:rsidRPr="00D92B3C">
        <w:rPr>
          <w:rFonts w:ascii="Times New Roman" w:hAnsi="Times New Roman" w:cs="Times New Roman"/>
          <w:sz w:val="20"/>
          <w:szCs w:val="20"/>
          <w:lang w:val="en-GB"/>
        </w:rPr>
        <w:t>e information to be included in th</w:t>
      </w:r>
      <w:r w:rsidRPr="00D92B3C">
        <w:rPr>
          <w:rFonts w:ascii="Times New Roman" w:hAnsi="Times New Roman" w:cs="Times New Roman"/>
          <w:sz w:val="20"/>
          <w:szCs w:val="20"/>
          <w:lang w:val="en-GB"/>
        </w:rPr>
        <w:t xml:space="preserve">is template </w:t>
      </w:r>
      <w:r w:rsidR="000509C6" w:rsidRPr="00D92B3C">
        <w:rPr>
          <w:rFonts w:ascii="Times New Roman" w:hAnsi="Times New Roman" w:cs="Times New Roman"/>
          <w:sz w:val="20"/>
          <w:szCs w:val="20"/>
          <w:lang w:val="en-GB"/>
        </w:rPr>
        <w:t xml:space="preserve">shall </w:t>
      </w:r>
      <w:r w:rsidR="00E90968" w:rsidRPr="00D92B3C">
        <w:rPr>
          <w:rFonts w:ascii="Times New Roman" w:hAnsi="Times New Roman" w:cs="Times New Roman"/>
          <w:sz w:val="20"/>
          <w:szCs w:val="20"/>
          <w:lang w:val="en-GB"/>
        </w:rPr>
        <w:t xml:space="preserve">be </w:t>
      </w:r>
      <w:r w:rsidR="003B4903" w:rsidRPr="00D92B3C">
        <w:rPr>
          <w:rFonts w:ascii="Times New Roman" w:hAnsi="Times New Roman" w:cs="Times New Roman"/>
          <w:sz w:val="20"/>
          <w:szCs w:val="20"/>
          <w:lang w:val="en-GB"/>
        </w:rPr>
        <w:t>reported once for the entire group</w:t>
      </w:r>
      <w:r w:rsidR="00F12596" w:rsidRPr="00D92B3C">
        <w:rPr>
          <w:rFonts w:ascii="Times New Roman" w:hAnsi="Times New Roman" w:cs="Times New Roman"/>
          <w:sz w:val="20"/>
          <w:szCs w:val="20"/>
          <w:lang w:val="en-GB"/>
        </w:rPr>
        <w:t>,</w:t>
      </w:r>
      <w:r w:rsidR="003B4903"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list critical services received by any entity in the </w:t>
      </w:r>
      <w:proofErr w:type="gramStart"/>
      <w:r w:rsidRPr="00D92B3C">
        <w:rPr>
          <w:rFonts w:ascii="Times New Roman" w:hAnsi="Times New Roman" w:cs="Times New Roman"/>
          <w:sz w:val="20"/>
          <w:szCs w:val="20"/>
          <w:lang w:val="en-GB"/>
        </w:rPr>
        <w:t>group, and</w:t>
      </w:r>
      <w:proofErr w:type="gramEnd"/>
      <w:r w:rsidRPr="00D92B3C">
        <w:rPr>
          <w:rFonts w:ascii="Times New Roman" w:hAnsi="Times New Roman" w:cs="Times New Roman"/>
          <w:sz w:val="20"/>
          <w:szCs w:val="20"/>
          <w:lang w:val="en-GB"/>
        </w:rPr>
        <w:t xml:space="preserve"> link them to the critical functions provided by the group.</w:t>
      </w:r>
    </w:p>
    <w:p w14:paraId="735E6BB8" w14:textId="77777777"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shall mean </w:t>
      </w:r>
      <w:r w:rsidRPr="00D92B3C">
        <w:rPr>
          <w:rFonts w:ascii="Times New Roman" w:hAnsi="Times New Roman" w:cs="Times New Roman"/>
          <w:sz w:val="20"/>
          <w:szCs w:val="20"/>
          <w:lang w:val="en-GB"/>
        </w:rPr>
        <w:t>the underlying operations</w:t>
      </w:r>
      <w:r w:rsidR="009B2C1B"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activities</w:t>
      </w:r>
      <w:r w:rsidR="009B2C1B" w:rsidRPr="00D92B3C">
        <w:rPr>
          <w:rFonts w:ascii="Times New Roman" w:hAnsi="Times New Roman" w:cs="Times New Roman"/>
          <w:sz w:val="20"/>
          <w:szCs w:val="20"/>
          <w:lang w:val="en-GB"/>
        </w:rPr>
        <w:t xml:space="preserve"> and </w:t>
      </w:r>
      <w:r w:rsidRPr="00D92B3C">
        <w:rPr>
          <w:rFonts w:ascii="Times New Roman" w:hAnsi="Times New Roman" w:cs="Times New Roman"/>
          <w:sz w:val="20"/>
          <w:szCs w:val="20"/>
          <w:lang w:val="en-GB"/>
        </w:rPr>
        <w:t>services performed for one (dedicated services) or more business units or legal entities (shared services) within the group which are needed to provide one or more critical functions</w:t>
      </w:r>
      <w:r w:rsidR="00625A0F"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may </w:t>
      </w:r>
      <w:r w:rsidRPr="00D92B3C">
        <w:rPr>
          <w:rFonts w:ascii="Times New Roman" w:hAnsi="Times New Roman" w:cs="Times New Roman"/>
          <w:sz w:val="20"/>
          <w:szCs w:val="20"/>
          <w:lang w:val="en-GB"/>
        </w:rPr>
        <w:t xml:space="preserve">be performed by entities within the group (Internal service) or be outsourced to an external provider (External service). </w:t>
      </w:r>
      <w:r w:rsidR="00625A0F" w:rsidRPr="00D92B3C">
        <w:rPr>
          <w:rFonts w:ascii="Times New Roman" w:hAnsi="Times New Roman" w:cs="Times New Roman"/>
          <w:sz w:val="20"/>
          <w:szCs w:val="20"/>
          <w:lang w:val="en-GB"/>
        </w:rPr>
        <w:t>A service shall be considered critical where its disruption can present a serious impediment to, or completely prevent, the performance of critical functions as they are intrinsically linked to the critical functions that an institution performs for third parties.</w:t>
      </w:r>
    </w:p>
    <w:p w14:paraId="08576756" w14:textId="77777777"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are performed </w:t>
      </w:r>
      <w:r w:rsidR="00353664" w:rsidRPr="00D92B3C">
        <w:rPr>
          <w:rFonts w:ascii="Times New Roman" w:hAnsi="Times New Roman" w:cs="Times New Roman"/>
          <w:sz w:val="20"/>
          <w:szCs w:val="20"/>
          <w:lang w:val="en-GB"/>
        </w:rPr>
        <w:t xml:space="preserve">entirely </w:t>
      </w:r>
      <w:r w:rsidRPr="00D92B3C">
        <w:rPr>
          <w:rFonts w:ascii="Times New Roman" w:hAnsi="Times New Roman" w:cs="Times New Roman"/>
          <w:sz w:val="20"/>
          <w:szCs w:val="20"/>
          <w:lang w:val="en-GB"/>
        </w:rPr>
        <w:t xml:space="preserve">internally to a legal entity </w:t>
      </w:r>
      <w:r w:rsidR="00353664" w:rsidRPr="00D92B3C">
        <w:rPr>
          <w:rFonts w:ascii="Times New Roman" w:hAnsi="Times New Roman" w:cs="Times New Roman"/>
          <w:sz w:val="20"/>
          <w:szCs w:val="20"/>
          <w:lang w:val="en-GB"/>
        </w:rPr>
        <w:t>shall not be reported in this template.</w:t>
      </w:r>
    </w:p>
    <w:p w14:paraId="1C23FA87" w14:textId="77777777"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w:t>
      </w:r>
      <w:r w:rsidR="003E5970" w:rsidRPr="00D92B3C">
        <w:rPr>
          <w:rFonts w:ascii="Times New Roman" w:hAnsi="Times New Roman" w:cs="Times New Roman"/>
          <w:sz w:val="20"/>
          <w:szCs w:val="20"/>
          <w:lang w:val="en-GB"/>
        </w:rPr>
        <w:t xml:space="preserve">do </w:t>
      </w:r>
      <w:r w:rsidRPr="00D92B3C">
        <w:rPr>
          <w:rFonts w:ascii="Times New Roman" w:hAnsi="Times New Roman" w:cs="Times New Roman"/>
          <w:sz w:val="20"/>
          <w:szCs w:val="20"/>
          <w:lang w:val="en-GB"/>
        </w:rPr>
        <w:t xml:space="preserve">not have a material impact on critical functions </w:t>
      </w:r>
      <w:r w:rsidR="000713A0" w:rsidRPr="00D92B3C">
        <w:rPr>
          <w:rFonts w:ascii="Times New Roman" w:hAnsi="Times New Roman" w:cs="Times New Roman"/>
          <w:sz w:val="20"/>
          <w:szCs w:val="20"/>
          <w:lang w:val="en-GB"/>
        </w:rPr>
        <w:t>shall not</w:t>
      </w:r>
      <w:r w:rsidRPr="00D92B3C">
        <w:rPr>
          <w:rFonts w:ascii="Times New Roman" w:hAnsi="Times New Roman" w:cs="Times New Roman"/>
          <w:sz w:val="20"/>
          <w:szCs w:val="20"/>
          <w:lang w:val="en-GB"/>
        </w:rPr>
        <w:t xml:space="preserve"> be reported in this template.</w:t>
      </w:r>
    </w:p>
    <w:p w14:paraId="2B4ECDEF" w14:textId="33F4BD21" w:rsidR="00276FFB" w:rsidRPr="00C518B0" w:rsidRDefault="00276FF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w:t>
      </w:r>
      <w:r w:rsidRPr="00C518B0">
        <w:rPr>
          <w:rFonts w:ascii="Times New Roman" w:hAnsi="Times New Roman" w:cs="Times New Roman"/>
          <w:sz w:val="20"/>
          <w:szCs w:val="20"/>
          <w:lang w:val="en-GB"/>
        </w:rPr>
        <w:t xml:space="preserve">combination of </w:t>
      </w:r>
      <w:r w:rsidR="000713A0" w:rsidRPr="00C518B0">
        <w:rPr>
          <w:rFonts w:ascii="Times New Roman" w:hAnsi="Times New Roman" w:cs="Times New Roman"/>
          <w:sz w:val="20"/>
          <w:szCs w:val="20"/>
          <w:lang w:val="en-GB"/>
        </w:rPr>
        <w:t xml:space="preserve">values reported in </w:t>
      </w:r>
      <w:r w:rsidRPr="00C518B0">
        <w:rPr>
          <w:rFonts w:ascii="Times New Roman" w:hAnsi="Times New Roman" w:cs="Times New Roman"/>
          <w:sz w:val="20"/>
          <w:szCs w:val="20"/>
          <w:lang w:val="en-GB"/>
        </w:rPr>
        <w:t xml:space="preserve">columns </w:t>
      </w:r>
      <w:ins w:id="199" w:author="EBA staff" w:date="2021-06-16T12:22:00Z">
        <w:r w:rsidR="00F25461">
          <w:rPr>
            <w:rFonts w:ascii="Times New Roman" w:hAnsi="Times New Roman" w:cs="Times New Roman"/>
            <w:sz w:val="20"/>
            <w:szCs w:val="20"/>
            <w:lang w:val="en-GB"/>
          </w:rPr>
          <w:t xml:space="preserve">0005, </w:t>
        </w:r>
      </w:ins>
      <w:r w:rsidRPr="00C518B0">
        <w:rPr>
          <w:rFonts w:ascii="Times New Roman" w:hAnsi="Times New Roman" w:cs="Times New Roman"/>
          <w:sz w:val="20"/>
          <w:szCs w:val="20"/>
          <w:lang w:val="en-GB"/>
        </w:rPr>
        <w:t>0</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10, </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030, </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050, </w:t>
      </w:r>
      <w:r w:rsidR="003C18CE" w:rsidRPr="00C518B0">
        <w:rPr>
          <w:rFonts w:ascii="Times New Roman" w:hAnsi="Times New Roman" w:cs="Times New Roman"/>
          <w:sz w:val="20"/>
          <w:szCs w:val="20"/>
          <w:lang w:val="en-GB"/>
        </w:rPr>
        <w:t>0</w:t>
      </w:r>
      <w:r w:rsidR="00957235" w:rsidRPr="00C518B0">
        <w:rPr>
          <w:rFonts w:ascii="Times New Roman" w:hAnsi="Times New Roman" w:cs="Times New Roman"/>
          <w:sz w:val="20"/>
          <w:szCs w:val="20"/>
          <w:lang w:val="en-GB"/>
        </w:rPr>
        <w:t xml:space="preserve">070 </w:t>
      </w:r>
      <w:r w:rsidR="000713A0" w:rsidRPr="00C518B0">
        <w:rPr>
          <w:rFonts w:ascii="Times New Roman" w:hAnsi="Times New Roman" w:cs="Times New Roman"/>
          <w:sz w:val="20"/>
          <w:szCs w:val="20"/>
          <w:lang w:val="en-GB"/>
        </w:rPr>
        <w:t xml:space="preserve">and </w:t>
      </w:r>
      <w:r w:rsidR="003C18CE" w:rsidRPr="00C518B0">
        <w:rPr>
          <w:rFonts w:ascii="Times New Roman" w:hAnsi="Times New Roman" w:cs="Times New Roman"/>
          <w:sz w:val="20"/>
          <w:szCs w:val="20"/>
          <w:lang w:val="en-GB"/>
        </w:rPr>
        <w:t>0</w:t>
      </w:r>
      <w:r w:rsidR="00957235" w:rsidRPr="00C518B0">
        <w:rPr>
          <w:rFonts w:ascii="Times New Roman" w:hAnsi="Times New Roman" w:cs="Times New Roman"/>
          <w:sz w:val="20"/>
          <w:szCs w:val="20"/>
          <w:lang w:val="en-GB"/>
        </w:rPr>
        <w:t xml:space="preserve">080 </w:t>
      </w:r>
      <w:r w:rsidR="000713A0" w:rsidRPr="00C518B0">
        <w:rPr>
          <w:rFonts w:ascii="Times New Roman" w:hAnsi="Times New Roman" w:cs="Times New Roman"/>
          <w:sz w:val="20"/>
          <w:szCs w:val="20"/>
          <w:lang w:val="en-GB"/>
        </w:rPr>
        <w:t xml:space="preserve">of this </w:t>
      </w:r>
      <w:proofErr w:type="gramStart"/>
      <w:r w:rsidR="000713A0" w:rsidRPr="00C518B0">
        <w:rPr>
          <w:rFonts w:ascii="Times New Roman" w:hAnsi="Times New Roman" w:cs="Times New Roman"/>
          <w:sz w:val="20"/>
          <w:szCs w:val="20"/>
          <w:lang w:val="en-GB"/>
        </w:rPr>
        <w:t>template</w:t>
      </w:r>
      <w:proofErr w:type="gramEnd"/>
      <w:r w:rsidR="000713A0" w:rsidRPr="00C518B0">
        <w:rPr>
          <w:rFonts w:ascii="Times New Roman" w:hAnsi="Times New Roman" w:cs="Times New Roman"/>
          <w:sz w:val="20"/>
          <w:szCs w:val="20"/>
          <w:lang w:val="en-GB"/>
        </w:rPr>
        <w:t xml:space="preserve"> forms a primary key which has to be unique for each row of the template</w:t>
      </w:r>
      <w:r w:rsidRPr="00C518B0">
        <w:rPr>
          <w:rFonts w:ascii="Times New Roman" w:hAnsi="Times New Roman" w:cs="Times New Roman"/>
          <w:sz w:val="20"/>
          <w:szCs w:val="20"/>
          <w:lang w:val="en-GB"/>
        </w:rPr>
        <w:t xml:space="preserve">.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w:t>
            </w:r>
            <w:r w:rsidR="00E116B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w:t>
            </w:r>
          </w:p>
        </w:tc>
        <w:tc>
          <w:tcPr>
            <w:tcW w:w="7892" w:type="dxa"/>
            <w:tcBorders>
              <w:top w:val="single" w:sz="4" w:space="0" w:color="1A171C"/>
              <w:left w:val="single" w:sz="4" w:space="0" w:color="1A171C"/>
              <w:bottom w:val="single" w:sz="4" w:space="0" w:color="1A171C"/>
              <w:right w:val="nil"/>
            </w:tcBorders>
            <w:vAlign w:val="center"/>
          </w:tcPr>
          <w:p w14:paraId="7391009F" w14:textId="77777777" w:rsidR="001D0D8C" w:rsidRPr="00D92B3C" w:rsidDel="006049D9" w:rsidRDefault="001D0D8C">
            <w:pPr>
              <w:pStyle w:val="TableParagraph"/>
              <w:spacing w:before="108"/>
              <w:ind w:left="85"/>
              <w:jc w:val="both"/>
              <w:rPr>
                <w:del w:id="200" w:author="EBA staff" w:date="2021-02-10T12:41:00Z"/>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Identifier</w:t>
            </w:r>
          </w:p>
          <w:p w14:paraId="1CD1C056" w14:textId="77777777"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lang w:val="en-GB"/>
              </w:rPr>
            </w:pP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type</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he</w:t>
            </w:r>
            <w:r w:rsidRPr="00D92B3C">
              <w:rPr>
                <w:rFonts w:ascii="Times New Roman" w:eastAsia="Cambria" w:hAnsi="Times New Roman" w:cs="Times New Roman"/>
                <w:color w:val="000000" w:themeColor="text1"/>
                <w:spacing w:val="-2"/>
                <w:w w:val="95"/>
                <w:sz w:val="20"/>
                <w:szCs w:val="20"/>
                <w:lang w:val="en-GB"/>
              </w:rPr>
              <w:t xml:space="preserve"> service type shall be one of the service types listed below.</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possible, the sub-category shall be reported (</w:t>
            </w:r>
            <w:proofErr w:type="gramStart"/>
            <w:r w:rsidRPr="00D92B3C">
              <w:rPr>
                <w:rFonts w:ascii="Times New Roman" w:eastAsia="Cambria" w:hAnsi="Times New Roman" w:cs="Times New Roman"/>
                <w:color w:val="000000" w:themeColor="text1"/>
                <w:spacing w:val="-2"/>
                <w:w w:val="95"/>
                <w:sz w:val="20"/>
                <w:szCs w:val="20"/>
                <w:lang w:val="en-GB"/>
              </w:rPr>
              <w:t>two digit</w:t>
            </w:r>
            <w:proofErr w:type="gramEnd"/>
            <w:r w:rsidRPr="00D92B3C">
              <w:rPr>
                <w:rFonts w:ascii="Times New Roman" w:eastAsia="Cambria" w:hAnsi="Times New Roman" w:cs="Times New Roman"/>
                <w:color w:val="000000" w:themeColor="text1"/>
                <w:spacing w:val="-2"/>
                <w:w w:val="95"/>
                <w:sz w:val="20"/>
                <w:szCs w:val="20"/>
                <w:lang w:val="en-GB"/>
              </w:rPr>
              <w:t xml:space="preserve"> identification). W</w:t>
            </w:r>
            <w:r w:rsidR="000713A0" w:rsidRPr="00D92B3C">
              <w:rPr>
                <w:rFonts w:ascii="Times New Roman" w:eastAsia="Cambria" w:hAnsi="Times New Roman" w:cs="Times New Roman"/>
                <w:color w:val="000000" w:themeColor="text1"/>
                <w:spacing w:val="-2"/>
                <w:w w:val="95"/>
                <w:sz w:val="20"/>
                <w:szCs w:val="20"/>
                <w:lang w:val="en-GB"/>
              </w:rPr>
              <w:t>here no sub-category</w:t>
            </w:r>
            <w:r w:rsidR="00D619CB" w:rsidRPr="00D92B3C">
              <w:rPr>
                <w:rFonts w:ascii="Times New Roman" w:eastAsia="Cambria" w:hAnsi="Times New Roman" w:cs="Times New Roman"/>
                <w:color w:val="000000" w:themeColor="text1"/>
                <w:spacing w:val="-2"/>
                <w:w w:val="95"/>
                <w:sz w:val="20"/>
                <w:szCs w:val="20"/>
                <w:lang w:val="en-GB"/>
              </w:rPr>
              <w:t xml:space="preserve"> exists or no sub-category</w:t>
            </w:r>
            <w:r w:rsidR="000713A0" w:rsidRPr="00D92B3C">
              <w:rPr>
                <w:rFonts w:ascii="Times New Roman" w:eastAsia="Cambria" w:hAnsi="Times New Roman" w:cs="Times New Roman"/>
                <w:color w:val="000000" w:themeColor="text1"/>
                <w:spacing w:val="-2"/>
                <w:w w:val="95"/>
                <w:sz w:val="20"/>
                <w:szCs w:val="20"/>
                <w:lang w:val="en-GB"/>
              </w:rPr>
              <w:t xml:space="preserve"> properly describes the service</w:t>
            </w:r>
            <w:r w:rsidR="00D619CB" w:rsidRPr="00D92B3C">
              <w:rPr>
                <w:rFonts w:ascii="Times New Roman" w:eastAsia="Cambria" w:hAnsi="Times New Roman" w:cs="Times New Roman"/>
                <w:color w:val="000000" w:themeColor="text1"/>
                <w:spacing w:val="-2"/>
                <w:w w:val="95"/>
                <w:sz w:val="20"/>
                <w:szCs w:val="20"/>
                <w:lang w:val="en-GB"/>
              </w:rPr>
              <w:t xml:space="preserve"> provided by the institution</w:t>
            </w:r>
            <w:r w:rsidR="000713A0" w:rsidRPr="00D92B3C">
              <w:rPr>
                <w:rFonts w:ascii="Times New Roman" w:eastAsia="Cambria" w:hAnsi="Times New Roman" w:cs="Times New Roman"/>
                <w:color w:val="000000" w:themeColor="text1"/>
                <w:spacing w:val="-2"/>
                <w:w w:val="95"/>
                <w:sz w:val="20"/>
                <w:szCs w:val="20"/>
                <w:lang w:val="en-GB"/>
              </w:rPr>
              <w:t xml:space="preserve">, the </w:t>
            </w:r>
            <w:r w:rsidRPr="00D92B3C">
              <w:rPr>
                <w:rFonts w:ascii="Times New Roman" w:eastAsia="Cambria" w:hAnsi="Times New Roman" w:cs="Times New Roman"/>
                <w:color w:val="000000" w:themeColor="text1"/>
                <w:spacing w:val="-2"/>
                <w:w w:val="95"/>
                <w:sz w:val="20"/>
                <w:szCs w:val="20"/>
                <w:lang w:val="en-GB"/>
              </w:rPr>
              <w:t xml:space="preserve">main </w:t>
            </w:r>
            <w:r w:rsidR="000713A0" w:rsidRPr="00D92B3C">
              <w:rPr>
                <w:rFonts w:ascii="Times New Roman" w:eastAsia="Cambria" w:hAnsi="Times New Roman" w:cs="Times New Roman"/>
                <w:color w:val="000000" w:themeColor="text1"/>
                <w:spacing w:val="-2"/>
                <w:w w:val="95"/>
                <w:sz w:val="20"/>
                <w:szCs w:val="20"/>
                <w:lang w:val="en-GB"/>
              </w:rPr>
              <w:t>category</w:t>
            </w:r>
            <w:r w:rsidRPr="00D92B3C">
              <w:rPr>
                <w:rFonts w:ascii="Times New Roman" w:eastAsia="Cambria" w:hAnsi="Times New Roman" w:cs="Times New Roman"/>
                <w:color w:val="000000" w:themeColor="text1"/>
                <w:spacing w:val="-2"/>
                <w:w w:val="95"/>
                <w:sz w:val="20"/>
                <w:szCs w:val="20"/>
                <w:lang w:val="en-GB"/>
              </w:rPr>
              <w:t xml:space="preserve"> (</w:t>
            </w:r>
            <w:proofErr w:type="gramStart"/>
            <w:r w:rsidRPr="00D92B3C">
              <w:rPr>
                <w:rFonts w:ascii="Times New Roman" w:eastAsia="Cambria" w:hAnsi="Times New Roman" w:cs="Times New Roman"/>
                <w:color w:val="000000" w:themeColor="text1"/>
                <w:spacing w:val="-2"/>
                <w:w w:val="95"/>
                <w:sz w:val="20"/>
                <w:szCs w:val="20"/>
                <w:lang w:val="en-GB"/>
              </w:rPr>
              <w:t>one digit</w:t>
            </w:r>
            <w:proofErr w:type="gramEnd"/>
            <w:r w:rsidRPr="00D92B3C">
              <w:rPr>
                <w:rFonts w:ascii="Times New Roman" w:eastAsia="Cambria" w:hAnsi="Times New Roman" w:cs="Times New Roman"/>
                <w:color w:val="000000" w:themeColor="text1"/>
                <w:spacing w:val="-2"/>
                <w:w w:val="95"/>
                <w:sz w:val="20"/>
                <w:szCs w:val="20"/>
                <w:lang w:val="en-GB"/>
              </w:rPr>
              <w:t xml:space="preserve"> identification) </w:t>
            </w:r>
            <w:r w:rsidR="00D619C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be reported.</w:t>
            </w:r>
            <w:r w:rsidR="000713A0" w:rsidRPr="00D92B3C">
              <w:rPr>
                <w:rFonts w:ascii="Times New Roman" w:eastAsia="Cambria" w:hAnsi="Times New Roman" w:cs="Times New Roman"/>
                <w:color w:val="000000" w:themeColor="text1"/>
                <w:spacing w:val="-2"/>
                <w:w w:val="95"/>
                <w:sz w:val="20"/>
                <w:szCs w:val="20"/>
                <w:lang w:val="en-GB"/>
              </w:rPr>
              <w:t xml:space="preserve">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ab/>
              <w:t>Human resources support</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staff administration, including administration of contracts and remuneration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communication</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Information technology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IT and communication hardware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data storage and processing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IT infrastructure, workstations, telecommunications, servers, data centres and related services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administration of software licenses and application software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access to external providers, in particular data and infrastructure providers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application maintenance, including software application maintenance and related data flows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report generation, internal information flows and data bases</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user support</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emergency and disaster recovery</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Transaction processing, including legal transactional issues, in particular anti-money laundering.</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Real estate and facility provision or management and associated facilities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r w:rsidRPr="00D92B3C">
              <w:rPr>
                <w:rFonts w:ascii="Times New Roman" w:eastAsia="Cambria" w:hAnsi="Times New Roman" w:cs="Times New Roman"/>
                <w:color w:val="000000" w:themeColor="text1"/>
                <w:spacing w:val="-2"/>
                <w:w w:val="95"/>
                <w:sz w:val="20"/>
                <w:szCs w:val="20"/>
                <w:lang w:val="en-GB"/>
              </w:rPr>
              <w:tab/>
              <w:t>o</w:t>
            </w:r>
            <w:r w:rsidR="000713A0" w:rsidRPr="00D92B3C">
              <w:rPr>
                <w:rFonts w:ascii="Times New Roman" w:eastAsia="Cambria" w:hAnsi="Times New Roman" w:cs="Times New Roman"/>
                <w:color w:val="000000" w:themeColor="text1"/>
                <w:spacing w:val="-2"/>
                <w:w w:val="95"/>
                <w:sz w:val="20"/>
                <w:szCs w:val="20"/>
                <w:lang w:val="en-GB"/>
              </w:rPr>
              <w:t xml:space="preserve">ffice premises and storage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facilities management</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security and access control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real estate portfolio management</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please specify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Legal services and compliance functions: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corporate legal support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business and transactional legal services</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compliance support</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Treasury-related services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w:t>
            </w:r>
            <w:proofErr w:type="gramStart"/>
            <w:r w:rsidR="000713A0" w:rsidRPr="00D92B3C">
              <w:rPr>
                <w:rFonts w:ascii="Times New Roman" w:eastAsia="Cambria" w:hAnsi="Times New Roman" w:cs="Times New Roman"/>
                <w:color w:val="000000" w:themeColor="text1"/>
                <w:spacing w:val="-2"/>
                <w:w w:val="95"/>
                <w:sz w:val="20"/>
                <w:szCs w:val="20"/>
                <w:lang w:val="en-GB"/>
              </w:rPr>
              <w:t>administration</w:t>
            </w:r>
            <w:proofErr w:type="gramEnd"/>
            <w:r w:rsidR="000713A0" w:rsidRPr="00D92B3C">
              <w:rPr>
                <w:rFonts w:ascii="Times New Roman" w:eastAsia="Cambria" w:hAnsi="Times New Roman" w:cs="Times New Roman"/>
                <w:color w:val="000000" w:themeColor="text1"/>
                <w:spacing w:val="-2"/>
                <w:w w:val="95"/>
                <w:sz w:val="20"/>
                <w:szCs w:val="20"/>
                <w:lang w:val="en-GB"/>
              </w:rPr>
              <w:t xml:space="preserve"> and management of the treasury activity</w:t>
            </w:r>
          </w:p>
          <w:p w14:paraId="1DE5C80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w:t>
            </w:r>
            <w:proofErr w:type="gramStart"/>
            <w:r w:rsidR="000713A0" w:rsidRPr="00D92B3C">
              <w:rPr>
                <w:rFonts w:ascii="Times New Roman" w:eastAsia="Cambria" w:hAnsi="Times New Roman" w:cs="Times New Roman"/>
                <w:color w:val="000000" w:themeColor="text1"/>
                <w:spacing w:val="-2"/>
                <w:w w:val="95"/>
                <w:sz w:val="20"/>
                <w:szCs w:val="20"/>
                <w:lang w:val="en-GB"/>
              </w:rPr>
              <w:t>administration</w:t>
            </w:r>
            <w:proofErr w:type="gramEnd"/>
            <w:r w:rsidR="000713A0" w:rsidRPr="00D92B3C">
              <w:rPr>
                <w:rFonts w:ascii="Times New Roman" w:eastAsia="Cambria" w:hAnsi="Times New Roman" w:cs="Times New Roman"/>
                <w:color w:val="000000" w:themeColor="text1"/>
                <w:spacing w:val="-2"/>
                <w:w w:val="95"/>
                <w:sz w:val="20"/>
                <w:szCs w:val="20"/>
                <w:lang w:val="en-GB"/>
              </w:rPr>
              <w:t xml:space="preserve"> and management of entity refinancing, including collateral management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reporting function, </w:t>
            </w:r>
            <w:proofErr w:type="gramStart"/>
            <w:r w:rsidR="000713A0" w:rsidRPr="00D92B3C">
              <w:rPr>
                <w:rFonts w:ascii="Times New Roman" w:eastAsia="Cambria" w:hAnsi="Times New Roman" w:cs="Times New Roman"/>
                <w:color w:val="000000" w:themeColor="text1"/>
                <w:spacing w:val="-2"/>
                <w:w w:val="95"/>
                <w:sz w:val="20"/>
                <w:szCs w:val="20"/>
                <w:lang w:val="en-GB"/>
              </w:rPr>
              <w:t>in particular with</w:t>
            </w:r>
            <w:proofErr w:type="gramEnd"/>
            <w:r w:rsidR="000713A0" w:rsidRPr="00D92B3C">
              <w:rPr>
                <w:rFonts w:ascii="Times New Roman" w:eastAsia="Cambria" w:hAnsi="Times New Roman" w:cs="Times New Roman"/>
                <w:color w:val="000000" w:themeColor="text1"/>
                <w:spacing w:val="-2"/>
                <w:w w:val="95"/>
                <w:sz w:val="20"/>
                <w:szCs w:val="20"/>
                <w:lang w:val="en-GB"/>
              </w:rPr>
              <w:t xml:space="preserve"> respect to regulatory liquidity ratios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w:t>
            </w:r>
            <w:proofErr w:type="gramStart"/>
            <w:r w:rsidR="000713A0" w:rsidRPr="00D92B3C">
              <w:rPr>
                <w:rFonts w:ascii="Times New Roman" w:eastAsia="Cambria" w:hAnsi="Times New Roman" w:cs="Times New Roman"/>
                <w:color w:val="000000" w:themeColor="text1"/>
                <w:spacing w:val="-2"/>
                <w:w w:val="95"/>
                <w:sz w:val="20"/>
                <w:szCs w:val="20"/>
                <w:lang w:val="en-GB"/>
              </w:rPr>
              <w:t>administration</w:t>
            </w:r>
            <w:proofErr w:type="gramEnd"/>
            <w:r w:rsidR="000713A0" w:rsidRPr="00D92B3C">
              <w:rPr>
                <w:rFonts w:ascii="Times New Roman" w:eastAsia="Cambria" w:hAnsi="Times New Roman" w:cs="Times New Roman"/>
                <w:color w:val="000000" w:themeColor="text1"/>
                <w:spacing w:val="-2"/>
                <w:w w:val="95"/>
                <w:sz w:val="20"/>
                <w:szCs w:val="20"/>
                <w:lang w:val="en-GB"/>
              </w:rPr>
              <w:t xml:space="preserve"> and management of medium and long-term funding programs, and refinancing of group entities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refinancing, in particular short-term issues</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Trading/asset management</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operations processing: trade capture, design, realisation, servicing of trading products</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confirmation, settlement, payment</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position and counterparty management, with respect to data reporting and counterparty relationships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position management (risk and reconciliation)</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Risk management and valuation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central or business line or risk type-related risk management</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risk report generation</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Accounting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statutory and regulatory reporting</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valuation, </w:t>
            </w:r>
            <w:proofErr w:type="gramStart"/>
            <w:r w:rsidR="000713A0" w:rsidRPr="00D92B3C">
              <w:rPr>
                <w:rFonts w:ascii="Times New Roman" w:eastAsia="Cambria" w:hAnsi="Times New Roman" w:cs="Times New Roman"/>
                <w:color w:val="000000" w:themeColor="text1"/>
                <w:spacing w:val="-2"/>
                <w:w w:val="95"/>
                <w:sz w:val="20"/>
                <w:szCs w:val="20"/>
                <w:lang w:val="en-GB"/>
              </w:rPr>
              <w:t>in particular of</w:t>
            </w:r>
            <w:proofErr w:type="gramEnd"/>
            <w:r w:rsidR="000713A0" w:rsidRPr="00D92B3C">
              <w:rPr>
                <w:rFonts w:ascii="Times New Roman" w:eastAsia="Cambria" w:hAnsi="Times New Roman" w:cs="Times New Roman"/>
                <w:color w:val="000000" w:themeColor="text1"/>
                <w:spacing w:val="-2"/>
                <w:w w:val="95"/>
                <w:sz w:val="20"/>
                <w:szCs w:val="20"/>
                <w:lang w:val="en-GB"/>
              </w:rPr>
              <w:t xml:space="preserve"> market positions</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management reporting</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Cash handling</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recipient </w:t>
            </w:r>
          </w:p>
          <w:p w14:paraId="22F27FF5"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 xml:space="preserve">he </w:t>
            </w:r>
            <w:r w:rsidR="001C74FB" w:rsidRPr="00D92B3C">
              <w:rPr>
                <w:rFonts w:ascii="Times New Roman" w:eastAsia="Cambria" w:hAnsi="Times New Roman" w:cs="Times New Roman"/>
                <w:color w:val="000000" w:themeColor="text1"/>
                <w:spacing w:val="-2"/>
                <w:w w:val="95"/>
                <w:sz w:val="20"/>
                <w:szCs w:val="20"/>
                <w:lang w:val="en-GB"/>
              </w:rPr>
              <w:t>Entity</w:t>
            </w:r>
            <w:r w:rsidR="000713A0" w:rsidRPr="00D92B3C">
              <w:rPr>
                <w:rFonts w:ascii="Times New Roman" w:eastAsia="Cambria" w:hAnsi="Times New Roman" w:cs="Times New Roman"/>
                <w:color w:val="000000" w:themeColor="text1"/>
                <w:spacing w:val="-2"/>
                <w:w w:val="95"/>
                <w:sz w:val="20"/>
                <w:szCs w:val="20"/>
                <w:lang w:val="en-GB"/>
              </w:rPr>
              <w:t xml:space="preserve"> of the group which receives the critical service reported in column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10 from another group entity or </w:t>
            </w:r>
            <w:r w:rsidRPr="00D92B3C">
              <w:rPr>
                <w:rFonts w:ascii="Times New Roman" w:eastAsia="Cambria" w:hAnsi="Times New Roman" w:cs="Times New Roman"/>
                <w:color w:val="000000" w:themeColor="text1"/>
                <w:spacing w:val="-2"/>
                <w:w w:val="95"/>
                <w:sz w:val="20"/>
                <w:szCs w:val="20"/>
                <w:lang w:val="en-GB"/>
              </w:rPr>
              <w:t>the</w:t>
            </w:r>
            <w:r w:rsidR="000713A0" w:rsidRPr="00D92B3C">
              <w:rPr>
                <w:rFonts w:ascii="Times New Roman" w:eastAsia="Cambria" w:hAnsi="Times New Roman" w:cs="Times New Roman"/>
                <w:color w:val="000000" w:themeColor="text1"/>
                <w:spacing w:val="-2"/>
                <w:w w:val="95"/>
                <w:sz w:val="20"/>
                <w:szCs w:val="20"/>
                <w:lang w:val="en-GB"/>
              </w:rPr>
              <w:t xml:space="preserve"> external provider </w:t>
            </w:r>
            <w:r w:rsidRPr="00D92B3C">
              <w:rPr>
                <w:rFonts w:ascii="Times New Roman" w:eastAsia="Cambria" w:hAnsi="Times New Roman" w:cs="Times New Roman"/>
                <w:color w:val="000000" w:themeColor="text1"/>
                <w:spacing w:val="-2"/>
                <w:w w:val="95"/>
                <w:sz w:val="20"/>
                <w:szCs w:val="20"/>
                <w:lang w:val="en-GB"/>
              </w:rPr>
              <w:t xml:space="preserve">reported in </w:t>
            </w:r>
            <w:r w:rsidR="000713A0" w:rsidRPr="00D92B3C">
              <w:rPr>
                <w:rFonts w:ascii="Times New Roman" w:eastAsia="Cambria" w:hAnsi="Times New Roman" w:cs="Times New Roman"/>
                <w:color w:val="000000" w:themeColor="text1"/>
                <w:spacing w:val="-2"/>
                <w:w w:val="95"/>
                <w:sz w:val="20"/>
                <w:szCs w:val="20"/>
                <w:lang w:val="en-GB"/>
              </w:rPr>
              <w:t>columns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40-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3E459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307D2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C73FE"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E9673E" w:rsidRPr="00D92B3C">
              <w:rPr>
                <w:rFonts w:ascii="Times New Roman" w:eastAsia="Cambria" w:hAnsi="Times New Roman" w:cs="Times New Roman"/>
                <w:color w:val="000000" w:themeColor="text1"/>
                <w:spacing w:val="-2"/>
                <w:w w:val="95"/>
                <w:sz w:val="20"/>
                <w:szCs w:val="20"/>
                <w:lang w:val="en-GB"/>
              </w:rPr>
              <w:t>1.00 (</w:t>
            </w:r>
            <w:r w:rsidR="006C73FE" w:rsidRPr="00D92B3C">
              <w:rPr>
                <w:rFonts w:ascii="Times New Roman" w:eastAsia="Cambria" w:hAnsi="Times New Roman" w:cs="Times New Roman"/>
                <w:color w:val="000000" w:themeColor="text1"/>
                <w:spacing w:val="-2"/>
                <w:w w:val="95"/>
                <w:sz w:val="20"/>
                <w:szCs w:val="20"/>
                <w:lang w:val="en-GB"/>
              </w:rPr>
              <w:t>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identifier </w:t>
            </w:r>
            <w:r w:rsidR="006C73FE" w:rsidRPr="00D92B3C">
              <w:rPr>
                <w:rFonts w:ascii="Times New Roman" w:eastAsia="Cambria" w:hAnsi="Times New Roman" w:cs="Times New Roman"/>
                <w:color w:val="000000" w:themeColor="text1"/>
                <w:spacing w:val="-2"/>
                <w:w w:val="95"/>
                <w:sz w:val="20"/>
                <w:szCs w:val="20"/>
                <w:lang w:val="en-GB"/>
              </w:rPr>
              <w:t>reported</w:t>
            </w:r>
            <w:r w:rsidRPr="00D92B3C">
              <w:rPr>
                <w:rFonts w:ascii="Times New Roman" w:eastAsia="Cambria" w:hAnsi="Times New Roman" w:cs="Times New Roman"/>
                <w:color w:val="000000" w:themeColor="text1"/>
                <w:spacing w:val="-2"/>
                <w:w w:val="95"/>
                <w:sz w:val="20"/>
                <w:szCs w:val="20"/>
                <w:lang w:val="en-GB"/>
              </w:rPr>
              <w:t xml:space="preserve"> in column </w:t>
            </w:r>
            <w:r w:rsidR="00E7539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provider </w:t>
            </w:r>
          </w:p>
          <w:p w14:paraId="3223CEC4" w14:textId="77777777"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he legal entity (internal or external) which provides the critical service reported in column 0</w:t>
            </w:r>
            <w:r w:rsidR="00E9673E"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10 to a group entity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8B207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4A4E0476" w14:textId="23F6D088"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E02D4B" w:rsidRPr="00D92B3C">
              <w:rPr>
                <w:rFonts w:ascii="Times New Roman" w:eastAsia="Cambria" w:hAnsi="Times New Roman" w:cs="Times New Roman"/>
                <w:color w:val="000000" w:themeColor="text1"/>
                <w:spacing w:val="-2"/>
                <w:w w:val="95"/>
                <w:sz w:val="20"/>
                <w:szCs w:val="20"/>
                <w:lang w:val="en-GB"/>
              </w:rPr>
              <w:t>0</w:t>
            </w:r>
            <w:ins w:id="201" w:author="EBA staff" w:date="2021-02-10T12:57:00Z">
              <w:r w:rsidR="00400DF4">
                <w:rPr>
                  <w:rFonts w:ascii="Times New Roman" w:eastAsia="Cambria" w:hAnsi="Times New Roman" w:cs="Times New Roman"/>
                  <w:color w:val="000000" w:themeColor="text1"/>
                  <w:spacing w:val="-2"/>
                  <w:w w:val="95"/>
                  <w:sz w:val="20"/>
                  <w:szCs w:val="20"/>
                  <w:lang w:val="en-GB"/>
                </w:rPr>
                <w:t>4</w:t>
              </w:r>
            </w:ins>
            <w:del w:id="202" w:author="EBA staff" w:date="2021-02-10T12:57:00Z">
              <w:r w:rsidRPr="00D92B3C" w:rsidDel="00400DF4">
                <w:rPr>
                  <w:rFonts w:ascii="Times New Roman" w:eastAsia="Cambria" w:hAnsi="Times New Roman" w:cs="Times New Roman"/>
                  <w:color w:val="000000" w:themeColor="text1"/>
                  <w:spacing w:val="-2"/>
                  <w:w w:val="95"/>
                  <w:sz w:val="20"/>
                  <w:szCs w:val="20"/>
                  <w:lang w:val="en-GB"/>
                </w:rPr>
                <w:delText>2</w:delText>
              </w:r>
            </w:del>
            <w:r w:rsidRPr="00D92B3C">
              <w:rPr>
                <w:rFonts w:ascii="Times New Roman" w:eastAsia="Cambria" w:hAnsi="Times New Roman" w:cs="Times New Roman"/>
                <w:color w:val="000000" w:themeColor="text1"/>
                <w:spacing w:val="-2"/>
                <w:w w:val="95"/>
                <w:sz w:val="20"/>
                <w:szCs w:val="20"/>
                <w:lang w:val="en-GB"/>
              </w:rPr>
              <w:t>0.</w:t>
            </w:r>
            <w:ins w:id="203" w:author="EBA staff" w:date="2021-02-10T12:57:00Z">
              <w:r w:rsidR="00400DF4">
                <w:rPr>
                  <w:rFonts w:ascii="Times New Roman" w:eastAsia="Cambria" w:hAnsi="Times New Roman" w:cs="Times New Roman"/>
                  <w:color w:val="000000" w:themeColor="text1"/>
                  <w:spacing w:val="-2"/>
                  <w:w w:val="95"/>
                  <w:sz w:val="20"/>
                  <w:szCs w:val="20"/>
                  <w:lang w:val="en-GB"/>
                </w:rPr>
                <w:t xml:space="preserve"> </w:t>
              </w:r>
            </w:ins>
            <w:r w:rsidR="00741D62" w:rsidRPr="00D92B3C">
              <w:rPr>
                <w:rFonts w:ascii="Times New Roman" w:eastAsia="Cambria" w:hAnsi="Times New Roman" w:cs="Times New Roman"/>
                <w:color w:val="000000" w:themeColor="text1"/>
                <w:spacing w:val="-2"/>
                <w:w w:val="95"/>
                <w:sz w:val="20"/>
                <w:szCs w:val="20"/>
                <w:lang w:val="en-GB"/>
              </w:rPr>
              <w:t xml:space="preserve">Must be different from the identifier listed in column </w:t>
            </w:r>
            <w:r w:rsidR="00E02D4B" w:rsidRPr="00D92B3C">
              <w:rPr>
                <w:rFonts w:ascii="Times New Roman" w:eastAsia="Cambria" w:hAnsi="Times New Roman" w:cs="Times New Roman"/>
                <w:color w:val="000000" w:themeColor="text1"/>
                <w:spacing w:val="-2"/>
                <w:w w:val="95"/>
                <w:sz w:val="20"/>
                <w:szCs w:val="20"/>
                <w:lang w:val="en-GB"/>
              </w:rPr>
              <w:t>0</w:t>
            </w:r>
            <w:r w:rsidR="00741D62" w:rsidRPr="00D92B3C">
              <w:rPr>
                <w:rFonts w:ascii="Times New Roman" w:eastAsia="Cambria" w:hAnsi="Times New Roman" w:cs="Times New Roman"/>
                <w:color w:val="000000" w:themeColor="text1"/>
                <w:spacing w:val="-2"/>
                <w:w w:val="95"/>
                <w:sz w:val="20"/>
                <w:szCs w:val="20"/>
                <w:lang w:val="en-GB"/>
              </w:rPr>
              <w:t>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service provider is a group entity, the code shall be the same as reported in 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0725C8" w:rsidRPr="00D92B3C">
              <w:rPr>
                <w:rFonts w:ascii="Times New Roman" w:eastAsia="Cambria" w:hAnsi="Times New Roman" w:cs="Times New Roman"/>
                <w:color w:val="000000" w:themeColor="text1"/>
                <w:spacing w:val="-2"/>
                <w:w w:val="95"/>
                <w:sz w:val="20"/>
                <w:szCs w:val="20"/>
                <w:lang w:val="en-GB"/>
              </w:rPr>
              <w:t xml:space="preserve">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the service provider is not a group entity, the code of th</w:t>
            </w:r>
            <w:r w:rsidR="00E02367" w:rsidRPr="00D92B3C">
              <w:rPr>
                <w:rFonts w:ascii="Times New Roman" w:eastAsia="Cambria" w:hAnsi="Times New Roman" w:cs="Times New Roman"/>
                <w:color w:val="000000" w:themeColor="text1"/>
                <w:spacing w:val="-2"/>
                <w:w w:val="95"/>
                <w:sz w:val="20"/>
                <w:szCs w:val="20"/>
                <w:lang w:val="en-GB"/>
              </w:rPr>
              <w:t>at</w:t>
            </w:r>
            <w:r w:rsidRPr="00D92B3C">
              <w:rPr>
                <w:rFonts w:ascii="Times New Roman" w:eastAsia="Cambria" w:hAnsi="Times New Roman" w:cs="Times New Roman"/>
                <w:color w:val="000000" w:themeColor="text1"/>
                <w:spacing w:val="-2"/>
                <w:w w:val="95"/>
                <w:sz w:val="20"/>
                <w:szCs w:val="20"/>
                <w:lang w:val="en-GB"/>
              </w:rPr>
              <w:t xml:space="preserve"> entity</w:t>
            </w:r>
            <w:r w:rsidR="00E02367" w:rsidRPr="00D92B3C">
              <w:rPr>
                <w:rFonts w:ascii="Times New Roman" w:eastAsia="Cambria" w:hAnsi="Times New Roman" w:cs="Times New Roman"/>
                <w:color w:val="000000" w:themeColor="text1"/>
                <w:spacing w:val="-2"/>
                <w:w w:val="95"/>
                <w:sz w:val="20"/>
                <w:szCs w:val="20"/>
                <w:lang w:val="en-GB"/>
              </w:rPr>
              <w:t xml:space="preserve"> shall be:</w:t>
            </w:r>
          </w:p>
          <w:p w14:paraId="64093F7E" w14:textId="77777777"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institutions the 20-digit, alphanumeric</w:t>
            </w:r>
            <w:r w:rsidRPr="00D92B3C">
              <w:rPr>
                <w:rFonts w:ascii="Times New Roman" w:eastAsia="Cambria" w:hAnsi="Times New Roman" w:cs="Times New Roman"/>
                <w:color w:val="000000" w:themeColor="text1"/>
                <w:spacing w:val="-2"/>
                <w:w w:val="95"/>
                <w:sz w:val="20"/>
                <w:szCs w:val="20"/>
                <w:lang w:val="en-GB"/>
              </w:rPr>
              <w:t xml:space="preserve"> LEI </w:t>
            </w:r>
            <w:proofErr w:type="gramStart"/>
            <w:r w:rsidRPr="00D92B3C">
              <w:rPr>
                <w:rFonts w:ascii="Times New Roman" w:eastAsia="Cambria" w:hAnsi="Times New Roman" w:cs="Times New Roman"/>
                <w:color w:val="000000" w:themeColor="text1"/>
                <w:spacing w:val="-2"/>
                <w:w w:val="95"/>
                <w:sz w:val="20"/>
                <w:szCs w:val="20"/>
                <w:lang w:val="en-GB"/>
              </w:rPr>
              <w:t>code;</w:t>
            </w:r>
            <w:proofErr w:type="gramEnd"/>
          </w:p>
          <w:p w14:paraId="51D5C0A1" w14:textId="77777777"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other entities the code shall be the 20-digit, alphanumeric LEI code, or if not available a code under a uniform codification applicable in the Union, or if not available a national code.</w:t>
            </w:r>
          </w:p>
          <w:p w14:paraId="104BC3FF" w14:textId="77777777"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45AAC98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Part of the group </w:t>
            </w:r>
          </w:p>
          <w:p w14:paraId="04ECDBB4"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‘Yes’ – </w:t>
            </w:r>
            <w:r w:rsidR="000713A0" w:rsidRPr="00D92B3C">
              <w:rPr>
                <w:rFonts w:ascii="Times New Roman" w:eastAsia="Cambria" w:hAnsi="Times New Roman" w:cs="Times New Roman"/>
                <w:color w:val="000000" w:themeColor="text1"/>
                <w:spacing w:val="-2"/>
                <w:w w:val="95"/>
                <w:sz w:val="20"/>
                <w:szCs w:val="20"/>
                <w:lang w:val="en-GB"/>
              </w:rPr>
              <w:t>if the service is provided by an entity of the group (“Internal”)</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 – if the service is provided</w:t>
            </w:r>
            <w:r w:rsidR="000713A0" w:rsidRPr="00D92B3C">
              <w:rPr>
                <w:rFonts w:ascii="Times New Roman" w:eastAsia="Cambria" w:hAnsi="Times New Roman" w:cs="Times New Roman"/>
                <w:color w:val="000000" w:themeColor="text1"/>
                <w:spacing w:val="-2"/>
                <w:w w:val="95"/>
                <w:sz w:val="20"/>
                <w:szCs w:val="20"/>
                <w:lang w:val="en-GB"/>
              </w:rPr>
              <w:t xml:space="preserve"> by an entity outside of the group (“external”)</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070</w:t>
            </w:r>
            <w:r w:rsidR="006C73F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0713A0" w:rsidRPr="00D92B3C">
              <w:rPr>
                <w:rFonts w:ascii="Times New Roman" w:hAnsi="Times New Roman" w:cs="Times New Roman"/>
                <w:b/>
                <w:bCs/>
                <w:color w:val="000000" w:themeColor="text1"/>
                <w:sz w:val="20"/>
                <w:szCs w:val="20"/>
                <w:lang w:val="en-GB"/>
              </w:rPr>
              <w:t>ritical function</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critical function the performance of which would suffer a serious impediment or be completely prevented in case of disruption of the critical service. It is one of the functions assessed as critical in </w:t>
            </w:r>
            <w:r w:rsidR="006C73FE" w:rsidRPr="00D92B3C">
              <w:rPr>
                <w:rFonts w:ascii="Times New Roman" w:eastAsia="Cambria" w:hAnsi="Times New Roman" w:cs="Times New Roman"/>
                <w:color w:val="000000" w:themeColor="text1"/>
                <w:spacing w:val="-2"/>
                <w:w w:val="95"/>
                <w:sz w:val="20"/>
                <w:szCs w:val="20"/>
                <w:lang w:val="en-GB"/>
              </w:rPr>
              <w:t>t</w:t>
            </w:r>
            <w:r w:rsidRPr="00D92B3C">
              <w:rPr>
                <w:rFonts w:ascii="Times New Roman" w:eastAsia="Cambria" w:hAnsi="Times New Roman" w:cs="Times New Roman"/>
                <w:color w:val="000000" w:themeColor="text1"/>
                <w:spacing w:val="-2"/>
                <w:w w:val="95"/>
                <w:sz w:val="20"/>
                <w:szCs w:val="20"/>
                <w:lang w:val="en-GB"/>
              </w:rPr>
              <w:t xml:space="preserve">emplate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w:t>
            </w:r>
            <w:r w:rsidR="00E02D4B" w:rsidRPr="00D92B3C">
              <w:rPr>
                <w:rFonts w:ascii="Times New Roman" w:eastAsia="Cambria" w:hAnsi="Times New Roman" w:cs="Times New Roman"/>
                <w:color w:val="000000" w:themeColor="text1"/>
                <w:spacing w:val="-2"/>
                <w:w w:val="95"/>
                <w:sz w:val="20"/>
                <w:szCs w:val="20"/>
                <w:lang w:val="en-GB"/>
              </w:rPr>
              <w:t>.01 (</w:t>
            </w:r>
            <w:r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w:t>
            </w:r>
            <w:r w:rsidR="00957235" w:rsidRPr="00D92B3C">
              <w:rPr>
                <w:rFonts w:ascii="Times New Roman" w:eastAsia="Cambria" w:hAnsi="Times New Roman" w:cs="Times New Roman"/>
                <w:color w:val="000000" w:themeColor="text1"/>
                <w:spacing w:val="-2"/>
                <w:w w:val="95"/>
                <w:sz w:val="20"/>
                <w:szCs w:val="20"/>
                <w:lang w:val="en-GB"/>
              </w:rPr>
              <w:t>7</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2B58731B" w14:textId="77777777" w:rsidR="006C73FE" w:rsidRPr="00D92B3C" w:rsidRDefault="000F3337" w:rsidP="006D5CCF">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Member </w:t>
            </w:r>
            <w:proofErr w:type="gramStart"/>
            <w:r w:rsidRPr="00D92B3C">
              <w:rPr>
                <w:rFonts w:ascii="Times New Roman" w:eastAsia="Cambria" w:hAnsi="Times New Roman" w:cs="Times New Roman"/>
                <w:color w:val="000000" w:themeColor="text1"/>
                <w:spacing w:val="-2"/>
                <w:w w:val="95"/>
                <w:sz w:val="20"/>
                <w:szCs w:val="20"/>
                <w:lang w:val="en-GB"/>
              </w:rPr>
              <w:t xml:space="preserve">state </w:t>
            </w:r>
            <w:r w:rsidR="006C73FE" w:rsidRPr="00D92B3C">
              <w:rPr>
                <w:rFonts w:ascii="Times New Roman" w:eastAsia="Cambria" w:hAnsi="Times New Roman" w:cs="Times New Roman"/>
                <w:color w:val="000000" w:themeColor="text1"/>
                <w:spacing w:val="-2"/>
                <w:w w:val="95"/>
                <w:sz w:val="20"/>
                <w:szCs w:val="20"/>
                <w:lang w:val="en-GB"/>
              </w:rPr>
              <w:t xml:space="preserve"> for</w:t>
            </w:r>
            <w:proofErr w:type="gramEnd"/>
            <w:r w:rsidR="006C73FE" w:rsidRPr="00D92B3C">
              <w:rPr>
                <w:rFonts w:ascii="Times New Roman" w:eastAsia="Cambria" w:hAnsi="Times New Roman" w:cs="Times New Roman"/>
                <w:color w:val="000000" w:themeColor="text1"/>
                <w:spacing w:val="-2"/>
                <w:w w:val="95"/>
                <w:sz w:val="20"/>
                <w:szCs w:val="20"/>
                <w:lang w:val="en-GB"/>
              </w:rPr>
              <w:t xml:space="preserve">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6FB32253" w14:textId="0B0C8EC4"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ID of the critical functions as defined in chapter 2.7.1</w:t>
            </w:r>
            <w:del w:id="204" w:author="EBA staff" w:date="2021-02-10T12:57:00Z">
              <w:r w:rsidRPr="00D92B3C" w:rsidDel="00400DF4">
                <w:rPr>
                  <w:rFonts w:ascii="Times New Roman" w:eastAsia="Cambria" w:hAnsi="Times New Roman" w:cs="Times New Roman"/>
                  <w:color w:val="000000" w:themeColor="text1"/>
                  <w:spacing w:val="-2"/>
                  <w:w w:val="95"/>
                  <w:sz w:val="20"/>
                  <w:szCs w:val="20"/>
                  <w:lang w:val="en-GB"/>
                </w:rPr>
                <w:delText>.4</w:delText>
              </w:r>
            </w:del>
            <w:r w:rsidRPr="00D92B3C">
              <w:rPr>
                <w:rFonts w:ascii="Times New Roman" w:eastAsia="Cambria" w:hAnsi="Times New Roman" w:cs="Times New Roman"/>
                <w:color w:val="000000" w:themeColor="text1"/>
                <w:spacing w:val="-2"/>
                <w:w w:val="95"/>
                <w:sz w:val="20"/>
                <w:szCs w:val="20"/>
                <w:lang w:val="en-GB"/>
              </w:rPr>
              <w:t xml:space="preserve">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Estimated time for substitutability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0713A0" w:rsidRPr="00D92B3C">
              <w:rPr>
                <w:rFonts w:ascii="Times New Roman" w:eastAsia="Cambria" w:hAnsi="Times New Roman" w:cs="Times New Roman"/>
                <w:color w:val="000000" w:themeColor="text1"/>
                <w:spacing w:val="-2"/>
                <w:w w:val="95"/>
                <w:sz w:val="20"/>
                <w:szCs w:val="20"/>
                <w:lang w:val="en-GB"/>
              </w:rPr>
              <w:t>stimated time necessary to substitute a provider with another one to a comparable extent as regards object, quality and cost</w:t>
            </w:r>
            <w:r w:rsidRPr="00D92B3C">
              <w:rPr>
                <w:rFonts w:ascii="Times New Roman" w:eastAsia="Cambria" w:hAnsi="Times New Roman" w:cs="Times New Roman"/>
                <w:color w:val="000000" w:themeColor="text1"/>
                <w:spacing w:val="-2"/>
                <w:w w:val="95"/>
                <w:sz w:val="20"/>
                <w:szCs w:val="20"/>
                <w:lang w:val="en-GB"/>
              </w:rPr>
              <w:t xml:space="preserve"> of the service received</w:t>
            </w:r>
            <w:r w:rsidR="000713A0" w:rsidRPr="00D92B3C">
              <w:rPr>
                <w:rFonts w:ascii="Times New Roman" w:eastAsia="Cambria" w:hAnsi="Times New Roman" w:cs="Times New Roman"/>
                <w:color w:val="000000" w:themeColor="text1"/>
                <w:spacing w:val="-2"/>
                <w:w w:val="95"/>
                <w:sz w:val="20"/>
                <w:szCs w:val="20"/>
                <w:lang w:val="en-GB"/>
              </w:rPr>
              <w:t>.</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275C7D22" w14:textId="77777777"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1 day</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- 1 week</w:t>
            </w:r>
            <w:r>
              <w:rPr>
                <w:rFonts w:ascii="Times New Roman" w:eastAsia="Cambria" w:hAnsi="Times New Roman" w:cs="Times New Roman"/>
                <w:color w:val="000000" w:themeColor="text1"/>
                <w:spacing w:val="-2"/>
                <w:w w:val="95"/>
                <w:sz w:val="20"/>
                <w:szCs w:val="20"/>
                <w:lang w:val="en-GB"/>
              </w:rPr>
              <w:t>’</w:t>
            </w:r>
            <w:r w:rsidR="00F82306">
              <w:rPr>
                <w:rFonts w:ascii="Times New Roman" w:eastAsia="Cambria" w:hAnsi="Times New Roman" w:cs="Times New Roman"/>
                <w:color w:val="000000" w:themeColor="text1"/>
                <w:spacing w:val="-2"/>
                <w:w w:val="95"/>
                <w:sz w:val="20"/>
                <w:szCs w:val="20"/>
                <w:lang w:val="en-GB"/>
              </w:rPr>
              <w:t xml:space="preserve"> </w:t>
            </w:r>
            <w:r>
              <w:rPr>
                <w:rFonts w:ascii="Times New Roman" w:eastAsia="Cambria" w:hAnsi="Times New Roman" w:cs="Times New Roman"/>
                <w:color w:val="000000" w:themeColor="text1"/>
                <w:spacing w:val="-2"/>
                <w:w w:val="95"/>
                <w:sz w:val="20"/>
                <w:szCs w:val="20"/>
                <w:lang w:val="en-GB"/>
              </w:rPr>
              <w:t xml:space="preserve">where the substitution time </w:t>
            </w:r>
            <w:r w:rsidR="00737773">
              <w:rPr>
                <w:rFonts w:ascii="Times New Roman" w:eastAsia="Cambria" w:hAnsi="Times New Roman" w:cs="Times New Roman"/>
                <w:color w:val="000000" w:themeColor="text1"/>
                <w:spacing w:val="-2"/>
                <w:w w:val="95"/>
                <w:sz w:val="20"/>
                <w:szCs w:val="20"/>
                <w:lang w:val="en-GB"/>
              </w:rPr>
              <w:t xml:space="preserve">is </w:t>
            </w:r>
            <w:r>
              <w:rPr>
                <w:rFonts w:ascii="Times New Roman" w:eastAsia="Cambria" w:hAnsi="Times New Roman" w:cs="Times New Roman"/>
                <w:color w:val="000000" w:themeColor="text1"/>
                <w:spacing w:val="-2"/>
                <w:w w:val="95"/>
                <w:sz w:val="20"/>
                <w:szCs w:val="20"/>
                <w:lang w:val="en-GB"/>
              </w:rPr>
              <w:t xml:space="preserve">no longer than a </w:t>
            </w:r>
            <w:proofErr w:type="gramStart"/>
            <w:r>
              <w:rPr>
                <w:rFonts w:ascii="Times New Roman" w:eastAsia="Cambria" w:hAnsi="Times New Roman" w:cs="Times New Roman"/>
                <w:color w:val="000000" w:themeColor="text1"/>
                <w:spacing w:val="-2"/>
                <w:w w:val="95"/>
                <w:sz w:val="20"/>
                <w:szCs w:val="20"/>
                <w:lang w:val="en-GB"/>
              </w:rPr>
              <w:t>week;</w:t>
            </w:r>
            <w:proofErr w:type="gramEnd"/>
          </w:p>
          <w:p w14:paraId="22395593" w14:textId="77777777"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1 week – 1 month</w:t>
            </w:r>
            <w:r>
              <w:rPr>
                <w:rFonts w:ascii="Times New Roman" w:eastAsia="Cambria" w:hAnsi="Times New Roman" w:cs="Times New Roman"/>
                <w:color w:val="000000" w:themeColor="text1"/>
                <w:spacing w:val="-2"/>
                <w:w w:val="95"/>
                <w:sz w:val="20"/>
                <w:szCs w:val="20"/>
                <w:lang w:val="en-GB"/>
              </w:rPr>
              <w:t xml:space="preserve">’ where the substitution time is longer than a week but no longer than a </w:t>
            </w:r>
            <w:proofErr w:type="gramStart"/>
            <w:r>
              <w:rPr>
                <w:rFonts w:ascii="Times New Roman" w:eastAsia="Cambria" w:hAnsi="Times New Roman" w:cs="Times New Roman"/>
                <w:color w:val="000000" w:themeColor="text1"/>
                <w:spacing w:val="-2"/>
                <w:w w:val="95"/>
                <w:sz w:val="20"/>
                <w:szCs w:val="20"/>
                <w:lang w:val="en-GB"/>
              </w:rPr>
              <w:t>month;</w:t>
            </w:r>
            <w:proofErr w:type="gramEnd"/>
          </w:p>
          <w:p w14:paraId="0C94A22D" w14:textId="77777777"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1</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6 months</w:t>
            </w:r>
            <w:r>
              <w:rPr>
                <w:rFonts w:ascii="Times New Roman" w:eastAsia="Cambria" w:hAnsi="Times New Roman" w:cs="Times New Roman"/>
                <w:color w:val="000000" w:themeColor="text1"/>
                <w:spacing w:val="-2"/>
                <w:w w:val="95"/>
                <w:sz w:val="20"/>
                <w:szCs w:val="20"/>
                <w:lang w:val="en-GB"/>
              </w:rPr>
              <w:t xml:space="preserve">’ where the substitution time is longer than </w:t>
            </w:r>
            <w:r w:rsidRPr="00BB34DC">
              <w:rPr>
                <w:rFonts w:ascii="Times New Roman" w:eastAsia="Cambria" w:hAnsi="Times New Roman" w:cs="Times New Roman"/>
                <w:color w:val="000000" w:themeColor="text1"/>
                <w:spacing w:val="-2"/>
                <w:w w:val="95"/>
                <w:sz w:val="20"/>
                <w:szCs w:val="20"/>
                <w:lang w:val="en-GB"/>
              </w:rPr>
              <w:t xml:space="preserve">a month but no longer than 6 </w:t>
            </w:r>
            <w:proofErr w:type="gramStart"/>
            <w:r w:rsidRPr="00BB34DC">
              <w:rPr>
                <w:rFonts w:ascii="Times New Roman" w:eastAsia="Cambria" w:hAnsi="Times New Roman" w:cs="Times New Roman"/>
                <w:color w:val="000000" w:themeColor="text1"/>
                <w:spacing w:val="-2"/>
                <w:w w:val="95"/>
                <w:sz w:val="20"/>
                <w:szCs w:val="20"/>
                <w:lang w:val="en-GB"/>
              </w:rPr>
              <w:t>months</w:t>
            </w:r>
            <w:r>
              <w:rPr>
                <w:rFonts w:ascii="Times New Roman" w:eastAsia="Cambria" w:hAnsi="Times New Roman" w:cs="Times New Roman"/>
                <w:color w:val="000000" w:themeColor="text1"/>
                <w:spacing w:val="-2"/>
                <w:w w:val="95"/>
                <w:sz w:val="20"/>
                <w:szCs w:val="20"/>
                <w:lang w:val="en-GB"/>
              </w:rPr>
              <w:t>;</w:t>
            </w:r>
            <w:proofErr w:type="gramEnd"/>
          </w:p>
          <w:p w14:paraId="3D1E4D8C" w14:textId="77777777"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6</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w:t>
            </w:r>
            <w:r w:rsidR="006C73FE" w:rsidRPr="00D92B3C">
              <w:rPr>
                <w:rFonts w:ascii="Times New Roman" w:eastAsia="Cambria" w:hAnsi="Times New Roman" w:cs="Times New Roman"/>
                <w:color w:val="000000" w:themeColor="text1"/>
                <w:spacing w:val="-2"/>
                <w:w w:val="95"/>
                <w:sz w:val="20"/>
                <w:szCs w:val="20"/>
                <w:lang w:val="en-GB"/>
              </w:rPr>
              <w:t xml:space="preserve"> </w:t>
            </w:r>
            <w:r w:rsidR="000713A0" w:rsidRPr="00D92B3C">
              <w:rPr>
                <w:rFonts w:ascii="Times New Roman" w:eastAsia="Cambria" w:hAnsi="Times New Roman" w:cs="Times New Roman"/>
                <w:color w:val="000000" w:themeColor="text1"/>
                <w:spacing w:val="-2"/>
                <w:w w:val="95"/>
                <w:sz w:val="20"/>
                <w:szCs w:val="20"/>
                <w:lang w:val="en-GB"/>
              </w:rPr>
              <w:t>12 months</w:t>
            </w:r>
            <w:r>
              <w:rPr>
                <w:rFonts w:ascii="Times New Roman" w:eastAsia="Cambria" w:hAnsi="Times New Roman" w:cs="Times New Roman"/>
                <w:color w:val="000000" w:themeColor="text1"/>
                <w:spacing w:val="-2"/>
                <w:w w:val="95"/>
                <w:sz w:val="20"/>
                <w:szCs w:val="20"/>
                <w:lang w:val="en-GB"/>
              </w:rPr>
              <w:t>’ where the substitution time is longer than</w:t>
            </w:r>
            <w:r>
              <w:t xml:space="preserve"> </w:t>
            </w:r>
            <w:r w:rsidRPr="00BB34DC">
              <w:rPr>
                <w:rFonts w:ascii="Times New Roman" w:eastAsia="Cambria" w:hAnsi="Times New Roman" w:cs="Times New Roman"/>
                <w:color w:val="000000" w:themeColor="text1"/>
                <w:spacing w:val="-2"/>
                <w:w w:val="95"/>
                <w:sz w:val="20"/>
                <w:szCs w:val="20"/>
                <w:lang w:val="en-GB"/>
              </w:rPr>
              <w:t xml:space="preserve">6 months but no longer than </w:t>
            </w:r>
            <w:proofErr w:type="gramStart"/>
            <w:r w:rsidRPr="00BB34DC">
              <w:rPr>
                <w:rFonts w:ascii="Times New Roman" w:eastAsia="Cambria" w:hAnsi="Times New Roman" w:cs="Times New Roman"/>
                <w:color w:val="000000" w:themeColor="text1"/>
                <w:spacing w:val="-2"/>
                <w:w w:val="95"/>
                <w:sz w:val="20"/>
                <w:szCs w:val="20"/>
                <w:lang w:val="en-GB"/>
              </w:rPr>
              <w:t>a  year</w:t>
            </w:r>
            <w:proofErr w:type="gramEnd"/>
            <w:r>
              <w:rPr>
                <w:rFonts w:ascii="Times New Roman" w:eastAsia="Cambria" w:hAnsi="Times New Roman" w:cs="Times New Roman"/>
                <w:color w:val="000000" w:themeColor="text1"/>
                <w:spacing w:val="-2"/>
                <w:w w:val="95"/>
                <w:sz w:val="20"/>
                <w:szCs w:val="20"/>
                <w:lang w:val="en-GB"/>
              </w:rPr>
              <w:t>;</w:t>
            </w:r>
          </w:p>
          <w:p w14:paraId="4E91CC59" w14:textId="77777777"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more than 1 year</w:t>
            </w:r>
            <w:r>
              <w:rPr>
                <w:rFonts w:ascii="Times New Roman" w:eastAsia="Cambria" w:hAnsi="Times New Roman" w:cs="Times New Roman"/>
                <w:color w:val="000000" w:themeColor="text1"/>
                <w:spacing w:val="-2"/>
                <w:w w:val="95"/>
                <w:sz w:val="20"/>
                <w:szCs w:val="20"/>
                <w:lang w:val="en-GB"/>
              </w:rPr>
              <w:t xml:space="preserve">’ where the substitution time is longer than </w:t>
            </w:r>
            <w:r w:rsidRPr="00BB34DC">
              <w:rPr>
                <w:rFonts w:ascii="Times New Roman" w:eastAsia="Cambria" w:hAnsi="Times New Roman" w:cs="Times New Roman"/>
                <w:color w:val="000000" w:themeColor="text1"/>
                <w:spacing w:val="-2"/>
                <w:w w:val="95"/>
                <w:sz w:val="20"/>
                <w:szCs w:val="20"/>
                <w:lang w:val="en-GB"/>
              </w:rPr>
              <w:t>a year</w:t>
            </w:r>
            <w:r>
              <w:rPr>
                <w:rFonts w:ascii="Times New Roman" w:eastAsia="Cambria" w:hAnsi="Times New Roman" w:cs="Times New Roman"/>
                <w:color w:val="000000" w:themeColor="text1"/>
                <w:spacing w:val="-2"/>
                <w:w w:val="95"/>
                <w:sz w:val="20"/>
                <w:szCs w:val="20"/>
                <w:lang w:val="en-GB"/>
              </w:rPr>
              <w:t>.</w:t>
            </w:r>
          </w:p>
          <w:p w14:paraId="4A596007" w14:textId="77777777"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Estimated time for access to contracts</w:t>
            </w:r>
          </w:p>
          <w:p w14:paraId="58E0237A" w14:textId="77777777"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0713A0" w:rsidRPr="00D92B3C">
              <w:rPr>
                <w:rFonts w:ascii="Times New Roman" w:eastAsia="Cambria" w:hAnsi="Times New Roman" w:cs="Times New Roman"/>
                <w:color w:val="000000" w:themeColor="text1"/>
                <w:spacing w:val="-2"/>
                <w:w w:val="95"/>
                <w:sz w:val="20"/>
                <w:szCs w:val="20"/>
                <w:lang w:val="en-GB"/>
              </w:rPr>
              <w:t xml:space="preserve">stimated time necessary to retrieve the following information on the contract regulating the service following a request </w:t>
            </w:r>
            <w:r w:rsidR="00AF19DE" w:rsidRPr="00D92B3C">
              <w:rPr>
                <w:rFonts w:ascii="Times New Roman" w:eastAsia="Cambria" w:hAnsi="Times New Roman" w:cs="Times New Roman"/>
                <w:color w:val="000000" w:themeColor="text1"/>
                <w:spacing w:val="-2"/>
                <w:w w:val="95"/>
                <w:sz w:val="20"/>
                <w:szCs w:val="20"/>
                <w:lang w:val="en-GB"/>
              </w:rPr>
              <w:t>by</w:t>
            </w:r>
            <w:r w:rsidRPr="00D92B3C">
              <w:rPr>
                <w:rFonts w:ascii="Times New Roman" w:eastAsia="Cambria" w:hAnsi="Times New Roman" w:cs="Times New Roman"/>
                <w:color w:val="000000" w:themeColor="text1"/>
                <w:spacing w:val="-2"/>
                <w:w w:val="95"/>
                <w:sz w:val="20"/>
                <w:szCs w:val="20"/>
                <w:lang w:val="en-GB"/>
              </w:rPr>
              <w:t xml:space="preserve"> the resolution </w:t>
            </w:r>
            <w:proofErr w:type="gramStart"/>
            <w:r w:rsidRPr="00D92B3C">
              <w:rPr>
                <w:rFonts w:ascii="Times New Roman" w:eastAsia="Cambria" w:hAnsi="Times New Roman" w:cs="Times New Roman"/>
                <w:color w:val="000000" w:themeColor="text1"/>
                <w:spacing w:val="-2"/>
                <w:w w:val="95"/>
                <w:sz w:val="20"/>
                <w:szCs w:val="20"/>
                <w:lang w:val="en-GB"/>
              </w:rPr>
              <w:t>authority</w:t>
            </w:r>
            <w:r w:rsidR="000713A0" w:rsidRPr="00D92B3C">
              <w:rPr>
                <w:rFonts w:ascii="Times New Roman" w:eastAsia="Cambria" w:hAnsi="Times New Roman" w:cs="Times New Roman"/>
                <w:color w:val="000000" w:themeColor="text1"/>
                <w:spacing w:val="-2"/>
                <w:w w:val="95"/>
                <w:sz w:val="20"/>
                <w:szCs w:val="20"/>
                <w:lang w:val="en-GB"/>
              </w:rPr>
              <w:t xml:space="preserve"> :</w:t>
            </w:r>
            <w:proofErr w:type="gramEnd"/>
          </w:p>
          <w:p w14:paraId="29BDEBD1"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duration of the contract</w:t>
            </w:r>
          </w:p>
          <w:p w14:paraId="760C8B5C"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parties to the contract (authoring party and supplier, contact persons) and their jurisdiction</w:t>
            </w:r>
          </w:p>
          <w:p w14:paraId="5A4B51D7"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nature of the service (i.e. short description of the nature of the transaction between the parties, including prices)</w:t>
            </w:r>
          </w:p>
          <w:p w14:paraId="168F840B"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whether the same service can be offered by any other internal/external provider (and identify potential candidates)</w:t>
            </w:r>
          </w:p>
          <w:p w14:paraId="1AC952CB"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jurisdiction of the contract</w:t>
            </w:r>
          </w:p>
          <w:p w14:paraId="387A0373"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department responsible of dealing with the main operations covered by the contract</w:t>
            </w:r>
          </w:p>
          <w:p w14:paraId="3BE3141E"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main penalties included in the contract in case of suspension or delay on the payments</w:t>
            </w:r>
          </w:p>
          <w:p w14:paraId="1187855D"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trigger for early termination and timing allowed for termination</w:t>
            </w:r>
          </w:p>
          <w:p w14:paraId="1713F8AF"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operational support following termination</w:t>
            </w:r>
          </w:p>
          <w:p w14:paraId="74381861"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relevance for which critical functions and business lines</w:t>
            </w:r>
          </w:p>
          <w:p w14:paraId="270C3408" w14:textId="77777777"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1A34D4E0"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 day</w:t>
            </w:r>
          </w:p>
          <w:p w14:paraId="77D7512A"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 day</w:t>
            </w:r>
            <w:r w:rsidR="00597A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- 1 week</w:t>
            </w:r>
          </w:p>
          <w:p w14:paraId="1A51B684"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more than 1 week</w:t>
            </w:r>
          </w:p>
          <w:p w14:paraId="4BD39BFA" w14:textId="77777777"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 contract regulating the service</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14:paraId="40EC6E0C" w14:textId="77777777" w:rsidR="00DE58BD" w:rsidRPr="00D92B3C" w:rsidRDefault="00B97C2E">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ISO </w:t>
            </w:r>
            <w:r w:rsidR="001E73DA" w:rsidRPr="00D92B3C">
              <w:rPr>
                <w:rFonts w:ascii="Times New Roman" w:hAnsi="Times New Roman" w:cs="Times New Roman"/>
                <w:bCs/>
                <w:color w:val="000000" w:themeColor="text1"/>
                <w:sz w:val="20"/>
                <w:szCs w:val="20"/>
                <w:lang w:val="en-GB"/>
              </w:rPr>
              <w:t>code of the c</w:t>
            </w:r>
            <w:r w:rsidR="00DE58BD" w:rsidRPr="00D92B3C">
              <w:rPr>
                <w:rFonts w:ascii="Times New Roman" w:hAnsi="Times New Roman" w:cs="Times New Roman"/>
                <w:bCs/>
                <w:color w:val="000000" w:themeColor="text1"/>
                <w:sz w:val="20"/>
                <w:szCs w:val="20"/>
                <w:lang w:val="en-GB"/>
              </w:rPr>
              <w:t>ountry code the law of which governs the contract.</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2</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Resolution-proof contract </w:t>
            </w:r>
          </w:p>
          <w:p w14:paraId="0D2797BC" w14:textId="77777777"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Reflects the a</w:t>
            </w:r>
            <w:r w:rsidR="000713A0" w:rsidRPr="00D92B3C">
              <w:rPr>
                <w:rFonts w:ascii="Times New Roman" w:eastAsia="Cambria" w:hAnsi="Times New Roman" w:cs="Times New Roman"/>
                <w:color w:val="000000" w:themeColor="text1"/>
                <w:spacing w:val="-2"/>
                <w:w w:val="95"/>
                <w:sz w:val="20"/>
                <w:szCs w:val="20"/>
                <w:lang w:val="en-GB"/>
              </w:rPr>
              <w:t>ssess</w:t>
            </w:r>
            <w:r w:rsidRPr="00D92B3C">
              <w:rPr>
                <w:rFonts w:ascii="Times New Roman" w:eastAsia="Cambria" w:hAnsi="Times New Roman" w:cs="Times New Roman"/>
                <w:color w:val="000000" w:themeColor="text1"/>
                <w:spacing w:val="-2"/>
                <w:w w:val="95"/>
                <w:sz w:val="20"/>
                <w:szCs w:val="20"/>
                <w:lang w:val="en-GB"/>
              </w:rPr>
              <w:t>ment</w:t>
            </w:r>
            <w:r w:rsidR="000713A0" w:rsidRPr="00D92B3C">
              <w:rPr>
                <w:rFonts w:ascii="Times New Roman" w:eastAsia="Cambria" w:hAnsi="Times New Roman" w:cs="Times New Roman"/>
                <w:color w:val="000000" w:themeColor="text1"/>
                <w:spacing w:val="-2"/>
                <w:w w:val="95"/>
                <w:sz w:val="20"/>
                <w:szCs w:val="20"/>
                <w:lang w:val="en-GB"/>
              </w:rPr>
              <w:t xml:space="preserve"> whether the contract </w:t>
            </w:r>
            <w:r w:rsidR="009E310F" w:rsidRPr="00D92B3C">
              <w:rPr>
                <w:rFonts w:ascii="Times New Roman" w:eastAsia="Cambria" w:hAnsi="Times New Roman" w:cs="Times New Roman"/>
                <w:color w:val="000000" w:themeColor="text1"/>
                <w:spacing w:val="-2"/>
                <w:w w:val="95"/>
                <w:sz w:val="20"/>
                <w:szCs w:val="20"/>
                <w:lang w:val="en-GB"/>
              </w:rPr>
              <w:t xml:space="preserve">could be continued and transferred </w:t>
            </w:r>
            <w:r w:rsidR="000713A0" w:rsidRPr="00D92B3C">
              <w:rPr>
                <w:rFonts w:ascii="Times New Roman" w:eastAsia="Cambria" w:hAnsi="Times New Roman" w:cs="Times New Roman"/>
                <w:color w:val="000000" w:themeColor="text1"/>
                <w:spacing w:val="-2"/>
                <w:w w:val="95"/>
                <w:sz w:val="20"/>
                <w:szCs w:val="20"/>
                <w:lang w:val="en-GB"/>
              </w:rPr>
              <w:t>in resolution</w:t>
            </w:r>
            <w:r w:rsidRPr="00D92B3C">
              <w:rPr>
                <w:rFonts w:ascii="Times New Roman" w:eastAsia="Cambria" w:hAnsi="Times New Roman" w:cs="Times New Roman"/>
                <w:color w:val="000000" w:themeColor="text1"/>
                <w:spacing w:val="-2"/>
                <w:w w:val="95"/>
                <w:sz w:val="20"/>
                <w:szCs w:val="20"/>
                <w:lang w:val="en-GB"/>
              </w:rPr>
              <w:t xml:space="preserve">. </w:t>
            </w:r>
          </w:p>
          <w:p w14:paraId="42F4B78D" w14:textId="77777777"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assessment shall </w:t>
            </w:r>
            <w:proofErr w:type="gramStart"/>
            <w:r w:rsidR="009E310F" w:rsidRPr="00D92B3C">
              <w:rPr>
                <w:rFonts w:ascii="Times New Roman" w:eastAsia="Cambria" w:hAnsi="Times New Roman" w:cs="Times New Roman"/>
                <w:color w:val="000000" w:themeColor="text1"/>
                <w:spacing w:val="-2"/>
                <w:w w:val="95"/>
                <w:sz w:val="20"/>
                <w:szCs w:val="20"/>
                <w:lang w:val="en-GB"/>
              </w:rPr>
              <w:t>take into account</w:t>
            </w:r>
            <w:proofErr w:type="gramEnd"/>
            <w:r w:rsidR="00AC56F9" w:rsidRPr="00D92B3C">
              <w:rPr>
                <w:rFonts w:ascii="Times New Roman" w:eastAsia="Cambria" w:hAnsi="Times New Roman" w:cs="Times New Roman"/>
                <w:color w:val="000000" w:themeColor="text1"/>
                <w:spacing w:val="-2"/>
                <w:w w:val="95"/>
                <w:sz w:val="20"/>
                <w:szCs w:val="20"/>
                <w:lang w:val="en-GB"/>
              </w:rPr>
              <w:t>, among other facto</w:t>
            </w:r>
            <w:r w:rsidR="00971A9D" w:rsidRPr="00D92B3C">
              <w:rPr>
                <w:rFonts w:ascii="Times New Roman" w:eastAsia="Cambria" w:hAnsi="Times New Roman" w:cs="Times New Roman"/>
                <w:color w:val="000000" w:themeColor="text1"/>
                <w:spacing w:val="-2"/>
                <w:w w:val="95"/>
                <w:sz w:val="20"/>
                <w:szCs w:val="20"/>
                <w:lang w:val="en-GB"/>
              </w:rPr>
              <w:t>r</w:t>
            </w:r>
            <w:r w:rsidR="00AC56F9" w:rsidRPr="00D92B3C">
              <w:rPr>
                <w:rFonts w:ascii="Times New Roman" w:eastAsia="Cambria" w:hAnsi="Times New Roman" w:cs="Times New Roman"/>
                <w:color w:val="000000" w:themeColor="text1"/>
                <w:spacing w:val="-2"/>
                <w:w w:val="95"/>
                <w:sz w:val="20"/>
                <w:szCs w:val="20"/>
                <w:lang w:val="en-GB"/>
              </w:rPr>
              <w:t>s</w:t>
            </w:r>
            <w:r w:rsidR="000713A0" w:rsidRPr="00D92B3C">
              <w:rPr>
                <w:rFonts w:ascii="Times New Roman" w:eastAsia="Cambria" w:hAnsi="Times New Roman" w:cs="Times New Roman"/>
                <w:color w:val="000000" w:themeColor="text1"/>
                <w:spacing w:val="-2"/>
                <w:w w:val="95"/>
                <w:sz w:val="20"/>
                <w:szCs w:val="20"/>
                <w:lang w:val="en-GB"/>
              </w:rPr>
              <w:t>:</w:t>
            </w:r>
          </w:p>
          <w:p w14:paraId="4132752A" w14:textId="77777777"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clause that would entitle a counterparty to terminate the contract solely as a result of </w:t>
            </w:r>
            <w:r w:rsidR="000713A0" w:rsidRPr="00D92B3C">
              <w:rPr>
                <w:rFonts w:ascii="Times New Roman" w:eastAsia="Cambria" w:hAnsi="Times New Roman" w:cs="Times New Roman"/>
                <w:color w:val="000000" w:themeColor="text1"/>
                <w:spacing w:val="-2"/>
                <w:w w:val="95"/>
                <w:sz w:val="20"/>
                <w:szCs w:val="20"/>
                <w:lang w:val="en-GB"/>
              </w:rPr>
              <w:t>resolution, early intervention measures or cross-default scenarios</w:t>
            </w:r>
            <w:r w:rsidR="00DC1BCF" w:rsidRPr="00D92B3C">
              <w:rPr>
                <w:rFonts w:ascii="Times New Roman" w:eastAsia="Cambria" w:hAnsi="Times New Roman" w:cs="Times New Roman"/>
                <w:color w:val="000000" w:themeColor="text1"/>
                <w:spacing w:val="-2"/>
                <w:w w:val="95"/>
                <w:sz w:val="20"/>
                <w:szCs w:val="20"/>
                <w:lang w:val="en-GB"/>
              </w:rPr>
              <w:t xml:space="preserve"> in spite of substantive obligations continuing to be </w:t>
            </w:r>
            <w:proofErr w:type="gramStart"/>
            <w:r w:rsidR="00DC1BCF" w:rsidRPr="00D92B3C">
              <w:rPr>
                <w:rFonts w:ascii="Times New Roman" w:eastAsia="Cambria" w:hAnsi="Times New Roman" w:cs="Times New Roman"/>
                <w:color w:val="000000" w:themeColor="text1"/>
                <w:spacing w:val="-2"/>
                <w:w w:val="95"/>
                <w:sz w:val="20"/>
                <w:szCs w:val="20"/>
                <w:lang w:val="en-GB"/>
              </w:rPr>
              <w:t>performed</w:t>
            </w:r>
            <w:r w:rsidR="000713A0" w:rsidRPr="00D92B3C">
              <w:rPr>
                <w:rFonts w:ascii="Times New Roman" w:eastAsia="Cambria" w:hAnsi="Times New Roman" w:cs="Times New Roman"/>
                <w:color w:val="000000" w:themeColor="text1"/>
                <w:spacing w:val="-2"/>
                <w:w w:val="95"/>
                <w:sz w:val="20"/>
                <w:szCs w:val="20"/>
                <w:lang w:val="en-GB"/>
              </w:rPr>
              <w:t>;</w:t>
            </w:r>
            <w:proofErr w:type="gramEnd"/>
          </w:p>
          <w:p w14:paraId="47C59709" w14:textId="77777777"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clause that would entitle a counterparty </w:t>
            </w:r>
            <w:r w:rsidR="000713A0" w:rsidRPr="00D92B3C">
              <w:rPr>
                <w:rFonts w:ascii="Times New Roman" w:eastAsia="Cambria" w:hAnsi="Times New Roman" w:cs="Times New Roman"/>
                <w:color w:val="000000" w:themeColor="text1"/>
                <w:spacing w:val="-2"/>
                <w:w w:val="95"/>
                <w:sz w:val="20"/>
                <w:szCs w:val="20"/>
                <w:lang w:val="en-GB"/>
              </w:rPr>
              <w:t xml:space="preserve">to alter the terms of service </w:t>
            </w:r>
            <w:r w:rsidR="00DC1BCF" w:rsidRPr="00D92B3C">
              <w:rPr>
                <w:rFonts w:ascii="Times New Roman" w:eastAsia="Cambria" w:hAnsi="Times New Roman" w:cs="Times New Roman"/>
                <w:color w:val="000000" w:themeColor="text1"/>
                <w:spacing w:val="-2"/>
                <w:w w:val="95"/>
                <w:sz w:val="20"/>
                <w:szCs w:val="20"/>
                <w:lang w:val="en-GB"/>
              </w:rPr>
              <w:t xml:space="preserve">or </w:t>
            </w:r>
            <w:r w:rsidR="000713A0" w:rsidRPr="00D92B3C">
              <w:rPr>
                <w:rFonts w:ascii="Times New Roman" w:eastAsia="Cambria" w:hAnsi="Times New Roman" w:cs="Times New Roman"/>
                <w:color w:val="000000" w:themeColor="text1"/>
                <w:spacing w:val="-2"/>
                <w:w w:val="95"/>
                <w:sz w:val="20"/>
                <w:szCs w:val="20"/>
                <w:lang w:val="en-GB"/>
              </w:rPr>
              <w:t>pricing solely as a result of resolution, early intervention or cross-default scenarios</w:t>
            </w:r>
            <w:r w:rsidR="00DC1BCF" w:rsidRPr="00D92B3C">
              <w:rPr>
                <w:rFonts w:ascii="Times New Roman" w:eastAsia="Cambria" w:hAnsi="Times New Roman" w:cs="Times New Roman"/>
                <w:color w:val="000000" w:themeColor="text1"/>
                <w:spacing w:val="-2"/>
                <w:w w:val="95"/>
                <w:sz w:val="20"/>
                <w:szCs w:val="20"/>
                <w:lang w:val="en-GB"/>
              </w:rPr>
              <w:t xml:space="preserve"> in spite of </w:t>
            </w:r>
            <w:r w:rsidR="000713A0" w:rsidRPr="00D92B3C">
              <w:rPr>
                <w:rFonts w:ascii="Times New Roman" w:eastAsia="Cambria" w:hAnsi="Times New Roman" w:cs="Times New Roman"/>
                <w:color w:val="000000" w:themeColor="text1"/>
                <w:spacing w:val="-2"/>
                <w:w w:val="95"/>
                <w:sz w:val="20"/>
                <w:szCs w:val="20"/>
                <w:lang w:val="en-GB"/>
              </w:rPr>
              <w:t>substantive obligations continu</w:t>
            </w:r>
            <w:r w:rsidR="00DC1BCF" w:rsidRPr="00D92B3C">
              <w:rPr>
                <w:rFonts w:ascii="Times New Roman" w:eastAsia="Cambria" w:hAnsi="Times New Roman" w:cs="Times New Roman"/>
                <w:color w:val="000000" w:themeColor="text1"/>
                <w:spacing w:val="-2"/>
                <w:w w:val="95"/>
                <w:sz w:val="20"/>
                <w:szCs w:val="20"/>
                <w:lang w:val="en-GB"/>
              </w:rPr>
              <w:t>ing</w:t>
            </w:r>
            <w:r w:rsidR="000713A0" w:rsidRPr="00D92B3C">
              <w:rPr>
                <w:rFonts w:ascii="Times New Roman" w:eastAsia="Cambria" w:hAnsi="Times New Roman" w:cs="Times New Roman"/>
                <w:color w:val="000000" w:themeColor="text1"/>
                <w:spacing w:val="-2"/>
                <w:w w:val="95"/>
                <w:sz w:val="20"/>
                <w:szCs w:val="20"/>
                <w:lang w:val="en-GB"/>
              </w:rPr>
              <w:t xml:space="preserve"> to be </w:t>
            </w:r>
            <w:proofErr w:type="gramStart"/>
            <w:r w:rsidR="000713A0" w:rsidRPr="00D92B3C">
              <w:rPr>
                <w:rFonts w:ascii="Times New Roman" w:eastAsia="Cambria" w:hAnsi="Times New Roman" w:cs="Times New Roman"/>
                <w:color w:val="000000" w:themeColor="text1"/>
                <w:spacing w:val="-2"/>
                <w:w w:val="95"/>
                <w:sz w:val="20"/>
                <w:szCs w:val="20"/>
                <w:lang w:val="en-GB"/>
              </w:rPr>
              <w:t>performed;</w:t>
            </w:r>
            <w:proofErr w:type="gramEnd"/>
          </w:p>
          <w:p w14:paraId="024018C1" w14:textId="77777777"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recognition, in the contract, of </w:t>
            </w:r>
            <w:r w:rsidR="000713A0" w:rsidRPr="00D92B3C">
              <w:rPr>
                <w:rFonts w:ascii="Times New Roman" w:eastAsia="Cambria" w:hAnsi="Times New Roman" w:cs="Times New Roman"/>
                <w:color w:val="000000" w:themeColor="text1"/>
                <w:spacing w:val="-2"/>
                <w:w w:val="95"/>
                <w:sz w:val="20"/>
                <w:szCs w:val="20"/>
                <w:lang w:val="en-GB"/>
              </w:rPr>
              <w:t>the suspension rights of resolution authorities.</w:t>
            </w:r>
          </w:p>
          <w:p w14:paraId="7002477A" w14:textId="77777777"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227D0956" w14:textId="77777777"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Yes</w:t>
            </w:r>
            <w:r w:rsidRPr="00D92B3C">
              <w:rPr>
                <w:rFonts w:ascii="Times New Roman" w:eastAsia="Cambria" w:hAnsi="Times New Roman" w:cs="Times New Roman"/>
                <w:color w:val="000000" w:themeColor="text1"/>
                <w:spacing w:val="-2"/>
                <w:w w:val="95"/>
                <w:sz w:val="20"/>
                <w:szCs w:val="20"/>
                <w:lang w:val="en-GB"/>
              </w:rPr>
              <w:t>’ – if the contract is assessed as resolution-proof</w:t>
            </w:r>
          </w:p>
          <w:p w14:paraId="31DBF5F2" w14:textId="77777777"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No</w:t>
            </w:r>
            <w:proofErr w:type="gramStart"/>
            <w:r w:rsidRPr="00D92B3C">
              <w:rPr>
                <w:rFonts w:ascii="Times New Roman" w:eastAsia="Cambria" w:hAnsi="Times New Roman" w:cs="Times New Roman"/>
                <w:color w:val="000000" w:themeColor="text1"/>
                <w:spacing w:val="-2"/>
                <w:w w:val="95"/>
                <w:sz w:val="20"/>
                <w:szCs w:val="20"/>
                <w:lang w:val="en-GB"/>
              </w:rPr>
              <w:t>’  –</w:t>
            </w:r>
            <w:proofErr w:type="gramEnd"/>
            <w:r w:rsidRPr="00D92B3C">
              <w:rPr>
                <w:rFonts w:ascii="Times New Roman" w:eastAsia="Cambria" w:hAnsi="Times New Roman" w:cs="Times New Roman"/>
                <w:color w:val="000000" w:themeColor="text1"/>
                <w:spacing w:val="-2"/>
                <w:w w:val="95"/>
                <w:sz w:val="20"/>
                <w:szCs w:val="20"/>
                <w:lang w:val="en-GB"/>
              </w:rPr>
              <w:t xml:space="preserve"> if the contract is not assessed as resolution-proof</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Not assessed</w:t>
            </w:r>
            <w:r w:rsidRPr="00D92B3C">
              <w:rPr>
                <w:rFonts w:ascii="Times New Roman" w:eastAsia="Cambria" w:hAnsi="Times New Roman" w:cs="Times New Roman"/>
                <w:color w:val="000000" w:themeColor="text1"/>
                <w:spacing w:val="-2"/>
                <w:w w:val="95"/>
                <w:sz w:val="20"/>
                <w:szCs w:val="20"/>
                <w:lang w:val="en-GB"/>
              </w:rPr>
              <w:t>’ – if no assessment has been made</w:t>
            </w:r>
          </w:p>
        </w:tc>
      </w:tr>
    </w:tbl>
    <w:p w14:paraId="4E1DED29" w14:textId="77777777" w:rsidR="00276FFB" w:rsidRPr="00D92B3C" w:rsidRDefault="00276FFB" w:rsidP="00276FFB">
      <w:pPr>
        <w:rPr>
          <w:rFonts w:ascii="Times New Roman" w:hAnsi="Times New Roman" w:cs="Times New Roman"/>
          <w:b/>
          <w:color w:val="000000" w:themeColor="text1"/>
          <w:sz w:val="20"/>
          <w:szCs w:val="20"/>
          <w:u w:val="single"/>
          <w:lang w:val="en-GB"/>
        </w:rPr>
      </w:pPr>
    </w:p>
    <w:p w14:paraId="6D202B10" w14:textId="77777777"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205" w:name="_Toc492542329"/>
      <w:bookmarkStart w:id="206" w:name="_Toc509909047"/>
      <w:r w:rsidRPr="00D92B3C">
        <w:rPr>
          <w:rFonts w:ascii="Times New Roman" w:hAnsi="Times New Roman" w:cs="Times New Roman"/>
          <w:color w:val="000000" w:themeColor="text1"/>
          <w:szCs w:val="20"/>
        </w:rPr>
        <w:t>Z 09.00 - FMI Services - Providers and Users - Mapping to Critical Functions</w:t>
      </w:r>
      <w:bookmarkEnd w:id="205"/>
      <w:bookmarkEnd w:id="206"/>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General remarks</w:t>
      </w:r>
    </w:p>
    <w:p w14:paraId="39C7B346" w14:textId="77777777"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This template identifies clearing, payment</w:t>
      </w:r>
      <w:r w:rsidR="006B07C6">
        <w:rPr>
          <w:rFonts w:ascii="Times New Roman" w:hAnsi="Times New Roman" w:cs="Times New Roman"/>
          <w:sz w:val="20"/>
          <w:szCs w:val="20"/>
          <w:lang w:val="en-GB"/>
        </w:rPr>
        <w:t>s</w:t>
      </w:r>
      <w:r w:rsidRPr="00D92B3C">
        <w:rPr>
          <w:rFonts w:ascii="Times New Roman" w:hAnsi="Times New Roman" w:cs="Times New Roman"/>
          <w:sz w:val="20"/>
          <w:szCs w:val="20"/>
          <w:lang w:val="en-GB"/>
        </w:rPr>
        <w:t>, securities settlement and custody activities, functions or services, the discontinuation of which can present a serious impediment to, or completely prevent the performance of one or more critical functions.</w:t>
      </w:r>
    </w:p>
    <w:p w14:paraId="3D356696" w14:textId="77777777"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w:t>
      </w:r>
      <w:r w:rsidR="00120519" w:rsidRPr="00D92B3C">
        <w:rPr>
          <w:rFonts w:ascii="Times New Roman" w:hAnsi="Times New Roman" w:cs="Times New Roman"/>
          <w:sz w:val="20"/>
          <w:szCs w:val="20"/>
          <w:lang w:val="en-GB"/>
        </w:rPr>
        <w:t xml:space="preserve">template shall be reported </w:t>
      </w:r>
      <w:r w:rsidR="00E312D4" w:rsidRPr="00D92B3C">
        <w:rPr>
          <w:rFonts w:ascii="Times New Roman" w:hAnsi="Times New Roman" w:cs="Times New Roman"/>
          <w:sz w:val="20"/>
          <w:szCs w:val="20"/>
          <w:lang w:val="en-GB"/>
        </w:rPr>
        <w:t xml:space="preserve">once </w:t>
      </w:r>
      <w:r w:rsidR="00120519" w:rsidRPr="00D92B3C">
        <w:rPr>
          <w:rFonts w:ascii="Times New Roman" w:hAnsi="Times New Roman" w:cs="Times New Roman"/>
          <w:sz w:val="20"/>
          <w:szCs w:val="20"/>
          <w:lang w:val="en-GB"/>
        </w:rPr>
        <w:t xml:space="preserve">for the entire </w:t>
      </w:r>
      <w:r w:rsidR="00D9009F" w:rsidRPr="00D92B3C">
        <w:rPr>
          <w:rFonts w:ascii="Times New Roman" w:hAnsi="Times New Roman" w:cs="Times New Roman"/>
          <w:sz w:val="20"/>
          <w:szCs w:val="20"/>
          <w:lang w:val="en-GB"/>
        </w:rPr>
        <w:t xml:space="preserve">institution </w:t>
      </w:r>
      <w:r w:rsidR="001D01FA" w:rsidRPr="00D92B3C">
        <w:rPr>
          <w:rFonts w:ascii="Times New Roman" w:hAnsi="Times New Roman" w:cs="Times New Roman"/>
          <w:sz w:val="20"/>
          <w:szCs w:val="20"/>
          <w:lang w:val="en-GB"/>
        </w:rPr>
        <w:t>or</w:t>
      </w:r>
      <w:r w:rsidR="00B64655" w:rsidRPr="00D92B3C">
        <w:rPr>
          <w:rFonts w:ascii="Times New Roman" w:hAnsi="Times New Roman" w:cs="Times New Roman"/>
          <w:sz w:val="20"/>
          <w:szCs w:val="20"/>
          <w:lang w:val="en-GB"/>
        </w:rPr>
        <w:t xml:space="preserve"> </w:t>
      </w:r>
      <w:r w:rsidR="00120519" w:rsidRPr="00D92B3C">
        <w:rPr>
          <w:rFonts w:ascii="Times New Roman" w:hAnsi="Times New Roman" w:cs="Times New Roman"/>
          <w:sz w:val="20"/>
          <w:szCs w:val="20"/>
          <w:lang w:val="en-GB"/>
        </w:rPr>
        <w:t>group.</w:t>
      </w:r>
    </w:p>
    <w:p w14:paraId="44AD6062" w14:textId="4366F7C6" w:rsidR="000F273B" w:rsidRDefault="00AA6491" w:rsidP="00715DAB">
      <w:pPr>
        <w:pStyle w:val="InstructionsText2"/>
        <w:numPr>
          <w:ilvl w:val="0"/>
          <w:numId w:val="29"/>
        </w:numPr>
        <w:spacing w:before="0"/>
        <w:ind w:left="714" w:hanging="357"/>
        <w:rPr>
          <w:ins w:id="207" w:author="EBA staff" w:date="2021-02-10T13:02:00Z"/>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Only </w:t>
      </w:r>
      <w:r w:rsidR="004B208B" w:rsidRPr="00D92B3C">
        <w:rPr>
          <w:rFonts w:ascii="Times New Roman" w:hAnsi="Times New Roman" w:cs="Times New Roman"/>
          <w:sz w:val="20"/>
          <w:szCs w:val="20"/>
          <w:lang w:val="en-GB"/>
        </w:rPr>
        <w:t xml:space="preserve">the Financial Market Infrastructures </w:t>
      </w:r>
      <w:r w:rsidR="008F6984" w:rsidRPr="00D92B3C">
        <w:rPr>
          <w:rFonts w:ascii="Times New Roman" w:hAnsi="Times New Roman" w:cs="Times New Roman"/>
          <w:sz w:val="20"/>
          <w:szCs w:val="20"/>
          <w:lang w:val="en-GB"/>
        </w:rPr>
        <w:t xml:space="preserve">the disruption of which would present a serious impediment or prevent the performance of a critical function </w:t>
      </w:r>
      <w:r w:rsidR="004B208B" w:rsidRPr="00D92B3C">
        <w:rPr>
          <w:rFonts w:ascii="Times New Roman" w:hAnsi="Times New Roman" w:cs="Times New Roman"/>
          <w:sz w:val="20"/>
          <w:szCs w:val="20"/>
          <w:lang w:val="en-GB"/>
        </w:rPr>
        <w:t>shall be identified.</w:t>
      </w:r>
    </w:p>
    <w:p w14:paraId="603C4710" w14:textId="5D3F1CCB" w:rsidR="00400DF4" w:rsidRPr="00D92B3C" w:rsidRDefault="00400DF4" w:rsidP="00BF16D7">
      <w:pPr>
        <w:pStyle w:val="InstructionsText2"/>
        <w:numPr>
          <w:ilvl w:val="0"/>
          <w:numId w:val="29"/>
        </w:numPr>
        <w:spacing w:before="0"/>
        <w:ind w:left="714" w:hanging="357"/>
        <w:rPr>
          <w:rFonts w:ascii="Times New Roman" w:hAnsi="Times New Roman" w:cs="Times New Roman"/>
          <w:sz w:val="20"/>
          <w:szCs w:val="20"/>
        </w:rPr>
      </w:pPr>
      <w:ins w:id="208" w:author="EBA staff" w:date="2021-02-10T13:02:00Z">
        <w:r>
          <w:rPr>
            <w:rFonts w:ascii="Times New Roman" w:hAnsi="Times New Roman" w:cs="Times New Roman"/>
            <w:sz w:val="20"/>
            <w:szCs w:val="20"/>
          </w:rPr>
          <w:t>The combination of</w:t>
        </w:r>
      </w:ins>
      <w:ins w:id="209" w:author="EBA staff" w:date="2021-02-10T13:03:00Z">
        <w:r>
          <w:rPr>
            <w:rFonts w:ascii="Times New Roman" w:hAnsi="Times New Roman" w:cs="Times New Roman"/>
            <w:sz w:val="20"/>
            <w:szCs w:val="20"/>
          </w:rPr>
          <w:t xml:space="preserve"> </w:t>
        </w:r>
        <w:r w:rsidRPr="00D92B3C">
          <w:rPr>
            <w:rFonts w:ascii="Times New Roman" w:hAnsi="Times New Roman" w:cs="Times New Roman"/>
            <w:sz w:val="20"/>
            <w:szCs w:val="20"/>
          </w:rPr>
          <w:t>values reported in</w:t>
        </w:r>
      </w:ins>
      <w:ins w:id="210" w:author="EBA staff" w:date="2021-02-10T13:02:00Z">
        <w:r>
          <w:rPr>
            <w:rFonts w:ascii="Times New Roman" w:hAnsi="Times New Roman" w:cs="Times New Roman"/>
            <w:sz w:val="20"/>
            <w:szCs w:val="20"/>
          </w:rPr>
          <w:t xml:space="preserve"> columns 0020, 0030, 0040, 0070 and 0100 </w:t>
        </w:r>
      </w:ins>
      <w:ins w:id="211" w:author="EBA staff" w:date="2021-02-10T13:03:00Z">
        <w:r w:rsidRPr="00400DF4">
          <w:rPr>
            <w:rFonts w:ascii="Times New Roman" w:hAnsi="Times New Roman" w:cs="Times New Roman"/>
            <w:sz w:val="20"/>
            <w:szCs w:val="20"/>
          </w:rPr>
          <w:t xml:space="preserve">of this </w:t>
        </w:r>
        <w:proofErr w:type="gramStart"/>
        <w:r w:rsidRPr="00400DF4">
          <w:rPr>
            <w:rFonts w:ascii="Times New Roman" w:hAnsi="Times New Roman" w:cs="Times New Roman"/>
            <w:sz w:val="20"/>
            <w:szCs w:val="20"/>
          </w:rPr>
          <w:t>template</w:t>
        </w:r>
        <w:proofErr w:type="gramEnd"/>
        <w:r w:rsidRPr="00400DF4">
          <w:rPr>
            <w:rFonts w:ascii="Times New Roman" w:hAnsi="Times New Roman" w:cs="Times New Roman"/>
            <w:sz w:val="20"/>
            <w:szCs w:val="20"/>
          </w:rPr>
          <w:t xml:space="preserve"> forms a primary key which has to </w:t>
        </w:r>
        <w:r w:rsidRPr="00400DF4">
          <w:rPr>
            <w:rFonts w:ascii="Times New Roman" w:hAnsi="Times New Roman" w:cs="Times New Roman"/>
            <w:sz w:val="20"/>
            <w:szCs w:val="20"/>
            <w:lang w:val="en-GB"/>
          </w:rPr>
          <w:t>be</w:t>
        </w:r>
        <w:r w:rsidRPr="00400DF4">
          <w:rPr>
            <w:rFonts w:ascii="Times New Roman" w:hAnsi="Times New Roman" w:cs="Times New Roman"/>
            <w:sz w:val="20"/>
            <w:szCs w:val="20"/>
          </w:rPr>
          <w:t xml:space="preserve"> unique for each row of the template</w:t>
        </w:r>
      </w:ins>
      <w:ins w:id="212" w:author="EBA staff" w:date="2021-02-10T13:04:00Z">
        <w:r>
          <w:rPr>
            <w:rFonts w:ascii="Times New Roman" w:hAnsi="Times New Roman" w:cs="Times New Roman"/>
            <w:sz w:val="20"/>
            <w:szCs w:val="20"/>
          </w:rPr>
          <w:t>.</w:t>
        </w:r>
      </w:ins>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User</w:t>
            </w:r>
          </w:p>
          <w:p w14:paraId="6B2AFD23" w14:textId="77777777"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Group entity using </w:t>
            </w:r>
            <w:r w:rsidRPr="00D92B3C">
              <w:rPr>
                <w:rFonts w:ascii="Times New Roman" w:eastAsia="Cambria" w:hAnsi="Times New Roman" w:cs="Times New Roman"/>
                <w:color w:val="000000" w:themeColor="text1"/>
                <w:spacing w:val="-2"/>
                <w:w w:val="95"/>
                <w:sz w:val="20"/>
                <w:szCs w:val="20"/>
                <w:lang w:val="en-GB"/>
              </w:rPr>
              <w:t>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custody, settlement, clearing or trade repository services, as reported in Z 01.00 - Organisational structure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9E14F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72F88" w:rsidRPr="00D92B3C">
              <w:rPr>
                <w:rFonts w:ascii="Times New Roman" w:hAnsi="Times New Roman" w:cs="Times New Roman"/>
                <w:b/>
                <w:bCs/>
                <w:color w:val="000000" w:themeColor="text1"/>
                <w:sz w:val="20"/>
                <w:szCs w:val="20"/>
                <w:lang w:val="en-GB"/>
              </w:rPr>
              <w:t>Name</w:t>
            </w:r>
          </w:p>
          <w:p w14:paraId="137DFF07"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using 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D33B18"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Only entities which are identified as </w:t>
            </w:r>
            <w:r w:rsidR="004602C0" w:rsidRPr="00D92B3C">
              <w:rPr>
                <w:rFonts w:ascii="Times New Roman" w:eastAsia="Cambria" w:hAnsi="Times New Roman" w:cs="Times New Roman"/>
                <w:color w:val="000000" w:themeColor="text1"/>
                <w:spacing w:val="-2"/>
                <w:w w:val="95"/>
                <w:sz w:val="20"/>
                <w:szCs w:val="20"/>
                <w:lang w:val="en-GB"/>
              </w:rPr>
              <w:t xml:space="preserve">providing critical functions </w:t>
            </w:r>
            <w:r w:rsidRPr="00D92B3C">
              <w:rPr>
                <w:rFonts w:ascii="Times New Roman" w:eastAsia="Cambria" w:hAnsi="Times New Roman" w:cs="Times New Roman"/>
                <w:color w:val="000000" w:themeColor="text1"/>
                <w:spacing w:val="-2"/>
                <w:w w:val="95"/>
                <w:sz w:val="20"/>
                <w:szCs w:val="20"/>
                <w:lang w:val="en-GB"/>
              </w:rPr>
              <w:t xml:space="preserve">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xml:space="preserve">02 shall be reported.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7283492F"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1C74FB" w:rsidRPr="00D92B3C">
              <w:rPr>
                <w:rFonts w:ascii="Times New Roman" w:eastAsia="Cambria" w:hAnsi="Times New Roman" w:cs="Times New Roman"/>
                <w:color w:val="000000" w:themeColor="text1"/>
                <w:spacing w:val="-2"/>
                <w:w w:val="95"/>
                <w:sz w:val="20"/>
                <w:szCs w:val="20"/>
                <w:lang w:val="en-GB"/>
              </w:rPr>
              <w:t>Entity</w:t>
            </w:r>
            <w:r w:rsidRPr="00D92B3C">
              <w:rPr>
                <w:rFonts w:ascii="Times New Roman" w:eastAsia="Cambria" w:hAnsi="Times New Roman" w:cs="Times New Roman"/>
                <w:color w:val="000000" w:themeColor="text1"/>
                <w:spacing w:val="-2"/>
                <w:w w:val="95"/>
                <w:sz w:val="20"/>
                <w:szCs w:val="20"/>
                <w:lang w:val="en-GB"/>
              </w:rPr>
              <w:t xml:space="preserve"> using 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9E14F2"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r w:rsidR="0044725C" w:rsidRPr="00D92B3C">
              <w:rPr>
                <w:rFonts w:ascii="Times New Roman" w:eastAsia="Cambria" w:hAnsi="Times New Roman" w:cs="Times New Roman"/>
                <w:color w:val="000000" w:themeColor="text1"/>
                <w:spacing w:val="-2"/>
                <w:w w:val="95"/>
                <w:sz w:val="20"/>
                <w:szCs w:val="20"/>
                <w:lang w:val="en-GB"/>
              </w:rPr>
              <w:t>-</w:t>
            </w:r>
            <w:r w:rsidR="008836CA"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0</w:t>
            </w:r>
            <w:r w:rsidR="008836CA"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14:paraId="77EFEBD2" w14:textId="77777777"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Cs/>
                <w:color w:val="000000" w:themeColor="text1"/>
                <w:sz w:val="20"/>
                <w:szCs w:val="20"/>
                <w:lang w:val="en-GB"/>
              </w:rPr>
              <w:t>Critical function</w:t>
            </w:r>
            <w:r w:rsidR="00BD6EBB" w:rsidRPr="00D92B3C">
              <w:rPr>
                <w:rFonts w:ascii="Times New Roman" w:hAnsi="Times New Roman" w:cs="Times New Roman"/>
                <w:bCs/>
                <w:color w:val="000000" w:themeColor="text1"/>
                <w:sz w:val="20"/>
                <w:szCs w:val="20"/>
                <w:lang w:val="en-GB"/>
              </w:rPr>
              <w:t xml:space="preserve"> performed by the e</w:t>
            </w:r>
            <w:r w:rsidR="000B7C65" w:rsidRPr="00D92B3C">
              <w:rPr>
                <w:rFonts w:ascii="Times New Roman" w:hAnsi="Times New Roman" w:cs="Times New Roman"/>
                <w:bCs/>
                <w:color w:val="000000" w:themeColor="text1"/>
                <w:sz w:val="20"/>
                <w:szCs w:val="20"/>
                <w:lang w:val="en-GB"/>
              </w:rPr>
              <w:t>ntity, the performance of which would be impeded or prevented by the disruption of access to the</w:t>
            </w:r>
            <w:r w:rsidR="00E430F7" w:rsidRPr="00D92B3C">
              <w:rPr>
                <w:rFonts w:ascii="Times New Roman" w:hAnsi="Times New Roman" w:cs="Times New Roman"/>
                <w:bCs/>
                <w:color w:val="000000" w:themeColor="text1"/>
                <w:sz w:val="20"/>
                <w:szCs w:val="20"/>
                <w:lang w:val="en-GB"/>
              </w:rPr>
              <w:t xml:space="preserve"> </w:t>
            </w:r>
            <w:r w:rsidR="00E430F7" w:rsidRPr="00D92B3C">
              <w:rPr>
                <w:rFonts w:ascii="Times New Roman" w:eastAsia="Cambria" w:hAnsi="Times New Roman" w:cs="Times New Roman"/>
                <w:color w:val="000000" w:themeColor="text1"/>
                <w:spacing w:val="-2"/>
                <w:w w:val="95"/>
                <w:sz w:val="20"/>
                <w:szCs w:val="20"/>
                <w:lang w:val="en-GB"/>
              </w:rPr>
              <w:t>payment</w:t>
            </w:r>
            <w:r w:rsidR="00737773">
              <w:rPr>
                <w:rFonts w:ascii="Times New Roman" w:eastAsia="Cambria" w:hAnsi="Times New Roman" w:cs="Times New Roman"/>
                <w:color w:val="000000" w:themeColor="text1"/>
                <w:spacing w:val="-2"/>
                <w:w w:val="95"/>
                <w:sz w:val="20"/>
                <w:szCs w:val="20"/>
                <w:lang w:val="en-GB"/>
              </w:rPr>
              <w:t>s</w:t>
            </w:r>
            <w:r w:rsidR="00E430F7" w:rsidRPr="00D92B3C">
              <w:rPr>
                <w:rFonts w:ascii="Times New Roman" w:eastAsia="Cambria" w:hAnsi="Times New Roman" w:cs="Times New Roman"/>
                <w:color w:val="000000" w:themeColor="text1"/>
                <w:spacing w:val="-2"/>
                <w:w w:val="95"/>
                <w:sz w:val="20"/>
                <w:szCs w:val="20"/>
                <w:lang w:val="en-GB"/>
              </w:rPr>
              <w:t>, custody, settlement, clearing or trade repository</w:t>
            </w:r>
            <w:r w:rsidR="000B7C65" w:rsidRPr="00D92B3C">
              <w:rPr>
                <w:rFonts w:ascii="Times New Roman" w:hAnsi="Times New Roman" w:cs="Times New Roman"/>
                <w:bCs/>
                <w:color w:val="000000" w:themeColor="text1"/>
                <w:sz w:val="20"/>
                <w:szCs w:val="20"/>
                <w:lang w:val="en-GB"/>
              </w:rPr>
              <w:t xml:space="preserve"> service</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6A4ACCD6" w14:textId="77777777" w:rsidR="0044725C" w:rsidRPr="00D92B3C" w:rsidRDefault="000917F8" w:rsidP="000917F8">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44725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7.01 (FUNC 1)</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75534734" w14:textId="1D7490F4" w:rsidR="0044725C" w:rsidRPr="00D92B3C" w:rsidRDefault="0044725C" w:rsidP="00400DF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ID of the critical functions as defined in chapter 2.7.1</w:t>
            </w:r>
            <w:del w:id="213" w:author="EBA staff" w:date="2021-02-10T12:58:00Z">
              <w:r w:rsidRPr="00D92B3C" w:rsidDel="00400DF4">
                <w:rPr>
                  <w:rFonts w:ascii="Times New Roman" w:eastAsia="Cambria" w:hAnsi="Times New Roman" w:cs="Times New Roman"/>
                  <w:color w:val="000000" w:themeColor="text1"/>
                  <w:spacing w:val="-2"/>
                  <w:w w:val="95"/>
                  <w:sz w:val="20"/>
                  <w:szCs w:val="20"/>
                  <w:lang w:val="en-GB"/>
                </w:rPr>
                <w:delText>.4</w:delText>
              </w:r>
            </w:del>
            <w:r w:rsidRPr="00D92B3C">
              <w:rPr>
                <w:rFonts w:ascii="Times New Roman" w:eastAsia="Cambria" w:hAnsi="Times New Roman" w:cs="Times New Roman"/>
                <w:color w:val="000000" w:themeColor="text1"/>
                <w:spacing w:val="-2"/>
                <w:w w:val="95"/>
                <w:sz w:val="20"/>
                <w:szCs w:val="20"/>
                <w:lang w:val="en-GB"/>
              </w:rPr>
              <w:t xml:space="preserve">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00567286" w:rsidRPr="00D92B3C">
              <w:rPr>
                <w:rFonts w:ascii="Times New Roman" w:eastAsia="Cambria" w:hAnsi="Times New Roman" w:cs="Times New Roman"/>
                <w:color w:val="000000" w:themeColor="text1"/>
                <w:spacing w:val="-2"/>
                <w:w w:val="95"/>
                <w:sz w:val="20"/>
                <w:szCs w:val="20"/>
                <w:lang w:val="en-GB"/>
              </w:rPr>
              <w:t>7.01 (</w:t>
            </w:r>
            <w:r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77777777"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r w:rsidR="0044725C"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del w:id="214" w:author="EBA staff" w:date="2021-02-10T12:44:00Z">
              <w:r w:rsidRPr="00D92B3C" w:rsidDel="004E5900">
                <w:rPr>
                  <w:rFonts w:ascii="Times New Roman" w:eastAsia="Cambria" w:hAnsi="Times New Roman" w:cs="Times New Roman"/>
                  <w:color w:val="000000" w:themeColor="text1"/>
                  <w:spacing w:val="-2"/>
                  <w:w w:val="95"/>
                  <w:sz w:val="20"/>
                  <w:szCs w:val="20"/>
                  <w:lang w:val="en-GB"/>
                </w:rPr>
                <w:delText>8</w:delText>
              </w:r>
            </w:del>
            <w:ins w:id="215" w:author="EBA staff" w:date="2021-02-10T12:44:00Z">
              <w:r w:rsidR="004E5900">
                <w:rPr>
                  <w:rFonts w:ascii="Times New Roman" w:eastAsia="Cambria" w:hAnsi="Times New Roman" w:cs="Times New Roman"/>
                  <w:color w:val="000000" w:themeColor="text1"/>
                  <w:spacing w:val="-2"/>
                  <w:w w:val="95"/>
                  <w:sz w:val="20"/>
                  <w:szCs w:val="20"/>
                  <w:lang w:val="en-GB"/>
                </w:rPr>
                <w:t>7</w:t>
              </w:r>
            </w:ins>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5AF8E95B" w14:textId="77777777" w:rsidR="0044725C" w:rsidRPr="00BB34DC" w:rsidDel="004E5900" w:rsidRDefault="001D258F" w:rsidP="009D2C94">
            <w:pPr>
              <w:pStyle w:val="TableParagraph"/>
              <w:spacing w:before="108"/>
              <w:ind w:left="85"/>
              <w:jc w:val="both"/>
              <w:rPr>
                <w:del w:id="216" w:author="EBA staff" w:date="2021-02-10T12:43:00Z"/>
                <w:rFonts w:ascii="Times New Roman" w:hAnsi="Times New Roman" w:cs="Times New Roman"/>
                <w:b/>
                <w:bCs/>
                <w:color w:val="000000" w:themeColor="text1"/>
                <w:sz w:val="20"/>
                <w:szCs w:val="20"/>
                <w:lang w:val="en-GB"/>
              </w:rPr>
            </w:pPr>
            <w:r w:rsidRPr="00BB34DC">
              <w:rPr>
                <w:rFonts w:ascii="Times New Roman" w:hAnsi="Times New Roman" w:cs="Times New Roman"/>
                <w:b/>
                <w:bCs/>
                <w:color w:val="000000" w:themeColor="text1"/>
                <w:sz w:val="20"/>
                <w:szCs w:val="20"/>
                <w:lang w:val="en-GB"/>
              </w:rPr>
              <w:t>Financial Market Infrastructure (FMI)</w:t>
            </w:r>
          </w:p>
          <w:p w14:paraId="1A1D3708" w14:textId="77777777"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6DD4E1C1" w14:textId="77777777"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BB34DC">
              <w:rPr>
                <w:rFonts w:ascii="Times New Roman" w:eastAsia="Cambria" w:hAnsi="Times New Roman" w:cs="Times New Roman"/>
                <w:color w:val="000000" w:themeColor="text1"/>
                <w:spacing w:val="-2"/>
                <w:w w:val="95"/>
                <w:sz w:val="20"/>
                <w:szCs w:val="20"/>
                <w:lang w:val="en-GB"/>
              </w:rPr>
              <w:t xml:space="preserve">Reference: CPMI, </w:t>
            </w:r>
            <w:hyperlink r:id="rId9" w:history="1">
              <w:r w:rsidRPr="00BB34DC">
                <w:rPr>
                  <w:rFonts w:ascii="Times New Roman" w:eastAsia="Cambria" w:hAnsi="Times New Roman" w:cs="Times New Roman"/>
                  <w:color w:val="000000" w:themeColor="text1"/>
                  <w:spacing w:val="-2"/>
                  <w:w w:val="95"/>
                  <w:sz w:val="20"/>
                  <w:szCs w:val="20"/>
                  <w:lang w:val="en-GB"/>
                </w:rPr>
                <w:t>Principles for financial market infrastructures</w:t>
              </w:r>
            </w:hyperlink>
            <w:r w:rsidRPr="00BB34DC">
              <w:rPr>
                <w:rFonts w:ascii="Times New Roman" w:eastAsia="Cambria" w:hAnsi="Times New Roman" w:cs="Times New Roman"/>
                <w:color w:val="000000" w:themeColor="text1"/>
                <w:spacing w:val="-2"/>
                <w:w w:val="95"/>
                <w:sz w:val="20"/>
                <w:szCs w:val="20"/>
                <w:lang w:val="en-GB"/>
              </w:rPr>
              <w:t> </w:t>
            </w:r>
          </w:p>
          <w:p w14:paraId="1AE59DA1" w14:textId="77777777"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 multilateral system among participating financial institutions, including the operator of the system, used for the purposes of recording, clearing, or settling payments, securities, derivatives, or other financial transactions.</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14:paraId="60E1F335" w14:textId="77777777"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PS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Payment System</w:t>
            </w:r>
          </w:p>
          <w:p w14:paraId="37412C60" w14:textId="77777777"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‘(I) CSD’ - (International) Central Securities Depository, including (I)CSD that provide settlement services (internally or outsourced)</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sidDel="00B24772">
              <w:rPr>
                <w:rFonts w:ascii="Times New Roman" w:eastAsia="Cambria" w:hAnsi="Times New Roman" w:cs="Times New Roman"/>
                <w:color w:val="000000" w:themeColor="text1"/>
                <w:spacing w:val="-2"/>
                <w:w w:val="95"/>
                <w:sz w:val="20"/>
                <w:szCs w:val="20"/>
                <w:lang w:val="en-GB"/>
              </w:rPr>
              <w:t xml:space="preserve"> </w:t>
            </w:r>
            <w:r w:rsidR="0044725C"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SSS</w:t>
            </w:r>
            <w:r w:rsidR="0044725C" w:rsidRPr="00D92B3C">
              <w:rPr>
                <w:rFonts w:ascii="Times New Roman" w:eastAsia="Cambria" w:hAnsi="Times New Roman" w:cs="Times New Roman"/>
                <w:color w:val="000000" w:themeColor="text1"/>
                <w:spacing w:val="-2"/>
                <w:w w:val="95"/>
                <w:sz w:val="20"/>
                <w:szCs w:val="20"/>
                <w:lang w:val="en-GB"/>
              </w:rPr>
              <w:t>’</w:t>
            </w:r>
            <w:r w:rsidR="0044725C"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Securities Settlement System without custody</w:t>
            </w:r>
          </w:p>
          <w:p w14:paraId="4EBFC2A4" w14:textId="77777777"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'CCP-Securities' Central Counterparty for Securities Clearing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CCP</w:t>
            </w:r>
            <w:r w:rsidR="006B6EDC" w:rsidRPr="00D92B3C">
              <w:rPr>
                <w:rFonts w:ascii="Times New Roman" w:eastAsia="Cambria" w:hAnsi="Times New Roman" w:cs="Times New Roman"/>
                <w:color w:val="000000" w:themeColor="text1"/>
                <w:spacing w:val="-2"/>
                <w:w w:val="95"/>
                <w:sz w:val="20"/>
                <w:szCs w:val="20"/>
                <w:lang w:val="en-GB"/>
              </w:rPr>
              <w:t>-Derivatives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Central Counterparty for Derivatives Clearing</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TR</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Trade Repository</w:t>
            </w:r>
          </w:p>
          <w:p w14:paraId="54E2D62A"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Other</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the system type of the FMI does not match any of the pre-defined types</w:t>
            </w:r>
            <w:r w:rsidRPr="00D92B3C">
              <w:rPr>
                <w:rFonts w:ascii="Times New Roman" w:eastAsia="Cambria" w:hAnsi="Times New Roman" w:cs="Times New Roman"/>
                <w:color w:val="000000" w:themeColor="text1"/>
                <w:spacing w:val="-2"/>
                <w:w w:val="95"/>
                <w:sz w:val="20"/>
                <w:szCs w:val="20"/>
                <w:lang w:val="en-GB"/>
              </w:rPr>
              <w:t xml:space="preserve"> mentioned above</w:t>
            </w:r>
          </w:p>
          <w:p w14:paraId="1D3EF29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 xml:space="preserve">when </w:t>
            </w:r>
            <w:r w:rsidR="006B6EDC" w:rsidRPr="00D92B3C">
              <w:rPr>
                <w:rFonts w:ascii="Times New Roman" w:eastAsia="Cambria" w:hAnsi="Times New Roman" w:cs="Times New Roman"/>
                <w:color w:val="000000" w:themeColor="text1"/>
                <w:spacing w:val="-2"/>
                <w:w w:val="95"/>
                <w:sz w:val="20"/>
                <w:szCs w:val="20"/>
                <w:lang w:val="en-GB"/>
              </w:rPr>
              <w:t xml:space="preserve">critical </w:t>
            </w:r>
            <w:r w:rsidR="00772F88" w:rsidRPr="00D92B3C">
              <w:rPr>
                <w:rFonts w:ascii="Times New Roman" w:eastAsia="Cambria" w:hAnsi="Times New Roman" w:cs="Times New Roman"/>
                <w:color w:val="000000" w:themeColor="text1"/>
                <w:spacing w:val="-2"/>
                <w:w w:val="95"/>
                <w:sz w:val="20"/>
                <w:szCs w:val="20"/>
                <w:lang w:val="en-GB"/>
              </w:rPr>
              <w:t>Payment</w:t>
            </w:r>
            <w:r w:rsidR="006B07C6">
              <w:rPr>
                <w:rFonts w:ascii="Times New Roman" w:eastAsia="Cambria" w:hAnsi="Times New Roman" w:cs="Times New Roman"/>
                <w:color w:val="000000" w:themeColor="text1"/>
                <w:spacing w:val="-2"/>
                <w:w w:val="95"/>
                <w:sz w:val="20"/>
                <w:szCs w:val="20"/>
                <w:lang w:val="en-GB"/>
              </w:rPr>
              <w:t>s</w:t>
            </w:r>
            <w:r w:rsidR="00772F88" w:rsidRPr="00D92B3C">
              <w:rPr>
                <w:rFonts w:ascii="Times New Roman" w:eastAsia="Cambria" w:hAnsi="Times New Roman" w:cs="Times New Roman"/>
                <w:color w:val="000000" w:themeColor="text1"/>
                <w:spacing w:val="-2"/>
                <w:w w:val="95"/>
                <w:sz w:val="20"/>
                <w:szCs w:val="20"/>
                <w:lang w:val="en-GB"/>
              </w:rPr>
              <w:t>, Clearing, Settlement or Custody services are provided by an entity that is not a Financial Market Infrastructure</w:t>
            </w:r>
            <w:r w:rsidR="00C87BFF" w:rsidRPr="00D92B3C">
              <w:rPr>
                <w:rFonts w:ascii="Times New Roman" w:eastAsia="Cambria" w:hAnsi="Times New Roman" w:cs="Times New Roman"/>
                <w:color w:val="000000" w:themeColor="text1"/>
                <w:spacing w:val="-2"/>
                <w:w w:val="95"/>
                <w:sz w:val="20"/>
                <w:szCs w:val="20"/>
                <w:lang w:val="en-GB"/>
              </w:rPr>
              <w:t xml:space="preserve"> </w:t>
            </w:r>
            <w:r w:rsidR="004642E8" w:rsidRPr="00D92B3C">
              <w:rPr>
                <w:rFonts w:ascii="Times New Roman" w:eastAsia="Cambria" w:hAnsi="Times New Roman" w:cs="Times New Roman"/>
                <w:color w:val="000000" w:themeColor="text1"/>
                <w:spacing w:val="-2"/>
                <w:w w:val="95"/>
                <w:sz w:val="20"/>
                <w:szCs w:val="20"/>
                <w:lang w:val="en-GB"/>
              </w:rPr>
              <w:t>mentioned a</w:t>
            </w:r>
            <w:r w:rsidR="00C87BFF" w:rsidRPr="00D92B3C">
              <w:rPr>
                <w:rFonts w:ascii="Times New Roman" w:eastAsia="Cambria" w:hAnsi="Times New Roman" w:cs="Times New Roman"/>
                <w:color w:val="000000" w:themeColor="text1"/>
                <w:spacing w:val="-2"/>
                <w:w w:val="95"/>
                <w:sz w:val="20"/>
                <w:szCs w:val="20"/>
                <w:lang w:val="en-GB"/>
              </w:rPr>
              <w:t>bove</w:t>
            </w:r>
            <w:r w:rsidR="00772F88" w:rsidRPr="00D92B3C">
              <w:rPr>
                <w:rFonts w:ascii="Times New Roman" w:eastAsia="Cambria" w:hAnsi="Times New Roman" w:cs="Times New Roman"/>
                <w:color w:val="000000" w:themeColor="text1"/>
                <w:spacing w:val="-2"/>
                <w:w w:val="95"/>
                <w:sz w:val="20"/>
                <w:szCs w:val="20"/>
                <w:lang w:val="en-GB"/>
              </w:rPr>
              <w:t>, for example custodian banks.</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Name</w:t>
            </w:r>
          </w:p>
          <w:p w14:paraId="71B8EA7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Commercial name of the Financial Market Infrastructure</w:t>
            </w:r>
          </w:p>
          <w:p w14:paraId="5E08A8C8" w14:textId="77777777"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When ‘NA’ is reported in column </w:t>
            </w:r>
            <w:r w:rsidR="003E6267" w:rsidRPr="00D92B3C">
              <w:rPr>
                <w:rFonts w:ascii="Times New Roman" w:eastAsia="Cambria" w:hAnsi="Times New Roman" w:cs="Times New Roman"/>
                <w:color w:val="000000" w:themeColor="text1"/>
                <w:spacing w:val="-2"/>
                <w:w w:val="95"/>
                <w:sz w:val="20"/>
                <w:szCs w:val="20"/>
                <w:lang w:val="en-GB"/>
              </w:rPr>
              <w:t>0</w:t>
            </w:r>
            <w:r w:rsidR="006132CF" w:rsidRPr="00D92B3C">
              <w:rPr>
                <w:rFonts w:ascii="Times New Roman" w:eastAsia="Cambria" w:hAnsi="Times New Roman" w:cs="Times New Roman"/>
                <w:color w:val="000000" w:themeColor="text1"/>
                <w:spacing w:val="-2"/>
                <w:w w:val="95"/>
                <w:sz w:val="20"/>
                <w:szCs w:val="20"/>
                <w:lang w:val="en-GB"/>
              </w:rPr>
              <w:t>0</w:t>
            </w:r>
            <w:r w:rsidR="003E6267"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r w:rsidR="0043618B" w:rsidRPr="00D92B3C">
              <w:rPr>
                <w:rFonts w:ascii="Times New Roman" w:eastAsia="Cambria" w:hAnsi="Times New Roman" w:cs="Times New Roman"/>
                <w:color w:val="000000" w:themeColor="text1"/>
                <w:spacing w:val="-2"/>
                <w:w w:val="95"/>
                <w:sz w:val="20"/>
                <w:szCs w:val="20"/>
                <w:lang w:val="en-GB"/>
              </w:rPr>
              <w:t xml:space="preserve"> this column shall be left empty</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FMI </w:t>
            </w:r>
            <w:r w:rsidR="00772F88" w:rsidRPr="00D92B3C">
              <w:rPr>
                <w:rFonts w:ascii="Times New Roman" w:hAnsi="Times New Roman" w:cs="Times New Roman"/>
                <w:b/>
                <w:bCs/>
                <w:color w:val="000000" w:themeColor="text1"/>
                <w:sz w:val="20"/>
                <w:szCs w:val="20"/>
                <w:lang w:val="en-GB"/>
              </w:rPr>
              <w:t>Code</w:t>
            </w:r>
          </w:p>
          <w:p w14:paraId="7483B67E" w14:textId="77777777"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FMI. </w:t>
            </w:r>
            <w:r w:rsidR="00A75FB6" w:rsidRPr="00D92B3C">
              <w:rPr>
                <w:rFonts w:ascii="Times New Roman" w:hAnsi="Times New Roman" w:cs="Times New Roman"/>
                <w:color w:val="000000" w:themeColor="text1"/>
                <w:spacing w:val="-2"/>
                <w:w w:val="95"/>
                <w:sz w:val="20"/>
                <w:szCs w:val="20"/>
                <w:lang w:val="en-GB"/>
              </w:rPr>
              <w:t>Where available, the code shall be the 20-digit, alphanumeric LEI code. Where the LEI is not available, a code under a uniform codification applicable in the Union, or if not available a national code.</w:t>
            </w:r>
          </w:p>
          <w:p w14:paraId="7BFCFAE1" w14:textId="77777777" w:rsidR="000F5772" w:rsidRPr="00D92B3C" w:rsidDel="004E5900" w:rsidRDefault="000F5772">
            <w:pPr>
              <w:pStyle w:val="TableParagraph"/>
              <w:spacing w:before="108"/>
              <w:ind w:left="85"/>
              <w:rPr>
                <w:del w:id="217" w:author="EBA staff" w:date="2021-02-10T12:44:00Z"/>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this column shall be left empty.</w:t>
            </w:r>
          </w:p>
          <w:p w14:paraId="3331745D" w14:textId="77777777" w:rsidR="00772F88" w:rsidRPr="00D92B3C" w:rsidRDefault="00772F88" w:rsidP="004E5900">
            <w:pPr>
              <w:pStyle w:val="TableParagraph"/>
              <w:spacing w:before="108"/>
              <w:ind w:left="85"/>
              <w:rPr>
                <w:rFonts w:ascii="Times New Roman" w:eastAsia="Cambria" w:hAnsi="Times New Roman" w:cs="Times New Roman"/>
                <w:color w:val="000000" w:themeColor="text1"/>
                <w:spacing w:val="-2"/>
                <w:w w:val="95"/>
                <w:sz w:val="20"/>
                <w:szCs w:val="20"/>
                <w:lang w:val="en-GB"/>
              </w:rPr>
            </w:pP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Participation Mode</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29E9376F" w14:textId="77777777"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772F88" w:rsidRPr="00D92B3C">
              <w:rPr>
                <w:rFonts w:ascii="Times New Roman" w:eastAsia="Cambria" w:hAnsi="Times New Roman" w:cs="Times New Roman"/>
                <w:color w:val="000000" w:themeColor="text1"/>
                <w:spacing w:val="-2"/>
                <w:w w:val="95"/>
                <w:sz w:val="20"/>
                <w:szCs w:val="20"/>
                <w:lang w:val="en-GB"/>
              </w:rPr>
              <w:t>Direct Membership or Direct Participation</w:t>
            </w:r>
          </w:p>
          <w:p w14:paraId="73006733" w14:textId="77777777"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Indirect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772F88" w:rsidRPr="00D92B3C">
              <w:rPr>
                <w:rFonts w:ascii="Times New Roman" w:eastAsia="Cambria" w:hAnsi="Times New Roman" w:cs="Times New Roman"/>
                <w:color w:val="000000" w:themeColor="text1"/>
                <w:spacing w:val="-2"/>
                <w:w w:val="95"/>
                <w:sz w:val="20"/>
                <w:szCs w:val="20"/>
                <w:lang w:val="en-GB"/>
              </w:rPr>
              <w:t>Indirect Membership or Indirect Participation</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00772F88"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Name </w:t>
            </w:r>
          </w:p>
          <w:p w14:paraId="2E4BCD55"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Commercial name of the Intermediary when ‘Indirect’ or ‘NA’ is reported in column 0</w:t>
            </w:r>
            <w:r w:rsidR="00D6009F">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80</w:t>
            </w:r>
            <w:r w:rsidRPr="00D92B3C">
              <w:rPr>
                <w:rFonts w:ascii="Times New Roman" w:eastAsia="Cambria" w:hAnsi="Times New Roman" w:cs="Times New Roman"/>
                <w:color w:val="000000" w:themeColor="text1"/>
                <w:spacing w:val="-2"/>
                <w:w w:val="95"/>
                <w:sz w:val="20"/>
                <w:szCs w:val="20"/>
                <w:lang w:val="en-GB"/>
              </w:rPr>
              <w:t>.</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‘Direct’ is reported in column 0</w:t>
            </w:r>
            <w:r w:rsidR="00D6009F">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0, ‘NA’ (for Not Applicable) sh</w:t>
            </w:r>
            <w:r w:rsidR="00711413">
              <w:rPr>
                <w:rFonts w:ascii="Times New Roman" w:eastAsia="Cambria" w:hAnsi="Times New Roman" w:cs="Times New Roman"/>
                <w:color w:val="000000" w:themeColor="text1"/>
                <w:spacing w:val="-2"/>
                <w:w w:val="95"/>
                <w:sz w:val="20"/>
                <w:szCs w:val="20"/>
                <w:lang w:val="en-GB"/>
              </w:rPr>
              <w:t>all</w:t>
            </w:r>
            <w:r w:rsidRPr="00D92B3C">
              <w:rPr>
                <w:rFonts w:ascii="Times New Roman" w:eastAsia="Cambria" w:hAnsi="Times New Roman" w:cs="Times New Roman"/>
                <w:color w:val="000000" w:themeColor="text1"/>
                <w:spacing w:val="-2"/>
                <w:w w:val="95"/>
                <w:sz w:val="20"/>
                <w:szCs w:val="20"/>
                <w:lang w:val="en-GB"/>
              </w:rPr>
              <w:t xml:space="preserve"> be reported.</w:t>
            </w:r>
          </w:p>
          <w:p w14:paraId="00A94DA2" w14:textId="77777777"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Intermediary may be either part of the group to which the reporting entity </w:t>
            </w:r>
            <w:proofErr w:type="gramStart"/>
            <w:r w:rsidRPr="00D92B3C">
              <w:rPr>
                <w:rFonts w:ascii="Times New Roman" w:eastAsia="Cambria" w:hAnsi="Times New Roman" w:cs="Times New Roman"/>
                <w:color w:val="000000" w:themeColor="text1"/>
                <w:spacing w:val="-2"/>
                <w:w w:val="95"/>
                <w:sz w:val="20"/>
                <w:szCs w:val="20"/>
                <w:lang w:val="en-GB"/>
              </w:rPr>
              <w:t>belongs</w:t>
            </w:r>
            <w:proofErr w:type="gramEnd"/>
            <w:r w:rsidRPr="00D92B3C">
              <w:rPr>
                <w:rFonts w:ascii="Times New Roman" w:eastAsia="Cambria" w:hAnsi="Times New Roman" w:cs="Times New Roman"/>
                <w:color w:val="000000" w:themeColor="text1"/>
                <w:spacing w:val="-2"/>
                <w:w w:val="95"/>
                <w:sz w:val="20"/>
                <w:szCs w:val="20"/>
                <w:lang w:val="en-GB"/>
              </w:rPr>
              <w:t xml:space="preserve"> or another credit institution not related to that group. </w:t>
            </w:r>
          </w:p>
          <w:p w14:paraId="7A140109" w14:textId="77777777"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 Intermediary </w:t>
            </w:r>
            <w:r w:rsidR="00E01081"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be a firm that provides clearing, payment</w:t>
            </w:r>
            <w:r w:rsidR="006B07C6">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securities settlement and/or custody services to other firms (especially when ‘NA’ is reported in column 0</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it c</w:t>
            </w:r>
            <w:r w:rsidR="00E01081" w:rsidRPr="00D92B3C">
              <w:rPr>
                <w:rFonts w:ascii="Times New Roman" w:eastAsia="Cambria" w:hAnsi="Times New Roman" w:cs="Times New Roman"/>
                <w:color w:val="000000" w:themeColor="text1"/>
                <w:spacing w:val="-2"/>
                <w:w w:val="95"/>
                <w:sz w:val="20"/>
                <w:szCs w:val="20"/>
                <w:lang w:val="en-GB"/>
              </w:rPr>
              <w:t>an</w:t>
            </w:r>
            <w:r w:rsidRPr="00D92B3C">
              <w:rPr>
                <w:rFonts w:ascii="Times New Roman" w:eastAsia="Cambria" w:hAnsi="Times New Roman" w:cs="Times New Roman"/>
                <w:color w:val="000000" w:themeColor="text1"/>
                <w:spacing w:val="-2"/>
                <w:w w:val="95"/>
                <w:sz w:val="20"/>
                <w:szCs w:val="20"/>
                <w:lang w:val="en-GB"/>
              </w:rPr>
              <w:t xml:space="preserve"> be a direct member of one or several FMI and provides indirect access to the services offered by such FMI (especially when ‘Indirect’ is reported in column </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0).</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47A3B3CD" w14:textId="77777777"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The code of the intermediary. Where available, the code shall be the 20-digit, alphanumeric LEI code. Where the LEI is not available, a code under a uniform codification applicable in the Union, or if not available a national code.</w:t>
            </w:r>
          </w:p>
          <w:p w14:paraId="6E3596D6" w14:textId="77777777" w:rsidR="006D1180" w:rsidRPr="00BF16D7" w:rsidDel="004E5900" w:rsidRDefault="006D1180" w:rsidP="00955D42">
            <w:pPr>
              <w:pStyle w:val="TableParagraph"/>
              <w:spacing w:before="108"/>
              <w:rPr>
                <w:del w:id="218" w:author="EBA staff" w:date="2021-02-10T12:44:00Z"/>
                <w:rFonts w:ascii="Times New Roman" w:hAnsi="Times New Roman" w:cs="Times New Roman"/>
                <w:color w:val="000000" w:themeColor="text1"/>
                <w:spacing w:val="-2"/>
                <w:w w:val="95"/>
                <w:sz w:val="20"/>
                <w:szCs w:val="20"/>
                <w:lang w:val="en-GB"/>
              </w:rPr>
            </w:pP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lang w:val="en-GB"/>
              </w:rPr>
            </w:pPr>
            <w:r w:rsidRPr="00BF16D7">
              <w:rPr>
                <w:rFonts w:ascii="Times New Roman" w:hAnsi="Times New Roman" w:cs="Times New Roman"/>
                <w:color w:val="000000" w:themeColor="text1"/>
                <w:spacing w:val="-2"/>
                <w:w w:val="95"/>
                <w:sz w:val="20"/>
                <w:szCs w:val="20"/>
                <w:lang w:val="en-GB"/>
              </w:rPr>
              <w:t>When ‘Direct’ is reported in column 0</w:t>
            </w:r>
            <w:r w:rsidR="00EC6EE8" w:rsidRPr="00BF16D7">
              <w:rPr>
                <w:rFonts w:ascii="Times New Roman" w:hAnsi="Times New Roman" w:cs="Times New Roman"/>
                <w:color w:val="000000" w:themeColor="text1"/>
                <w:spacing w:val="-2"/>
                <w:w w:val="95"/>
                <w:sz w:val="20"/>
                <w:szCs w:val="20"/>
                <w:lang w:val="en-GB"/>
              </w:rPr>
              <w:t>0</w:t>
            </w:r>
            <w:r w:rsidRPr="00BF16D7">
              <w:rPr>
                <w:rFonts w:ascii="Times New Roman" w:hAnsi="Times New Roman" w:cs="Times New Roman"/>
                <w:color w:val="000000" w:themeColor="text1"/>
                <w:spacing w:val="-2"/>
                <w:w w:val="95"/>
                <w:sz w:val="20"/>
                <w:szCs w:val="20"/>
                <w:lang w:val="en-GB"/>
              </w:rPr>
              <w:t>90, ‘NA’ (for Not Applicable) shall be reported.</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BC1F79" w:rsidRPr="00D92B3C">
              <w:rPr>
                <w:rFonts w:ascii="Times New Roman" w:eastAsia="Cambria" w:hAnsi="Times New Roman" w:cs="Times New Roman"/>
                <w:color w:val="000000" w:themeColor="text1"/>
                <w:spacing w:val="-2"/>
                <w:w w:val="95"/>
                <w:sz w:val="20"/>
                <w:szCs w:val="20"/>
                <w:lang w:val="en-GB"/>
              </w:rPr>
              <w:t>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description</w:t>
            </w:r>
          </w:p>
          <w:p w14:paraId="740F545B" w14:textId="77777777"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the service if the System Type reported in column 050 is ‘Other’ or ‘NA’.</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ISO 3166-1 alpha-2 identification of the country whose law governs the </w:t>
            </w:r>
            <w:r w:rsidR="007D366F" w:rsidRPr="00D92B3C">
              <w:rPr>
                <w:rFonts w:ascii="Times New Roman" w:eastAsia="Cambria" w:hAnsi="Times New Roman" w:cs="Times New Roman"/>
                <w:color w:val="000000" w:themeColor="text1"/>
                <w:spacing w:val="-2"/>
                <w:w w:val="95"/>
                <w:sz w:val="20"/>
                <w:szCs w:val="20"/>
                <w:lang w:val="en-GB"/>
              </w:rPr>
              <w:t>access to the FMI</w:t>
            </w:r>
            <w:r w:rsidRPr="00D92B3C">
              <w:rPr>
                <w:rFonts w:ascii="Times New Roman" w:eastAsia="Cambria" w:hAnsi="Times New Roman" w:cs="Times New Roman"/>
                <w:color w:val="000000" w:themeColor="text1"/>
                <w:spacing w:val="-2"/>
                <w:w w:val="95"/>
                <w:sz w:val="20"/>
                <w:szCs w:val="20"/>
                <w:lang w:val="en-GB"/>
              </w:rPr>
              <w:t xml:space="preserve">. </w:t>
            </w:r>
          </w:p>
          <w:p w14:paraId="36B0F073" w14:textId="77777777"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case of Direct Membership or Direct Participation, it is the Governing Law of the contract between the Financial Market </w:t>
            </w:r>
            <w:r w:rsidR="00F968AD">
              <w:rPr>
                <w:rFonts w:ascii="Times New Roman" w:eastAsia="Cambria" w:hAnsi="Times New Roman" w:cs="Times New Roman"/>
                <w:color w:val="000000" w:themeColor="text1"/>
                <w:spacing w:val="-2"/>
                <w:w w:val="95"/>
                <w:sz w:val="20"/>
                <w:szCs w:val="20"/>
                <w:lang w:val="en-GB"/>
              </w:rPr>
              <w:t>Infrastructure</w:t>
            </w:r>
            <w:r w:rsidR="00F82306">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and the User which </w:t>
            </w:r>
            <w:proofErr w:type="gramStart"/>
            <w:r w:rsidRPr="00D92B3C">
              <w:rPr>
                <w:rFonts w:ascii="Times New Roman" w:eastAsia="Cambria" w:hAnsi="Times New Roman" w:cs="Times New Roman"/>
                <w:color w:val="000000" w:themeColor="text1"/>
                <w:spacing w:val="-2"/>
                <w:w w:val="95"/>
                <w:sz w:val="20"/>
                <w:szCs w:val="20"/>
                <w:lang w:val="en-GB"/>
              </w:rPr>
              <w:t>has to</w:t>
            </w:r>
            <w:proofErr w:type="gramEnd"/>
            <w:r w:rsidRPr="00D92B3C">
              <w:rPr>
                <w:rFonts w:ascii="Times New Roman" w:eastAsia="Cambria" w:hAnsi="Times New Roman" w:cs="Times New Roman"/>
                <w:color w:val="000000" w:themeColor="text1"/>
                <w:spacing w:val="-2"/>
                <w:w w:val="95"/>
                <w:sz w:val="20"/>
                <w:szCs w:val="20"/>
                <w:lang w:val="en-GB"/>
              </w:rPr>
              <w:t xml:space="preserve"> be reported. In case of Indirect Membership or Indirect Participation, it is the Governing Law of the contract between the Representative Institution and the User which </w:t>
            </w:r>
            <w:proofErr w:type="gramStart"/>
            <w:r w:rsidRPr="00D92B3C">
              <w:rPr>
                <w:rFonts w:ascii="Times New Roman" w:eastAsia="Cambria" w:hAnsi="Times New Roman" w:cs="Times New Roman"/>
                <w:color w:val="000000" w:themeColor="text1"/>
                <w:spacing w:val="-2"/>
                <w:w w:val="95"/>
                <w:sz w:val="20"/>
                <w:szCs w:val="20"/>
                <w:lang w:val="en-GB"/>
              </w:rPr>
              <w:t>has to</w:t>
            </w:r>
            <w:proofErr w:type="gramEnd"/>
            <w:r w:rsidRPr="00D92B3C">
              <w:rPr>
                <w:rFonts w:ascii="Times New Roman" w:eastAsia="Cambria" w:hAnsi="Times New Roman" w:cs="Times New Roman"/>
                <w:color w:val="000000" w:themeColor="text1"/>
                <w:spacing w:val="-2"/>
                <w:w w:val="95"/>
                <w:sz w:val="20"/>
                <w:szCs w:val="20"/>
                <w:lang w:val="en-GB"/>
              </w:rPr>
              <w:t xml:space="preserve"> be reported. </w:t>
            </w:r>
          </w:p>
        </w:tc>
      </w:tr>
    </w:tbl>
    <w:p w14:paraId="0F57E40C" w14:textId="77777777"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219" w:name="_Toc492542330"/>
      <w:bookmarkStart w:id="220" w:name="_Toc509909048"/>
      <w:r w:rsidRPr="00D92B3C">
        <w:rPr>
          <w:rFonts w:ascii="Times New Roman" w:hAnsi="Times New Roman" w:cs="Times New Roman"/>
          <w:color w:val="000000" w:themeColor="text1"/>
          <w:szCs w:val="20"/>
        </w:rPr>
        <w:t>Critical information systems</w:t>
      </w:r>
      <w:bookmarkEnd w:id="219"/>
      <w:bookmarkEnd w:id="220"/>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bookmarkStart w:id="221" w:name="_Toc368311813"/>
      <w:bookmarkStart w:id="222" w:name="_Toc322687864"/>
      <w:bookmarkStart w:id="223" w:name="_Toc368311822"/>
      <w:r w:rsidRPr="00D92B3C">
        <w:rPr>
          <w:rFonts w:ascii="Times New Roman" w:hAnsi="Times New Roman" w:cs="Times New Roman"/>
          <w:b w:val="0"/>
          <w:color w:val="000000" w:themeColor="text1"/>
          <w:sz w:val="20"/>
          <w:szCs w:val="20"/>
          <w:u w:val="single"/>
          <w:lang w:val="en-GB"/>
        </w:rPr>
        <w:t>General remarks</w:t>
      </w:r>
    </w:p>
    <w:p w14:paraId="219E2A8C" w14:textId="77777777"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w:t>
      </w:r>
      <w:r w:rsidR="0069207E" w:rsidRPr="00D92B3C">
        <w:rPr>
          <w:rFonts w:ascii="Times New Roman" w:hAnsi="Times New Roman" w:cs="Times New Roman"/>
          <w:sz w:val="20"/>
          <w:szCs w:val="20"/>
          <w:lang w:val="en-GB"/>
        </w:rPr>
        <w:t xml:space="preserve">is section consists of the </w:t>
      </w:r>
      <w:r w:rsidRPr="00D92B3C">
        <w:rPr>
          <w:rFonts w:ascii="Times New Roman" w:hAnsi="Times New Roman" w:cs="Times New Roman"/>
          <w:sz w:val="20"/>
          <w:szCs w:val="20"/>
          <w:lang w:val="en-GB"/>
        </w:rPr>
        <w:t>following templates:</w:t>
      </w:r>
    </w:p>
    <w:p w14:paraId="4BD2F402" w14:textId="77777777" w:rsidR="004507BB" w:rsidRPr="00D92B3C" w:rsidRDefault="0018376A" w:rsidP="008E116E">
      <w:pPr>
        <w:pStyle w:val="numberedparagraph"/>
        <w:numPr>
          <w:ilvl w:val="0"/>
          <w:numId w:val="38"/>
        </w:numPr>
      </w:pPr>
      <w:r w:rsidRPr="00D92B3C">
        <w:t>Z 1</w:t>
      </w:r>
      <w:r w:rsidR="004507BB" w:rsidRPr="00D92B3C">
        <w:t>0</w:t>
      </w:r>
      <w:r w:rsidR="00AD4B22" w:rsidRPr="00D92B3C">
        <w:t>.</w:t>
      </w:r>
      <w:r w:rsidR="004507BB" w:rsidRPr="00D92B3C">
        <w:t xml:space="preserve">01 - Critical Information systems (General information) (CIS 1), which </w:t>
      </w:r>
      <w:r w:rsidR="0069207E" w:rsidRPr="00D92B3C">
        <w:t xml:space="preserve">lists </w:t>
      </w:r>
      <w:r w:rsidR="004507BB" w:rsidRPr="00D92B3C">
        <w:t xml:space="preserve">all critical information systems in the </w:t>
      </w:r>
      <w:proofErr w:type="gramStart"/>
      <w:r w:rsidR="004507BB" w:rsidRPr="00D92B3C">
        <w:t>group;</w:t>
      </w:r>
      <w:proofErr w:type="gramEnd"/>
    </w:p>
    <w:p w14:paraId="76E7BE93" w14:textId="77777777" w:rsidR="004507BB" w:rsidRPr="00D92B3C" w:rsidRDefault="0018376A" w:rsidP="008E116E">
      <w:pPr>
        <w:pStyle w:val="numberedparagraph"/>
        <w:numPr>
          <w:ilvl w:val="0"/>
          <w:numId w:val="38"/>
        </w:numPr>
      </w:pPr>
      <w:r w:rsidRPr="00D92B3C">
        <w:t>Z 1</w:t>
      </w:r>
      <w:r w:rsidR="004507BB" w:rsidRPr="00D92B3C">
        <w:t>0</w:t>
      </w:r>
      <w:r w:rsidR="00AD4B22" w:rsidRPr="00D92B3C">
        <w:t>.</w:t>
      </w:r>
      <w:r w:rsidR="004507BB" w:rsidRPr="00D92B3C">
        <w:t xml:space="preserve">02 - Mapping of </w:t>
      </w:r>
      <w:r w:rsidR="00AF0F1B" w:rsidRPr="00D92B3C">
        <w:t xml:space="preserve">critical </w:t>
      </w:r>
      <w:r w:rsidR="00E17909" w:rsidRPr="00D92B3C">
        <w:t>information systems (</w:t>
      </w:r>
      <w:r w:rsidR="005756C5" w:rsidRPr="00D92B3C">
        <w:t>C</w:t>
      </w:r>
      <w:r w:rsidR="004507BB" w:rsidRPr="00D92B3C">
        <w:t xml:space="preserve">IS 2), which </w:t>
      </w:r>
      <w:r w:rsidR="0069207E" w:rsidRPr="00D92B3C">
        <w:t xml:space="preserve">maps </w:t>
      </w:r>
      <w:r w:rsidR="004507BB" w:rsidRPr="00D92B3C">
        <w:t>the critical information systems to user entities in the group and critical functions.</w:t>
      </w:r>
    </w:p>
    <w:p w14:paraId="3387030A" w14:textId="77777777" w:rsidR="00277550" w:rsidRPr="00D92B3C" w:rsidRDefault="00AD4B22" w:rsidP="008E116E">
      <w:pPr>
        <w:pStyle w:val="numberedparagraph"/>
      </w:pPr>
      <w:r w:rsidRPr="00D92B3C">
        <w:t xml:space="preserve">A Critical Information System (‘CIS’) shall be understood as an IT application or software </w:t>
      </w:r>
      <w:r w:rsidR="00733951" w:rsidRPr="00D92B3C">
        <w:t xml:space="preserve">which supports </w:t>
      </w:r>
      <w:r w:rsidR="004D45EA" w:rsidRPr="00D92B3C">
        <w:t xml:space="preserve">a critical service </w:t>
      </w:r>
      <w:r w:rsidRPr="00D92B3C">
        <w:t xml:space="preserve">and </w:t>
      </w:r>
      <w:r w:rsidR="00944F24" w:rsidRPr="00D92B3C">
        <w:t xml:space="preserve">the disruption of which would present a serious impediment or prevent the performance of a </w:t>
      </w:r>
      <w:r w:rsidR="008E5FE4" w:rsidRPr="00D92B3C">
        <w:t>critical function</w:t>
      </w:r>
      <w:r w:rsidRPr="00D92B3C">
        <w:t>.</w:t>
      </w:r>
      <w:bookmarkEnd w:id="221"/>
      <w:bookmarkEnd w:id="222"/>
    </w:p>
    <w:p w14:paraId="5D8C775D" w14:textId="77777777" w:rsidR="00ED08D2" w:rsidRPr="00D92B3C" w:rsidRDefault="00262051" w:rsidP="008E116E">
      <w:pPr>
        <w:pStyle w:val="numberedparagraph"/>
      </w:pPr>
      <w:r w:rsidRPr="00D92B3C">
        <w:t>These templates shall be reported for the entire group.</w:t>
      </w:r>
    </w:p>
    <w:p w14:paraId="70CC17BA" w14:textId="77777777"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lang w:val="en-GB"/>
        </w:rPr>
      </w:pPr>
    </w:p>
    <w:p w14:paraId="60B73ED1" w14:textId="77777777" w:rsidR="00AA4026" w:rsidRPr="00D92B3C" w:rsidRDefault="0018376A"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1</w:t>
      </w:r>
      <w:r w:rsidR="00D7345B" w:rsidRPr="00D92B3C">
        <w:rPr>
          <w:rFonts w:ascii="Times New Roman" w:hAnsi="Times New Roman" w:cs="Times New Roman"/>
          <w:b w:val="0"/>
          <w:color w:val="000000" w:themeColor="text1"/>
          <w:sz w:val="20"/>
          <w:szCs w:val="20"/>
          <w:u w:val="single"/>
          <w:lang w:val="en-GB"/>
        </w:rPr>
        <w:t>0</w:t>
      </w:r>
      <w:r w:rsidR="00AD4B22" w:rsidRPr="00D92B3C">
        <w:rPr>
          <w:rFonts w:ascii="Times New Roman" w:hAnsi="Times New Roman" w:cs="Times New Roman"/>
          <w:b w:val="0"/>
          <w:color w:val="000000" w:themeColor="text1"/>
          <w:sz w:val="20"/>
          <w:szCs w:val="20"/>
          <w:u w:val="single"/>
          <w:lang w:val="en-GB"/>
        </w:rPr>
        <w:t>.</w:t>
      </w:r>
      <w:r w:rsidR="00D7345B" w:rsidRPr="00D92B3C">
        <w:rPr>
          <w:rFonts w:ascii="Times New Roman" w:hAnsi="Times New Roman" w:cs="Times New Roman"/>
          <w:b w:val="0"/>
          <w:color w:val="000000" w:themeColor="text1"/>
          <w:sz w:val="20"/>
          <w:szCs w:val="20"/>
          <w:u w:val="single"/>
          <w:lang w:val="en-GB"/>
        </w:rPr>
        <w:t>01 - Critical Information systems (General information) (CIS 1)</w:t>
      </w:r>
      <w:r w:rsidR="00AD4B22" w:rsidRPr="00D92B3C">
        <w:rPr>
          <w:rFonts w:ascii="Times New Roman" w:hAnsi="Times New Roman" w:cs="Times New Roman"/>
          <w:b w:val="0"/>
          <w:color w:val="000000" w:themeColor="text1"/>
          <w:sz w:val="20"/>
          <w:szCs w:val="20"/>
          <w:u w:val="single"/>
          <w:lang w:val="en-GB"/>
        </w:rPr>
        <w:t>: Instructions concerning specific positions</w:t>
      </w:r>
    </w:p>
    <w:p w14:paraId="70F1C8B1" w14:textId="77777777"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value reported in column </w:t>
      </w:r>
      <w:r w:rsidR="00EA3B0A"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010 of this template forms a primary key which </w:t>
      </w:r>
      <w:proofErr w:type="gramStart"/>
      <w:r w:rsidRPr="00D92B3C">
        <w:rPr>
          <w:rFonts w:ascii="Times New Roman" w:hAnsi="Times New Roman" w:cs="Times New Roman"/>
          <w:sz w:val="20"/>
          <w:szCs w:val="20"/>
          <w:lang w:val="en-GB"/>
        </w:rPr>
        <w:t>has to</w:t>
      </w:r>
      <w:proofErr w:type="gramEnd"/>
      <w:r w:rsidRPr="00D92B3C">
        <w:rPr>
          <w:rFonts w:ascii="Times New Roman" w:hAnsi="Times New Roman" w:cs="Times New Roman"/>
          <w:sz w:val="20"/>
          <w:szCs w:val="20"/>
          <w:lang w:val="en-GB"/>
        </w:rPr>
        <w:t xml:space="preserve"> be unique for each row of the template. </w:t>
      </w:r>
    </w:p>
    <w:p w14:paraId="06AD164E" w14:textId="77777777" w:rsidR="000B75A6" w:rsidRPr="00D92B3C" w:rsidRDefault="000B75A6" w:rsidP="00955D42">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10 - 0</w:t>
            </w:r>
            <w:r w:rsidR="0029164D">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Critical Information System</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system identification code is an acronym </w:t>
            </w:r>
            <w:r w:rsidR="00853362" w:rsidRPr="00D92B3C">
              <w:rPr>
                <w:rFonts w:ascii="Times New Roman" w:eastAsia="Cambria" w:hAnsi="Times New Roman" w:cs="Times New Roman"/>
                <w:color w:val="000000" w:themeColor="text1"/>
                <w:spacing w:val="-2"/>
                <w:w w:val="95"/>
                <w:sz w:val="20"/>
                <w:szCs w:val="20"/>
                <w:lang w:val="en-GB"/>
              </w:rPr>
              <w:t xml:space="preserve">set by the institution </w:t>
            </w:r>
            <w:r w:rsidRPr="00D92B3C">
              <w:rPr>
                <w:rFonts w:ascii="Times New Roman" w:eastAsia="Cambria" w:hAnsi="Times New Roman" w:cs="Times New Roman"/>
                <w:color w:val="000000" w:themeColor="text1"/>
                <w:spacing w:val="-2"/>
                <w:w w:val="95"/>
                <w:sz w:val="20"/>
                <w:szCs w:val="20"/>
                <w:lang w:val="en-GB"/>
              </w:rPr>
              <w:t xml:space="preserve">that </w:t>
            </w:r>
            <w:r w:rsidR="00853362" w:rsidRPr="00D92B3C">
              <w:rPr>
                <w:rFonts w:ascii="Times New Roman" w:eastAsia="Cambria" w:hAnsi="Times New Roman" w:cs="Times New Roman"/>
                <w:color w:val="000000" w:themeColor="text1"/>
                <w:spacing w:val="-2"/>
                <w:w w:val="95"/>
                <w:sz w:val="20"/>
                <w:szCs w:val="20"/>
                <w:lang w:val="en-GB"/>
              </w:rPr>
              <w:t xml:space="preserve">identifies unequivocally </w:t>
            </w:r>
            <w:r w:rsidRPr="00D92B3C">
              <w:rPr>
                <w:rFonts w:ascii="Times New Roman" w:eastAsia="Cambria" w:hAnsi="Times New Roman" w:cs="Times New Roman"/>
                <w:color w:val="000000" w:themeColor="text1"/>
                <w:spacing w:val="-2"/>
                <w:w w:val="95"/>
                <w:sz w:val="20"/>
                <w:szCs w:val="20"/>
                <w:lang w:val="en-GB"/>
              </w:rPr>
              <w:t xml:space="preserve">the </w:t>
            </w:r>
            <w:r w:rsidR="00853362" w:rsidRPr="00D92B3C">
              <w:rPr>
                <w:rFonts w:ascii="Times New Roman" w:eastAsia="Cambria" w:hAnsi="Times New Roman" w:cs="Times New Roman"/>
                <w:color w:val="000000" w:themeColor="text1"/>
                <w:spacing w:val="-2"/>
                <w:w w:val="95"/>
                <w:sz w:val="20"/>
                <w:szCs w:val="20"/>
                <w:lang w:val="en-GB"/>
              </w:rPr>
              <w:t xml:space="preserve">critical </w:t>
            </w:r>
            <w:r w:rsidRPr="00D92B3C">
              <w:rPr>
                <w:rFonts w:ascii="Times New Roman" w:eastAsia="Cambria" w:hAnsi="Times New Roman" w:cs="Times New Roman"/>
                <w:color w:val="000000" w:themeColor="text1"/>
                <w:spacing w:val="-2"/>
                <w:w w:val="95"/>
                <w:sz w:val="20"/>
                <w:szCs w:val="20"/>
                <w:lang w:val="en-GB"/>
              </w:rPr>
              <w:t>information system.</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a row identifier and shall be unique for each row in the template.</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name</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Commercial or internal n</w:t>
            </w:r>
            <w:r w:rsidR="00474118" w:rsidRPr="00D92B3C">
              <w:rPr>
                <w:rFonts w:ascii="Times New Roman" w:hAnsi="Times New Roman" w:cs="Times New Roman"/>
                <w:bCs/>
                <w:color w:val="000000" w:themeColor="text1"/>
                <w:sz w:val="20"/>
                <w:szCs w:val="20"/>
                <w:lang w:val="en-GB"/>
              </w:rPr>
              <w:t>ame of the system</w:t>
            </w:r>
            <w:r w:rsidR="00E21DEE" w:rsidRPr="00D92B3C">
              <w:rPr>
                <w:rFonts w:ascii="Times New Roman" w:hAnsi="Times New Roman" w:cs="Times New Roman"/>
                <w:bCs/>
                <w:color w:val="000000" w:themeColor="text1"/>
                <w:sz w:val="20"/>
                <w:szCs w:val="20"/>
                <w:lang w:val="en-GB"/>
              </w:rPr>
              <w:t>.</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 xml:space="preserve">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14:paraId="4E52EE6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5E916F1D" w14:textId="77777777"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‘Custom-Built Software </w:t>
            </w:r>
            <w:proofErr w:type="gramStart"/>
            <w:r w:rsidRPr="00D92B3C">
              <w:rPr>
                <w:rFonts w:ascii="Times New Roman" w:eastAsia="Cambria" w:hAnsi="Times New Roman" w:cs="Times New Roman"/>
                <w:color w:val="000000" w:themeColor="text1"/>
                <w:spacing w:val="-2"/>
                <w:w w:val="95"/>
                <w:sz w:val="20"/>
                <w:szCs w:val="20"/>
                <w:lang w:val="en-GB"/>
              </w:rPr>
              <w:t>For</w:t>
            </w:r>
            <w:proofErr w:type="gramEnd"/>
            <w:r w:rsidRPr="00D92B3C">
              <w:rPr>
                <w:rFonts w:ascii="Times New Roman" w:eastAsia="Cambria" w:hAnsi="Times New Roman" w:cs="Times New Roman"/>
                <w:color w:val="000000" w:themeColor="text1"/>
                <w:spacing w:val="-2"/>
                <w:w w:val="95"/>
                <w:sz w:val="20"/>
                <w:szCs w:val="20"/>
                <w:lang w:val="en-GB"/>
              </w:rPr>
              <w:t xml:space="preserve"> Business Support’</w:t>
            </w:r>
          </w:p>
          <w:p w14:paraId="0C608920" w14:textId="77777777"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Applications that have been developed according to detailed business specifications. It may have been developed internally or using external contractors, but always with the purpose of business support.</w:t>
            </w:r>
          </w:p>
          <w:p w14:paraId="6E793F14" w14:textId="77777777"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‘Software Purchased As-Is’</w:t>
            </w:r>
          </w:p>
          <w:p w14:paraId="3C75D3C8" w14:textId="77777777"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Applications purchased in the market, typically </w:t>
            </w:r>
            <w:proofErr w:type="gramStart"/>
            <w:r w:rsidRPr="00D92B3C">
              <w:rPr>
                <w:rFonts w:ascii="Times New Roman" w:eastAsia="Cambria" w:hAnsi="Times New Roman" w:cs="Times New Roman"/>
                <w:color w:val="000000" w:themeColor="text1"/>
                <w:spacing w:val="-2"/>
                <w:w w:val="95"/>
                <w:sz w:val="20"/>
                <w:szCs w:val="20"/>
                <w:lang w:val="en-GB"/>
              </w:rPr>
              <w:t>sold</w:t>
            </w:r>
            <w:proofErr w:type="gramEnd"/>
            <w:r w:rsidRPr="00D92B3C">
              <w:rPr>
                <w:rFonts w:ascii="Times New Roman" w:eastAsia="Cambria" w:hAnsi="Times New Roman" w:cs="Times New Roman"/>
                <w:color w:val="000000" w:themeColor="text1"/>
                <w:spacing w:val="-2"/>
                <w:w w:val="95"/>
                <w:sz w:val="20"/>
                <w:szCs w:val="20"/>
                <w:lang w:val="en-GB"/>
              </w:rPr>
              <w:t xml:space="preserve"> or licensed by a vendor, that were not modified in terms of specific customizations to the organisation's business. Applications that were subjected to normal configuration mechanisms are included in this category.</w:t>
            </w:r>
          </w:p>
          <w:p w14:paraId="0F4A80B1" w14:textId="77777777"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AD4B22" w:rsidRPr="00D92B3C">
              <w:rPr>
                <w:rFonts w:ascii="Times New Roman" w:eastAsia="Cambria" w:hAnsi="Times New Roman" w:cs="Times New Roman"/>
                <w:color w:val="000000" w:themeColor="text1"/>
                <w:spacing w:val="-2"/>
                <w:w w:val="95"/>
                <w:sz w:val="20"/>
                <w:szCs w:val="20"/>
                <w:lang w:val="en-GB"/>
              </w:rPr>
              <w:t xml:space="preserve">Software Purchased </w:t>
            </w:r>
            <w:proofErr w:type="gramStart"/>
            <w:r w:rsidR="00AD4B22" w:rsidRPr="00D92B3C">
              <w:rPr>
                <w:rFonts w:ascii="Times New Roman" w:eastAsia="Cambria" w:hAnsi="Times New Roman" w:cs="Times New Roman"/>
                <w:color w:val="000000" w:themeColor="text1"/>
                <w:spacing w:val="-2"/>
                <w:w w:val="95"/>
                <w:sz w:val="20"/>
                <w:szCs w:val="20"/>
                <w:lang w:val="en-GB"/>
              </w:rPr>
              <w:t>With</w:t>
            </w:r>
            <w:proofErr w:type="gramEnd"/>
            <w:r w:rsidR="00AD4B22" w:rsidRPr="00D92B3C">
              <w:rPr>
                <w:rFonts w:ascii="Times New Roman" w:eastAsia="Cambria" w:hAnsi="Times New Roman" w:cs="Times New Roman"/>
                <w:color w:val="000000" w:themeColor="text1"/>
                <w:spacing w:val="-2"/>
                <w:w w:val="95"/>
                <w:sz w:val="20"/>
                <w:szCs w:val="20"/>
                <w:lang w:val="en-GB"/>
              </w:rPr>
              <w:t xml:space="preserve"> Custom Modifications</w:t>
            </w:r>
            <w:r w:rsidRPr="00D92B3C">
              <w:rPr>
                <w:rFonts w:ascii="Times New Roman" w:eastAsia="Cambria" w:hAnsi="Times New Roman" w:cs="Times New Roman"/>
                <w:color w:val="000000" w:themeColor="text1"/>
                <w:spacing w:val="-2"/>
                <w:w w:val="95"/>
                <w:sz w:val="20"/>
                <w:szCs w:val="20"/>
                <w:lang w:val="en-GB"/>
              </w:rPr>
              <w:t>’</w:t>
            </w:r>
          </w:p>
          <w:p w14:paraId="3837C265" w14:textId="77777777"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Applications purchased in the market but where the vendor (or his representative) has created a specific version for the context of that installation. This </w:t>
            </w:r>
            <w:proofErr w:type="gramStart"/>
            <w:r w:rsidRPr="00D92B3C">
              <w:rPr>
                <w:rFonts w:ascii="Times New Roman" w:eastAsia="Cambria" w:hAnsi="Times New Roman" w:cs="Times New Roman"/>
                <w:color w:val="000000" w:themeColor="text1"/>
                <w:spacing w:val="-2"/>
                <w:w w:val="95"/>
                <w:sz w:val="20"/>
                <w:szCs w:val="20"/>
                <w:lang w:val="en-GB"/>
              </w:rPr>
              <w:t>particular version</w:t>
            </w:r>
            <w:proofErr w:type="gramEnd"/>
            <w:r w:rsidRPr="00D92B3C">
              <w:rPr>
                <w:rFonts w:ascii="Times New Roman" w:eastAsia="Cambria" w:hAnsi="Times New Roman" w:cs="Times New Roman"/>
                <w:color w:val="000000" w:themeColor="text1"/>
                <w:spacing w:val="-2"/>
                <w:w w:val="95"/>
                <w:sz w:val="20"/>
                <w:szCs w:val="20"/>
                <w:lang w:val="en-GB"/>
              </w:rPr>
              <w:t xml:space="preserve"> is characterized by changes in the application behaviour, new features or by inclusion of non-standard plug-ins developed according to the organisation's business.</w:t>
            </w:r>
          </w:p>
          <w:p w14:paraId="4E296A17" w14:textId="77777777"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AD4B22" w:rsidRPr="00D92B3C">
              <w:rPr>
                <w:rFonts w:ascii="Times New Roman" w:eastAsia="Cambria" w:hAnsi="Times New Roman" w:cs="Times New Roman"/>
                <w:color w:val="000000" w:themeColor="text1"/>
                <w:spacing w:val="-2"/>
                <w:w w:val="95"/>
                <w:sz w:val="20"/>
                <w:szCs w:val="20"/>
                <w:lang w:val="en-GB"/>
              </w:rPr>
              <w:t>Application / External Portal</w:t>
            </w:r>
            <w:r w:rsidRPr="00D92B3C">
              <w:rPr>
                <w:rFonts w:ascii="Times New Roman" w:eastAsia="Cambria" w:hAnsi="Times New Roman" w:cs="Times New Roman"/>
                <w:color w:val="000000" w:themeColor="text1"/>
                <w:spacing w:val="-2"/>
                <w:w w:val="95"/>
                <w:sz w:val="20"/>
                <w:szCs w:val="20"/>
                <w:lang w:val="en-GB"/>
              </w:rPr>
              <w:t>’</w:t>
            </w:r>
          </w:p>
          <w:p w14:paraId="25D7E68C" w14:textId="77777777"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External portals or applications provided by third parties, typically partners, to access the services they offered. Normally they are outside the scope of the information systems management of the organisation, and are installed, </w:t>
            </w:r>
            <w:proofErr w:type="gramStart"/>
            <w:r w:rsidRPr="00D92B3C">
              <w:rPr>
                <w:rFonts w:ascii="Times New Roman" w:eastAsia="Cambria" w:hAnsi="Times New Roman" w:cs="Times New Roman"/>
                <w:color w:val="000000" w:themeColor="text1"/>
                <w:spacing w:val="-2"/>
                <w:w w:val="95"/>
                <w:sz w:val="20"/>
                <w:szCs w:val="20"/>
                <w:lang w:val="en-GB"/>
              </w:rPr>
              <w:t>maintained</w:t>
            </w:r>
            <w:proofErr w:type="gramEnd"/>
            <w:r w:rsidRPr="00D92B3C">
              <w:rPr>
                <w:rFonts w:ascii="Times New Roman" w:eastAsia="Cambria" w:hAnsi="Times New Roman" w:cs="Times New Roman"/>
                <w:color w:val="000000" w:themeColor="text1"/>
                <w:spacing w:val="-2"/>
                <w:w w:val="95"/>
                <w:sz w:val="20"/>
                <w:szCs w:val="20"/>
                <w:lang w:val="en-GB"/>
              </w:rPr>
              <w:t xml:space="preserve"> and managed by the partner itself. Such applications often take the form of portals (accessible via the Internet or private networks), and despite being outside the scope of the information systems management services of the organisation, they are important (or critical) to some business functions.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t</w:t>
            </w:r>
            <w:r w:rsidR="00AD4B22" w:rsidRPr="00D92B3C">
              <w:rPr>
                <w:rFonts w:ascii="Times New Roman" w:eastAsia="Cambria" w:hAnsi="Times New Roman" w:cs="Times New Roman"/>
                <w:color w:val="000000" w:themeColor="text1"/>
                <w:spacing w:val="-2"/>
                <w:w w:val="95"/>
                <w:sz w:val="20"/>
                <w:szCs w:val="20"/>
                <w:lang w:val="en-GB"/>
              </w:rPr>
              <w:t xml:space="preserve">he main purpose of the information system in the business context.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0 - </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Group Entity Responsible for the System</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legal entity responsible for the system within the group.</w:t>
            </w:r>
          </w:p>
          <w:p w14:paraId="7FC1685D"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the entity responsible for the overall procurement, development, integration, modification, operation, maintenance and retirement of an information system and is a key contributor in developing system design specifications to ensure the security and user operational needs are documented, tested, and implemented.</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legal entity responsible for the system within the group,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bl>
    <w:p w14:paraId="70CC4DE4" w14:textId="77777777" w:rsidR="00AD4B22" w:rsidRPr="00D92B3C" w:rsidRDefault="00AD4B22" w:rsidP="00AD4B22">
      <w:pPr>
        <w:pStyle w:val="body"/>
        <w:rPr>
          <w:rFonts w:ascii="Times New Roman" w:hAnsi="Times New Roman" w:cs="Times New Roman"/>
          <w:color w:val="000000" w:themeColor="text1"/>
          <w:sz w:val="20"/>
          <w:szCs w:val="20"/>
          <w:lang w:val="en-GB"/>
        </w:rPr>
      </w:pPr>
    </w:p>
    <w:bookmarkEnd w:id="223"/>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w:t>
      </w:r>
      <w:r w:rsidR="007A4886" w:rsidRPr="00D92B3C">
        <w:rPr>
          <w:rFonts w:ascii="Times New Roman" w:hAnsi="Times New Roman" w:cs="Times New Roman"/>
          <w:b w:val="0"/>
          <w:color w:val="000000" w:themeColor="text1"/>
          <w:sz w:val="20"/>
          <w:szCs w:val="20"/>
          <w:u w:val="single"/>
          <w:lang w:val="en-GB"/>
        </w:rPr>
        <w:t xml:space="preserve"> 10-02 - Mapping of information systems (CIS 2)</w:t>
      </w:r>
      <w:r w:rsidR="00881C3C" w:rsidRPr="00D92B3C">
        <w:rPr>
          <w:rFonts w:ascii="Times New Roman" w:hAnsi="Times New Roman" w:cs="Times New Roman"/>
          <w:b w:val="0"/>
          <w:color w:val="000000" w:themeColor="text1"/>
          <w:sz w:val="20"/>
          <w:szCs w:val="20"/>
          <w:u w:val="single"/>
          <w:lang w:val="en-GB"/>
        </w:rPr>
        <w:t>: Instructions concerning specific positions</w:t>
      </w:r>
    </w:p>
    <w:p w14:paraId="4FA9A88F" w14:textId="65139FA0"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w:t>
      </w:r>
      <w:r w:rsidRPr="00C518B0">
        <w:rPr>
          <w:rFonts w:ascii="Times New Roman" w:hAnsi="Times New Roman" w:cs="Times New Roman"/>
          <w:sz w:val="20"/>
          <w:szCs w:val="20"/>
          <w:lang w:val="en-GB"/>
        </w:rPr>
        <w:t>columns 0</w:t>
      </w:r>
      <w:r w:rsidR="00E116BF"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10, </w:t>
      </w:r>
      <w:r w:rsidR="00E116BF"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030, </w:t>
      </w:r>
      <w:r w:rsidR="00E116BF"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040</w:t>
      </w:r>
      <w:ins w:id="224" w:author="EBA staff" w:date="2021-02-10T13:05:00Z">
        <w:r w:rsidR="00400DF4" w:rsidRPr="00C518B0">
          <w:rPr>
            <w:rFonts w:ascii="Times New Roman" w:hAnsi="Times New Roman" w:cs="Times New Roman"/>
            <w:sz w:val="20"/>
            <w:szCs w:val="20"/>
            <w:lang w:val="en-GB"/>
          </w:rPr>
          <w:t xml:space="preserve">, </w:t>
        </w:r>
      </w:ins>
      <w:del w:id="225" w:author="EBA staff" w:date="2021-02-10T13:05:00Z">
        <w:r w:rsidRPr="00C518B0" w:rsidDel="00400DF4">
          <w:rPr>
            <w:rFonts w:ascii="Times New Roman" w:hAnsi="Times New Roman" w:cs="Times New Roman"/>
            <w:sz w:val="20"/>
            <w:szCs w:val="20"/>
            <w:lang w:val="en-GB"/>
          </w:rPr>
          <w:delText xml:space="preserve"> and </w:delText>
        </w:r>
      </w:del>
      <w:r w:rsidR="00E116BF"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050</w:t>
      </w:r>
      <w:ins w:id="226" w:author="EBA staff" w:date="2021-02-10T13:05:00Z">
        <w:r w:rsidR="00400DF4" w:rsidRPr="00C518B0">
          <w:rPr>
            <w:rFonts w:ascii="Times New Roman" w:hAnsi="Times New Roman" w:cs="Times New Roman"/>
            <w:sz w:val="20"/>
            <w:szCs w:val="20"/>
            <w:lang w:val="en-GB"/>
          </w:rPr>
          <w:t xml:space="preserve"> and 0060</w:t>
        </w:r>
      </w:ins>
      <w:r w:rsidRPr="00C518B0">
        <w:rPr>
          <w:rFonts w:ascii="Times New Roman" w:hAnsi="Times New Roman" w:cs="Times New Roman"/>
          <w:sz w:val="20"/>
          <w:szCs w:val="20"/>
          <w:lang w:val="en-GB"/>
        </w:rPr>
        <w:t xml:space="preserve"> of this</w:t>
      </w:r>
      <w:r w:rsidRPr="00D92B3C">
        <w:rPr>
          <w:rFonts w:ascii="Times New Roman" w:hAnsi="Times New Roman" w:cs="Times New Roman"/>
          <w:sz w:val="20"/>
          <w:szCs w:val="20"/>
          <w:lang w:val="en-GB"/>
        </w:rPr>
        <w:t xml:space="preserve"> </w:t>
      </w:r>
      <w:proofErr w:type="gramStart"/>
      <w:r w:rsidRPr="00D92B3C">
        <w:rPr>
          <w:rFonts w:ascii="Times New Roman" w:hAnsi="Times New Roman" w:cs="Times New Roman"/>
          <w:sz w:val="20"/>
          <w:szCs w:val="20"/>
          <w:lang w:val="en-GB"/>
        </w:rPr>
        <w:t>template</w:t>
      </w:r>
      <w:proofErr w:type="gramEnd"/>
      <w:r w:rsidRPr="00D92B3C">
        <w:rPr>
          <w:rFonts w:ascii="Times New Roman" w:hAnsi="Times New Roman" w:cs="Times New Roman"/>
          <w:sz w:val="20"/>
          <w:szCs w:val="20"/>
          <w:lang w:val="en-GB"/>
        </w:rPr>
        <w:t xml:space="preserve"> forms a primary key which has to be unique for each row of the template. </w:t>
      </w:r>
    </w:p>
    <w:p w14:paraId="3AB449B8" w14:textId="77777777" w:rsidR="00720344" w:rsidRPr="00D92B3C" w:rsidRDefault="00720344" w:rsidP="00955D42">
      <w:pPr>
        <w:pStyle w:val="body"/>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14:paraId="62A42676" w14:textId="77777777"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information system Identification code as reported in column 010 of template </w:t>
            </w:r>
            <w:r w:rsidR="0069056D" w:rsidRPr="00D92B3C">
              <w:rPr>
                <w:rFonts w:ascii="Times New Roman" w:eastAsia="Cambria" w:hAnsi="Times New Roman" w:cs="Times New Roman"/>
                <w:color w:val="000000" w:themeColor="text1"/>
                <w:spacing w:val="-2"/>
                <w:w w:val="95"/>
                <w:sz w:val="20"/>
                <w:szCs w:val="20"/>
                <w:lang w:val="en-GB"/>
              </w:rPr>
              <w:t xml:space="preserve">Z </w:t>
            </w:r>
            <w:r w:rsidRPr="00D92B3C">
              <w:rPr>
                <w:rFonts w:ascii="Times New Roman" w:eastAsia="Cambria" w:hAnsi="Times New Roman" w:cs="Times New Roman"/>
                <w:color w:val="000000" w:themeColor="text1"/>
                <w:spacing w:val="-2"/>
                <w:w w:val="95"/>
                <w:sz w:val="20"/>
                <w:szCs w:val="20"/>
                <w:lang w:val="en-GB"/>
              </w:rPr>
              <w:t>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Entity user of the System</w:t>
            </w:r>
          </w:p>
          <w:p w14:paraId="77059943" w14:textId="77777777"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entity that uses the system within the group (‘user’). There might be several users, in which case several rows for the same information system shall be reported.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service</w:t>
            </w:r>
          </w:p>
          <w:p w14:paraId="51A69527" w14:textId="77777777"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The identifier of the critical service, as reported in </w:t>
            </w:r>
            <w:r w:rsidR="00F7117F" w:rsidRPr="00D92B3C">
              <w:rPr>
                <w:rFonts w:ascii="Times New Roman" w:hAnsi="Times New Roman" w:cs="Times New Roman"/>
                <w:bCs/>
                <w:color w:val="000000" w:themeColor="text1"/>
                <w:sz w:val="20"/>
                <w:szCs w:val="20"/>
                <w:lang w:val="en-GB"/>
              </w:rPr>
              <w:t>Z 0</w:t>
            </w:r>
            <w:r w:rsidRPr="00D92B3C">
              <w:rPr>
                <w:rFonts w:ascii="Times New Roman" w:hAnsi="Times New Roman" w:cs="Times New Roman"/>
                <w:bCs/>
                <w:color w:val="000000" w:themeColor="text1"/>
                <w:sz w:val="20"/>
                <w:szCs w:val="20"/>
                <w:lang w:val="en-GB"/>
              </w:rPr>
              <w:t>8.00 (column 0</w:t>
            </w:r>
            <w:r w:rsidR="001E7CE0">
              <w:rPr>
                <w:rFonts w:ascii="Times New Roman" w:hAnsi="Times New Roman" w:cs="Times New Roman"/>
                <w:bCs/>
                <w:color w:val="000000" w:themeColor="text1"/>
                <w:sz w:val="20"/>
                <w:szCs w:val="20"/>
                <w:lang w:val="en-GB"/>
              </w:rPr>
              <w:t>005</w:t>
            </w:r>
            <w:r w:rsidRPr="00D92B3C">
              <w:rPr>
                <w:rFonts w:ascii="Times New Roman" w:hAnsi="Times New Roman" w:cs="Times New Roman"/>
                <w:bCs/>
                <w:color w:val="000000" w:themeColor="text1"/>
                <w:sz w:val="20"/>
                <w:szCs w:val="20"/>
                <w:lang w:val="en-GB"/>
              </w:rPr>
              <w:t>) which the system supports.</w:t>
            </w:r>
            <w:r w:rsidR="004A1513" w:rsidRPr="00D92B3C">
              <w:rPr>
                <w:rFonts w:ascii="Times New Roman" w:hAnsi="Times New Roman" w:cs="Times New Roman"/>
                <w:bCs/>
                <w:color w:val="000000" w:themeColor="text1"/>
                <w:sz w:val="20"/>
                <w:szCs w:val="20"/>
                <w:lang w:val="en-GB"/>
              </w:rPr>
              <w:t xml:space="preserve"> The critical service may </w:t>
            </w:r>
            <w:proofErr w:type="gramStart"/>
            <w:r w:rsidR="004A1513" w:rsidRPr="00D92B3C">
              <w:rPr>
                <w:rFonts w:ascii="Times New Roman" w:hAnsi="Times New Roman" w:cs="Times New Roman"/>
                <w:bCs/>
                <w:color w:val="000000" w:themeColor="text1"/>
                <w:sz w:val="20"/>
                <w:szCs w:val="20"/>
                <w:lang w:val="en-GB"/>
              </w:rPr>
              <w:t>in itself be</w:t>
            </w:r>
            <w:proofErr w:type="gramEnd"/>
            <w:r w:rsidR="004A1513" w:rsidRPr="00D92B3C">
              <w:rPr>
                <w:rFonts w:ascii="Times New Roman" w:hAnsi="Times New Roman" w:cs="Times New Roman"/>
                <w:bCs/>
                <w:color w:val="000000" w:themeColor="text1"/>
                <w:sz w:val="20"/>
                <w:szCs w:val="20"/>
                <w:lang w:val="en-GB"/>
              </w:rPr>
              <w:t xml:space="preserve"> </w:t>
            </w:r>
            <w:r w:rsidR="00DB035F" w:rsidRPr="00D92B3C">
              <w:rPr>
                <w:rFonts w:ascii="Times New Roman" w:hAnsi="Times New Roman" w:cs="Times New Roman"/>
                <w:bCs/>
                <w:color w:val="000000" w:themeColor="text1"/>
                <w:sz w:val="20"/>
                <w:szCs w:val="20"/>
                <w:lang w:val="en-GB"/>
              </w:rPr>
              <w:t xml:space="preserve">an IT service, or another type of service which </w:t>
            </w:r>
            <w:r w:rsidR="000F4421" w:rsidRPr="00D92B3C">
              <w:rPr>
                <w:rFonts w:ascii="Times New Roman" w:hAnsi="Times New Roman" w:cs="Times New Roman"/>
                <w:bCs/>
                <w:color w:val="000000" w:themeColor="text1"/>
                <w:sz w:val="20"/>
                <w:szCs w:val="20"/>
                <w:lang w:val="en-GB"/>
              </w:rPr>
              <w:t>the information system supports</w:t>
            </w:r>
            <w:r w:rsidR="00C96753" w:rsidRPr="00D92B3C">
              <w:rPr>
                <w:rFonts w:ascii="Times New Roman" w:hAnsi="Times New Roman" w:cs="Times New Roman"/>
                <w:bCs/>
                <w:color w:val="000000" w:themeColor="text1"/>
                <w:sz w:val="20"/>
                <w:szCs w:val="20"/>
                <w:lang w:val="en-GB"/>
              </w:rPr>
              <w:t xml:space="preserve"> (for example transaction processing)</w:t>
            </w:r>
            <w:r w:rsidR="000F4421" w:rsidRPr="00D92B3C">
              <w:rPr>
                <w:rFonts w:ascii="Times New Roman" w:hAnsi="Times New Roman" w:cs="Times New Roman"/>
                <w:bCs/>
                <w:color w:val="000000" w:themeColor="text1"/>
                <w:sz w:val="20"/>
                <w:szCs w:val="20"/>
                <w:lang w:val="en-GB"/>
              </w:rPr>
              <w:t>.</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r w:rsidR="00720344"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6</w:t>
            </w:r>
            <w:r w:rsidR="00720344"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881C3C" w:rsidRPr="00D92B3C">
              <w:rPr>
                <w:rFonts w:ascii="Times New Roman" w:hAnsi="Times New Roman" w:cs="Times New Roman"/>
                <w:b/>
                <w:bCs/>
                <w:color w:val="000000" w:themeColor="text1"/>
                <w:sz w:val="20"/>
                <w:szCs w:val="20"/>
                <w:lang w:val="en-GB"/>
              </w:rPr>
              <w:t>ritical function</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critical function</w:t>
            </w:r>
            <w:r w:rsidR="002B1BF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that would be seriously hindered or completely prevented by a disruption of services supported by the information system.</w:t>
            </w:r>
            <w:r w:rsidR="001D43C7" w:rsidRPr="00D92B3C">
              <w:rPr>
                <w:rFonts w:ascii="Times New Roman" w:eastAsia="Cambria" w:hAnsi="Times New Roman" w:cs="Times New Roman"/>
                <w:color w:val="000000" w:themeColor="text1"/>
                <w:spacing w:val="-2"/>
                <w:w w:val="95"/>
                <w:sz w:val="20"/>
                <w:szCs w:val="20"/>
                <w:lang w:val="en-GB"/>
              </w:rPr>
              <w:t xml:space="preserve"> There might be several critical functions, in which case several rows for the same information system shall be reported.</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0379C1F2" w14:textId="77777777" w:rsidR="00881C3C" w:rsidRPr="00D92B3C" w:rsidRDefault="009D5DAF" w:rsidP="009D2C94">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881C3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881C3C" w:rsidRPr="00D92B3C">
              <w:rPr>
                <w:rFonts w:ascii="Times New Roman" w:eastAsia="Cambria" w:hAnsi="Times New Roman" w:cs="Times New Roman"/>
                <w:color w:val="000000" w:themeColor="text1"/>
                <w:spacing w:val="-2"/>
                <w:w w:val="95"/>
                <w:sz w:val="20"/>
                <w:szCs w:val="20"/>
                <w:lang w:val="en-GB"/>
              </w:rPr>
              <w:t>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325DE98E" w14:textId="4DE63ACB" w:rsidR="00881C3C" w:rsidRPr="00D92B3C" w:rsidRDefault="00881C3C" w:rsidP="00400DF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ID of the critical functions as defined in chapter 2.7.1</w:t>
            </w:r>
            <w:del w:id="227" w:author="EBA staff" w:date="2021-02-10T12:58:00Z">
              <w:r w:rsidRPr="00D92B3C" w:rsidDel="00400DF4">
                <w:rPr>
                  <w:rFonts w:ascii="Times New Roman" w:eastAsia="Cambria" w:hAnsi="Times New Roman" w:cs="Times New Roman"/>
                  <w:color w:val="000000" w:themeColor="text1"/>
                  <w:spacing w:val="-2"/>
                  <w:w w:val="95"/>
                  <w:sz w:val="20"/>
                  <w:szCs w:val="20"/>
                  <w:lang w:val="en-GB"/>
                </w:rPr>
                <w:delText>.4</w:delText>
              </w:r>
            </w:del>
            <w:r w:rsidRPr="00D92B3C">
              <w:rPr>
                <w:rFonts w:ascii="Times New Roman" w:eastAsia="Cambria" w:hAnsi="Times New Roman" w:cs="Times New Roman"/>
                <w:color w:val="000000" w:themeColor="text1"/>
                <w:spacing w:val="-2"/>
                <w:w w:val="95"/>
                <w:sz w:val="20"/>
                <w:szCs w:val="20"/>
                <w:lang w:val="en-GB"/>
              </w:rPr>
              <w:t xml:space="preserve">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p>
        </w:tc>
      </w:tr>
    </w:tbl>
    <w:p w14:paraId="3CDFAFA7" w14:textId="77777777" w:rsidR="001E5EDF" w:rsidRPr="00D92B3C" w:rsidRDefault="001E5EDF" w:rsidP="00322967">
      <w:pPr>
        <w:pStyle w:val="body"/>
        <w:rPr>
          <w:rFonts w:ascii="Times New Roman" w:hAnsi="Times New Roman" w:cs="Times New Roman"/>
          <w:color w:val="000000" w:themeColor="text1"/>
          <w:sz w:val="20"/>
          <w:szCs w:val="20"/>
          <w:lang w:val="en-GB"/>
        </w:rPr>
      </w:pPr>
    </w:p>
    <w:sectPr w:rsidR="001E5EDF" w:rsidRPr="00D92B3C" w:rsidSect="00B665D6">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4FE62" w14:textId="77777777" w:rsidR="001E7C5B" w:rsidRDefault="001E7C5B" w:rsidP="001E5EDF">
      <w:r>
        <w:separator/>
      </w:r>
    </w:p>
  </w:endnote>
  <w:endnote w:type="continuationSeparator" w:id="0">
    <w:p w14:paraId="1867D4B0" w14:textId="77777777" w:rsidR="001E7C5B" w:rsidRDefault="001E7C5B"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EUAlbertina"/>
    <w:panose1 w:val="00000000000000000000"/>
    <w:charset w:val="00"/>
    <w:family w:val="roman"/>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3105955"/>
      <w:docPartObj>
        <w:docPartGallery w:val="Page Numbers (Bottom of Page)"/>
        <w:docPartUnique/>
      </w:docPartObj>
    </w:sdtPr>
    <w:sdtEndPr>
      <w:rPr>
        <w:noProof/>
      </w:rPr>
    </w:sdtEndPr>
    <w:sdtContent>
      <w:p w14:paraId="44B33F5A" w14:textId="6D1C44C5" w:rsidR="001E7C5B" w:rsidRDefault="001E7C5B" w:rsidP="000E60D6">
        <w:pPr>
          <w:pStyle w:val="Footer"/>
          <w:jc w:val="center"/>
        </w:pPr>
        <w:r>
          <w:rPr>
            <w:noProof/>
          </w:rPr>
          <w:fldChar w:fldCharType="begin"/>
        </w:r>
        <w:r>
          <w:rPr>
            <w:noProof/>
          </w:rPr>
          <w:instrText xml:space="preserve"> PAGE   \* MERGEFORMAT </w:instrText>
        </w:r>
        <w:r>
          <w:rPr>
            <w:noProof/>
          </w:rPr>
          <w:fldChar w:fldCharType="separate"/>
        </w:r>
        <w:r>
          <w:rPr>
            <w:noProof/>
          </w:rPr>
          <w:t>40</w:t>
        </w:r>
        <w:r>
          <w:rPr>
            <w:noProof/>
          </w:rPr>
          <w:fldChar w:fldCharType="end"/>
        </w:r>
      </w:p>
    </w:sdtContent>
  </w:sdt>
  <w:p w14:paraId="2B922E4C" w14:textId="77777777" w:rsidR="001E7C5B" w:rsidRDefault="001E7C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C4065" w14:textId="77777777" w:rsidR="001E7C5B" w:rsidRDefault="001E7C5B" w:rsidP="001E5EDF">
      <w:r>
        <w:separator/>
      </w:r>
    </w:p>
  </w:footnote>
  <w:footnote w:type="continuationSeparator" w:id="0">
    <w:p w14:paraId="0D28C3E2" w14:textId="77777777" w:rsidR="001E7C5B" w:rsidRDefault="001E7C5B" w:rsidP="001E5EDF">
      <w:r>
        <w:continuationSeparator/>
      </w:r>
    </w:p>
  </w:footnote>
  <w:footnote w:id="1">
    <w:p w14:paraId="562F64DC" w14:textId="77777777" w:rsidR="001E7C5B" w:rsidRPr="008E5458" w:rsidRDefault="001E7C5B" w:rsidP="008E5458">
      <w:pPr>
        <w:pStyle w:val="FootnoteText"/>
        <w:rPr>
          <w:lang w:val="en-GB"/>
        </w:rPr>
      </w:pPr>
      <w:r w:rsidRPr="008E5458">
        <w:rPr>
          <w:rStyle w:val="FootnoteReference"/>
          <w:rFonts w:ascii="Times New Roman" w:hAnsi="Times New Roman"/>
        </w:rPr>
        <w:footnoteRef/>
      </w:r>
      <w:r w:rsidRPr="008E5458">
        <w:t xml:space="preserve"> </w:t>
      </w:r>
      <w:r w:rsidRPr="008E5458">
        <w:rPr>
          <w:sz w:val="20"/>
          <w:szCs w:val="20"/>
          <w:lang w:val="en-GB"/>
        </w:rPr>
        <w:t>Commission Implementing Regulation (EU) No 680/2014 of</w:t>
      </w:r>
      <w:r w:rsidRPr="008E5458">
        <w:rPr>
          <w:lang w:val="en-GB"/>
        </w:rPr>
        <w:t xml:space="preserve"> 16 April 2014 laying down implementing technical standards </w:t>
      </w:r>
      <w:proofErr w:type="gramStart"/>
      <w:r w:rsidRPr="008E5458">
        <w:rPr>
          <w:lang w:val="en-GB"/>
        </w:rPr>
        <w:t>with regard to</w:t>
      </w:r>
      <w:proofErr w:type="gramEnd"/>
      <w:r w:rsidRPr="008E5458">
        <w:rPr>
          <w:lang w:val="en-GB"/>
        </w:rPr>
        <w:t xml:space="preserve"> supervisory reporting of institutions according to Regulation (EU) No 575/2013 of the European Parliament and of the Council (OJ L 191, 28.6.2014, p.</w:t>
      </w:r>
      <w:r>
        <w:rPr>
          <w:lang w:val="en-GB"/>
        </w:rPr>
        <w:t xml:space="preserve"> </w:t>
      </w:r>
      <w:r w:rsidRPr="008E5458">
        <w:rPr>
          <w:lang w:val="en-GB"/>
        </w:rPr>
        <w:t xml:space="preserve"> 1).</w:t>
      </w:r>
    </w:p>
  </w:footnote>
  <w:footnote w:id="2">
    <w:p w14:paraId="733D3558" w14:textId="77777777" w:rsidR="001E7C5B" w:rsidRPr="00E17940" w:rsidRDefault="001E7C5B" w:rsidP="008E5458">
      <w:pPr>
        <w:pStyle w:val="FootnoteText"/>
      </w:pPr>
      <w:r w:rsidRPr="008E5458">
        <w:rPr>
          <w:rStyle w:val="FootnoteReference"/>
          <w:rFonts w:ascii="Times New Roman" w:hAnsi="Times New Roman"/>
        </w:rPr>
        <w:footnoteRef/>
      </w:r>
      <w:r w:rsidRPr="008E5458">
        <w:t xml:space="preserve"> Regulation (EC) No 1606/2002 of the European Parliament and of the Council of 19 July 2002 on the application of international accounting standards</w:t>
      </w:r>
      <w:r w:rsidRPr="00543060">
        <w:t xml:space="preserve"> (OJ L 243, 11.9.2002</w:t>
      </w:r>
      <w:r w:rsidRPr="00E17940">
        <w:t>, p.</w:t>
      </w:r>
      <w:r>
        <w:t>1</w:t>
      </w:r>
      <w:r w:rsidRPr="00E17940">
        <w:t>).</w:t>
      </w:r>
    </w:p>
  </w:footnote>
  <w:footnote w:id="3">
    <w:p w14:paraId="0E34609E" w14:textId="77777777" w:rsidR="001E7C5B" w:rsidRPr="008E5458" w:rsidRDefault="001E7C5B" w:rsidP="00543060">
      <w:pPr>
        <w:pStyle w:val="FootnoteText"/>
      </w:pPr>
      <w:r w:rsidRPr="00673D9B">
        <w:rPr>
          <w:rStyle w:val="FootnoteReference"/>
          <w:rFonts w:ascii="Times New Roman" w:hAnsi="Times New Roman"/>
        </w:rPr>
        <w:footnoteRef/>
      </w:r>
      <w:r w:rsidRPr="00D73A7B">
        <w:t xml:space="preserve"> Regulation (EC) No</w:t>
      </w:r>
      <w:r w:rsidRPr="000A3045">
        <w:t xml:space="preserve"> 1606/2002 of the European Parliament and of the Council of 19 July 2002 on the application of international accounting </w:t>
      </w:r>
      <w:proofErr w:type="gramStart"/>
      <w:r w:rsidRPr="000A3045">
        <w:t>standards</w:t>
      </w:r>
      <w:r>
        <w:t xml:space="preserve">( </w:t>
      </w:r>
      <w:r w:rsidRPr="00E17940">
        <w:t>OJ</w:t>
      </w:r>
      <w:proofErr w:type="gramEnd"/>
      <w:r w:rsidRPr="00E17940">
        <w:t xml:space="preserve"> L 243, 11.9.2002</w:t>
      </w:r>
      <w:r w:rsidRPr="00673D9B">
        <w:t>, p.</w:t>
      </w:r>
      <w:r>
        <w:t>1</w:t>
      </w:r>
      <w:r w:rsidRPr="00D73A7B">
        <w:t>)</w:t>
      </w:r>
      <w:r w:rsidRPr="000A3045">
        <w:t>.</w:t>
      </w:r>
    </w:p>
  </w:footnote>
  <w:footnote w:id="4">
    <w:p w14:paraId="0A6B3364" w14:textId="77777777" w:rsidR="001E7C5B" w:rsidRPr="00BB34DC" w:rsidRDefault="001E7C5B" w:rsidP="00543060">
      <w:pPr>
        <w:pStyle w:val="FootnoteText"/>
        <w:rPr>
          <w:lang w:val="en-GB"/>
        </w:rPr>
      </w:pPr>
      <w:r w:rsidRPr="00E17940">
        <w:rPr>
          <w:rStyle w:val="FootnoteReference"/>
          <w:rFonts w:ascii="Times New Roman" w:hAnsi="Times New Roman"/>
        </w:rPr>
        <w:footnoteRef/>
      </w:r>
      <w:r w:rsidRPr="00E17940">
        <w:t xml:space="preserve"> Council Directive 86/635/EEC of 8 December 1986 on the annual accounts and consolidated accounts of banks and other financial institutions (OJ L 372, </w:t>
      </w:r>
      <w:r w:rsidRPr="00673D9B">
        <w:t>31.12.1986</w:t>
      </w:r>
      <w:r>
        <w:t>, p.1</w:t>
      </w:r>
      <w:r w:rsidRPr="00E17940">
        <w:t>).</w:t>
      </w:r>
    </w:p>
  </w:footnote>
  <w:footnote w:id="5">
    <w:p w14:paraId="4D9F3A53" w14:textId="77777777" w:rsidR="001E7C5B" w:rsidRPr="00E17940" w:rsidRDefault="001E7C5B" w:rsidP="00543060">
      <w:pPr>
        <w:pStyle w:val="FootnoteText"/>
      </w:pPr>
      <w:r w:rsidRPr="008E5458">
        <w:rPr>
          <w:rStyle w:val="FootnoteReference"/>
          <w:rFonts w:ascii="Times New Roman" w:hAnsi="Times New Roman"/>
        </w:rPr>
        <w:footnoteRef/>
      </w:r>
      <w:r w:rsidRPr="008E5458">
        <w:t xml:space="preserve"> R</w:t>
      </w:r>
      <w:proofErr w:type="spellStart"/>
      <w:r w:rsidRPr="00543060">
        <w:rPr>
          <w:lang w:val="en-GB"/>
        </w:rPr>
        <w:t>egulation</w:t>
      </w:r>
      <w:proofErr w:type="spellEnd"/>
      <w:r w:rsidRPr="00543060">
        <w:rPr>
          <w:lang w:val="en-GB"/>
        </w:rPr>
        <w:t xml:space="preserve"> (EU) No 575/2013 of the European Parliament and of the Council of 26 June 2013 on prudential requirements for credit institutions and investment firms and amending Regulation (EU) No 648/2012</w:t>
      </w:r>
      <w:r w:rsidRPr="00E17940">
        <w:rPr>
          <w:lang w:val="en-GB"/>
        </w:rPr>
        <w:t xml:space="preserve"> (OJ L 176, 27.6.2013, p. </w:t>
      </w:r>
      <w:r>
        <w:rPr>
          <w:lang w:val="en-GB"/>
        </w:rPr>
        <w:t>1</w:t>
      </w:r>
      <w:r w:rsidRPr="00E17940">
        <w:rPr>
          <w:lang w:val="en-GB"/>
        </w:rPr>
        <w:t>).</w:t>
      </w:r>
    </w:p>
  </w:footnote>
  <w:footnote w:id="6">
    <w:p w14:paraId="708D686D" w14:textId="77777777" w:rsidR="001E7C5B" w:rsidRPr="00E17940" w:rsidRDefault="001E7C5B" w:rsidP="00543060">
      <w:pPr>
        <w:pStyle w:val="FootnoteText"/>
      </w:pPr>
      <w:r>
        <w:rPr>
          <w:rStyle w:val="FootnoteReference"/>
        </w:rPr>
        <w:footnoteRef/>
      </w:r>
      <w:r>
        <w:t xml:space="preserve"> </w:t>
      </w:r>
      <w:r w:rsidRPr="008E5458">
        <w:t xml:space="preserve">Directive 2013/36/EU of the European Parliament and of the Council of 26 </w:t>
      </w:r>
      <w:r w:rsidRPr="00543060">
        <w:t>June 2013 on access to the activity of credit institutions and the prudential supervision of credit institutions and investment firms, amending Directive 2002/87/EC and repealing Directives 2006/48/EC and 2006/49/EC</w:t>
      </w:r>
      <w:r w:rsidRPr="009F61D6">
        <w:t xml:space="preserve"> </w:t>
      </w:r>
      <w:r w:rsidRPr="008B1EBD">
        <w:t>(OJ L 176, 27.6.2013, p.</w:t>
      </w:r>
      <w:r>
        <w:t>338</w:t>
      </w:r>
      <w:r w:rsidRPr="008B1EBD">
        <w:t>)</w:t>
      </w:r>
      <w:r w:rsidRPr="009454D1">
        <w:t>.</w:t>
      </w:r>
    </w:p>
  </w:footnote>
  <w:footnote w:id="7">
    <w:p w14:paraId="7BEC1B79" w14:textId="77777777" w:rsidR="001E7C5B" w:rsidRPr="00CF3EBF" w:rsidRDefault="001E7C5B" w:rsidP="008B1EBD">
      <w:pPr>
        <w:pStyle w:val="FootnoteText"/>
      </w:pPr>
      <w:r w:rsidRPr="00673D9B">
        <w:rPr>
          <w:rStyle w:val="FootnoteReference"/>
          <w:rFonts w:ascii="Times New Roman" w:hAnsi="Times New Roman"/>
        </w:rPr>
        <w:footnoteRef/>
      </w:r>
      <w:r w:rsidRPr="00D73A7B">
        <w:t xml:space="preserve"> Directive 2009/138/EC of the European Parliament and of the Council of 25 November 2009 on the taking-up and pursuit of the business of Insurance and Reinsurance (Solvency II</w:t>
      </w:r>
      <w:r w:rsidRPr="000A3045">
        <w:t xml:space="preserve">) (Text with EEA </w:t>
      </w:r>
      <w:proofErr w:type="gramStart"/>
      <w:r w:rsidRPr="000A3045">
        <w:t>relevance)</w:t>
      </w:r>
      <w:r>
        <w:t>(</w:t>
      </w:r>
      <w:proofErr w:type="gramEnd"/>
      <w:r>
        <w:t xml:space="preserve"> </w:t>
      </w:r>
      <w:r w:rsidRPr="008B1EBD">
        <w:t>OJ L 335, 17.12.2009</w:t>
      </w:r>
      <w:r w:rsidRPr="009454D1">
        <w:t>, p.</w:t>
      </w:r>
      <w:r>
        <w:t>1</w:t>
      </w:r>
      <w:r w:rsidRPr="009454D1">
        <w:t>)</w:t>
      </w:r>
      <w:r w:rsidRPr="00E17940">
        <w:t>.</w:t>
      </w:r>
    </w:p>
  </w:footnote>
  <w:footnote w:id="8">
    <w:p w14:paraId="2BE6F728" w14:textId="77777777" w:rsidR="001E7C5B" w:rsidRPr="00113543" w:rsidRDefault="001E7C5B" w:rsidP="008B1EBD">
      <w:pPr>
        <w:pStyle w:val="FootnoteText"/>
      </w:pPr>
      <w:r w:rsidRPr="008E5458">
        <w:rPr>
          <w:rStyle w:val="FootnoteReference"/>
          <w:rFonts w:ascii="Times New Roman" w:hAnsi="Times New Roman"/>
        </w:rPr>
        <w:footnoteRef/>
      </w:r>
      <w:r w:rsidRPr="008E5458">
        <w:t xml:space="preserve"> Commission Recommendation of 6 May 2003 concerning the definition of micro, small and medium-sized enterprises (notified under document number </w:t>
      </w:r>
      <w:proofErr w:type="gramStart"/>
      <w:r w:rsidRPr="008E5458">
        <w:t>C(</w:t>
      </w:r>
      <w:proofErr w:type="gramEnd"/>
      <w:r w:rsidRPr="008E5458">
        <w:t xml:space="preserve">2003) 1422) (OJ L 124, 20.5.2003, p. </w:t>
      </w:r>
      <w:r>
        <w:t>36</w:t>
      </w:r>
      <w:r w:rsidRPr="009F61D6">
        <w:t>).</w:t>
      </w:r>
    </w:p>
  </w:footnote>
  <w:footnote w:id="9">
    <w:p w14:paraId="56A4794B" w14:textId="77777777" w:rsidR="001E7C5B" w:rsidRDefault="001E7C5B" w:rsidP="008B1EBD">
      <w:pPr>
        <w:pStyle w:val="FootnoteText"/>
        <w:rPr>
          <w:lang w:val="en-GB"/>
        </w:rPr>
      </w:pPr>
      <w:r w:rsidRPr="008B1EBD">
        <w:rPr>
          <w:rStyle w:val="FootnoteReference"/>
          <w:rFonts w:ascii="Times New Roman" w:hAnsi="Times New Roman"/>
        </w:rPr>
        <w:footnoteRef/>
      </w:r>
      <w:r w:rsidRPr="008B1EBD">
        <w:t xml:space="preserve"> </w:t>
      </w:r>
      <w:r w:rsidRPr="00673D9B">
        <w:rPr>
          <w:lang w:val="en-GB"/>
        </w:rPr>
        <w:t xml:space="preserve">Regulation </w:t>
      </w:r>
      <w:r w:rsidRPr="00D73A7B">
        <w:rPr>
          <w:lang w:val="en-GB"/>
        </w:rPr>
        <w:t xml:space="preserve">(EU) No 1071/2013 of </w:t>
      </w:r>
      <w:r w:rsidRPr="008B1EBD">
        <w:rPr>
          <w:lang w:val="en-GB"/>
        </w:rPr>
        <w:t>the European Central Bank concerning the balance sheet of the monetary financial institutions sector (OJ L 297 7.11.2013, p</w:t>
      </w:r>
      <w:r>
        <w:rPr>
          <w:lang w:val="en-GB"/>
        </w:rPr>
        <w:t>.1</w:t>
      </w:r>
      <w:r w:rsidRPr="008B1EBD">
        <w:rPr>
          <w:lang w:val="en-GB"/>
        </w:rPr>
        <w:t>).</w:t>
      </w:r>
    </w:p>
  </w:footnote>
  <w:footnote w:id="10">
    <w:p w14:paraId="7ECE222F" w14:textId="77777777" w:rsidR="001E7C5B" w:rsidRPr="00B77FC7" w:rsidRDefault="001E7C5B" w:rsidP="008E5458">
      <w:pPr>
        <w:pStyle w:val="FootnoteText"/>
      </w:pPr>
      <w:r>
        <w:rPr>
          <w:rStyle w:val="FootnoteReference"/>
        </w:rPr>
        <w:footnoteRef/>
      </w:r>
      <w:r>
        <w:t xml:space="preserve"> 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 p. 190).</w:t>
      </w:r>
    </w:p>
  </w:footnote>
  <w:footnote w:id="11">
    <w:p w14:paraId="45027383" w14:textId="77777777" w:rsidR="001E7C5B" w:rsidRPr="001D3665" w:rsidRDefault="001E7C5B" w:rsidP="008E5458">
      <w:pPr>
        <w:pStyle w:val="FootnoteText"/>
      </w:pPr>
      <w:r>
        <w:rPr>
          <w:rStyle w:val="FootnoteReference"/>
        </w:rPr>
        <w:footnoteRef/>
      </w:r>
      <w:r>
        <w:t xml:space="preserve"> Directive 2014/49/EU of the European Parliament and of the Council of 16 April 2014 on deposit guarantee schemes (OJ L 173, 12.6.2014, p. 149).</w:t>
      </w:r>
    </w:p>
  </w:footnote>
  <w:footnote w:id="12">
    <w:p w14:paraId="0A164DF9" w14:textId="77777777" w:rsidR="001E7C5B" w:rsidRPr="00EB1AD3" w:rsidRDefault="001E7C5B" w:rsidP="00365E39">
      <w:pPr>
        <w:pStyle w:val="FootnoteText"/>
      </w:pPr>
      <w:r>
        <w:rPr>
          <w:rStyle w:val="FootnoteReference"/>
        </w:rPr>
        <w:footnoteRef/>
      </w:r>
      <w:r>
        <w:t xml:space="preserve"> Directive 2009/65/EC of the European Parliament and of the Council of 13 July 2009 on the coordination of laws, regulations and administrative provisions relating to undertakings for collective investment in transferable securities (UCITS) (OJ L 302, 17.11.2009, p.32).</w:t>
      </w:r>
    </w:p>
  </w:footnote>
  <w:footnote w:id="13">
    <w:p w14:paraId="14B9F3B8" w14:textId="77777777" w:rsidR="001E7C5B" w:rsidRPr="00EB1AD3" w:rsidRDefault="001E7C5B" w:rsidP="00365E39">
      <w:pPr>
        <w:pStyle w:val="FootnoteText"/>
      </w:pPr>
      <w:r>
        <w:rPr>
          <w:rStyle w:val="FootnoteReference"/>
        </w:rPr>
        <w:footnoteRef/>
      </w:r>
      <w:r>
        <w:t xml:space="preserve"> Directive 2011/61/EU of the European Parliament and of the Council of 8 June 2011 on Alternative Investment Fund Managers and amending Directives 2003/41/EC and 2009/65/EC and Regulations (EC) No 1060/2009 and (EU) No 1095/2010 (OJ L 174, 1.7.2011, p. 1</w:t>
      </w:r>
    </w:p>
  </w:footnote>
  <w:footnote w:id="14">
    <w:p w14:paraId="3CC79E67" w14:textId="77777777" w:rsidR="001E7C5B" w:rsidRPr="004002B3" w:rsidDel="00D36A8C" w:rsidRDefault="001E7C5B" w:rsidP="00365E39">
      <w:pPr>
        <w:pStyle w:val="FootnoteText"/>
        <w:rPr>
          <w:del w:id="76" w:author="EBA staff" w:date="2021-04-29T17:58:00Z"/>
        </w:rPr>
      </w:pPr>
      <w:del w:id="77" w:author="EBA staff" w:date="2021-04-29T17:58:00Z">
        <w:r w:rsidDel="00D36A8C">
          <w:rPr>
            <w:rStyle w:val="FootnoteReference"/>
          </w:rPr>
          <w:footnoteRef/>
        </w:r>
        <w:r w:rsidDel="00D36A8C">
          <w:delText xml:space="preserve"> Directive 98/26/EC of the European Parliament and of the Council of 19 May 1998 on settlement finality in payment and securities settlement systems (OJ L 166, 11.6.1998, p. 45).</w:delText>
        </w:r>
      </w:del>
    </w:p>
  </w:footnote>
  <w:footnote w:id="15">
    <w:p w14:paraId="5114B6F9" w14:textId="77777777" w:rsidR="001E7C5B" w:rsidRPr="00181575" w:rsidRDefault="001E7C5B" w:rsidP="00767F1B">
      <w:pPr>
        <w:pStyle w:val="FootnoteText"/>
        <w:rPr>
          <w:lang w:val="en-GB"/>
        </w:rPr>
      </w:pPr>
      <w:r>
        <w:rPr>
          <w:rStyle w:val="FootnoteReference"/>
        </w:rPr>
        <w:footnoteRef/>
      </w:r>
      <w:r>
        <w:t xml:space="preserve"> </w:t>
      </w:r>
      <w:r w:rsidRPr="00181575">
        <w:rPr>
          <w:lang w:val="en-GB"/>
        </w:rPr>
        <w:t>Commission Delegated Regulation (EU) 2016/1401 of 23 May 2016 supplementing Directive 2014/59/EU of the European Parliament and of the Council establishing a framework for the recovery and resolution of credit institutions and investment firms with regard to regulatory technical standards for methodologies and principles on the valuation of liabilities arising from derivatives</w:t>
      </w:r>
      <w:r>
        <w:rPr>
          <w:lang w:val="en-GB"/>
        </w:rPr>
        <w:t xml:space="preserve"> (</w:t>
      </w:r>
      <w:r w:rsidRPr="00181575">
        <w:rPr>
          <w:lang w:val="en-GB"/>
        </w:rPr>
        <w:t>OJ L 228, 23.8.2016, p. 7</w:t>
      </w:r>
      <w:r>
        <w:rPr>
          <w:lang w:val="en-GB"/>
        </w:rPr>
        <w:t>).</w:t>
      </w:r>
    </w:p>
  </w:footnote>
  <w:footnote w:id="16">
    <w:p w14:paraId="22BC5B54" w14:textId="77777777" w:rsidR="001E7C5B" w:rsidRPr="00CF2751" w:rsidRDefault="001E7C5B" w:rsidP="00767F1B">
      <w:pPr>
        <w:pStyle w:val="FootnoteText"/>
        <w:rPr>
          <w:lang w:val="en-GB"/>
        </w:rPr>
      </w:pPr>
      <w:r>
        <w:rPr>
          <w:rStyle w:val="FootnoteReference"/>
        </w:rPr>
        <w:footnoteRef/>
      </w:r>
      <w:r>
        <w:t xml:space="preserve"> Commission Delegated Regulation (EU) 2016/778 of 2 February 2016 supplementing Directive 2014/59/EU of the European Parliament and of the Council with regard to the circumstances and conditions under which the payment of extraordinary ex post contributions may be partially or entirely deferred, and on the criteria for the determination of the activities, services and operations with regard to critical functions, and for the determination of the business lines and associated services with regard to core business lines (OJ L 131, 20.5.2016, p.41).</w:t>
      </w:r>
    </w:p>
  </w:footnote>
  <w:footnote w:id="17">
    <w:p w14:paraId="2F087C6F" w14:textId="77777777" w:rsidR="001E7C5B" w:rsidRPr="00D66550" w:rsidRDefault="001E7C5B" w:rsidP="00543060">
      <w:pPr>
        <w:pStyle w:val="FootnoteText"/>
        <w:rPr>
          <w:lang w:val="en-GB"/>
        </w:rPr>
      </w:pPr>
      <w:r>
        <w:rPr>
          <w:rStyle w:val="FootnoteReference"/>
        </w:rPr>
        <w:footnoteRef/>
      </w:r>
      <w:r>
        <w:t xml:space="preserve"> Directive (EU) 2015/2366 of the European Parliament and of the Council of 25 November 2015 on payment services in the internal market, amending Directives 2002/65/EC, 2009/110/EC and 2013/36/EU and Regulation (EU) No 1093/2010, and repealing Directive 2007/64/EC (OJ L 337, 23.12.2015, p.</w:t>
      </w:r>
      <w:r w:rsidDel="006B620B">
        <w:t xml:space="preserve"> </w:t>
      </w:r>
      <w:r>
        <w:t>35).</w:t>
      </w:r>
    </w:p>
  </w:footnote>
  <w:footnote w:id="18">
    <w:p w14:paraId="739A7CC5" w14:textId="77777777" w:rsidR="001E7C5B" w:rsidRPr="00CF2751" w:rsidRDefault="001E7C5B" w:rsidP="00543060">
      <w:pPr>
        <w:pStyle w:val="FootnoteText"/>
        <w:rPr>
          <w:lang w:val="en-GB"/>
        </w:rPr>
      </w:pPr>
      <w:r>
        <w:rPr>
          <w:rStyle w:val="FootnoteReference"/>
        </w:rPr>
        <w:footnoteRef/>
      </w:r>
      <w:r>
        <w:t xml:space="preserve"> </w:t>
      </w:r>
      <w:r>
        <w:rPr>
          <w:lang w:val="en-GB"/>
        </w:rPr>
        <w:t xml:space="preserve">Regulation (EU) No 648/2012 of the European Parliament and of the Council of 4 July 2012 on OTC derivatives, central </w:t>
      </w:r>
      <w:proofErr w:type="gramStart"/>
      <w:r>
        <w:rPr>
          <w:lang w:val="en-GB"/>
        </w:rPr>
        <w:t>counterparties</w:t>
      </w:r>
      <w:proofErr w:type="gramEnd"/>
      <w:r>
        <w:rPr>
          <w:lang w:val="en-GB"/>
        </w:rPr>
        <w:t xml:space="preserve"> and trade repositories (OJ L 201, 27.7.2012, p.1).</w:t>
      </w:r>
    </w:p>
  </w:footnote>
  <w:footnote w:id="19">
    <w:p w14:paraId="08B19897" w14:textId="77777777" w:rsidR="001E7C5B" w:rsidRPr="00CF2751" w:rsidRDefault="001E7C5B" w:rsidP="00543060">
      <w:pPr>
        <w:pStyle w:val="FootnoteText"/>
        <w:rPr>
          <w:lang w:val="en-GB"/>
        </w:rPr>
      </w:pPr>
      <w:r>
        <w:rPr>
          <w:rStyle w:val="FootnoteReference"/>
        </w:rPr>
        <w:footnoteRef/>
      </w:r>
      <w:r>
        <w:t xml:space="preserve"> </w:t>
      </w:r>
      <w:r>
        <w:rPr>
          <w:lang w:val="en-GB"/>
        </w:rPr>
        <w:t>Directive 2014/65/EU of the European Parliament and of the Council of 15 May 2014 on markets in financial instruments and amending Directive 2002/92/EC and Directive 2011/61/EU (OJ L 173, 12.6.2014, p.</w:t>
      </w:r>
      <w:r w:rsidDel="00E22169">
        <w:rPr>
          <w:lang w:val="en-GB"/>
        </w:rPr>
        <w:t xml:space="preserve"> </w:t>
      </w:r>
      <w:r>
        <w:rPr>
          <w:lang w:val="en-GB"/>
        </w:rPr>
        <w:t>349).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AC179" w14:textId="77777777" w:rsidR="001E7C5B" w:rsidRPr="000E60D6" w:rsidRDefault="001E7C5B" w:rsidP="000E60D6">
    <w:pPr>
      <w:pStyle w:val="Header"/>
      <w:jc w:val="center"/>
      <w:rPr>
        <w:rFonts w:ascii="Times New Roman" w:hAnsi="Times New Roman" w:cs="Times New Roman"/>
      </w:rPr>
    </w:pPr>
    <w:r w:rsidRPr="000E60D6">
      <w:rPr>
        <w:rFonts w:ascii="Times New Roman" w:hAnsi="Times New Roman" w:cs="Times New Roman"/>
      </w:rPr>
      <w:t>EN</w:t>
    </w:r>
  </w:p>
  <w:p w14:paraId="0BBD0984" w14:textId="77777777" w:rsidR="001E7C5B" w:rsidRPr="000E60D6" w:rsidRDefault="001E7C5B" w:rsidP="000E60D6">
    <w:pPr>
      <w:pStyle w:val="Header"/>
      <w:jc w:val="center"/>
      <w:rPr>
        <w:rFonts w:ascii="Times New Roman" w:hAnsi="Times New Roman" w:cs="Times New Roman"/>
      </w:rPr>
    </w:pPr>
    <w:r w:rsidRPr="000E60D6">
      <w:rPr>
        <w:rFonts w:ascii="Times New Roman" w:hAnsi="Times New Roman" w:cs="Times New Roman"/>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6F32E4A"/>
    <w:multiLevelType w:val="hybridMultilevel"/>
    <w:tmpl w:val="329609DA"/>
    <w:lvl w:ilvl="0" w:tplc="75FE0E26">
      <w:start w:val="1"/>
      <w:numFmt w:val="decimal"/>
      <w:pStyle w:val="numberedparagraph"/>
      <w:lvlText w:val="%1."/>
      <w:lvlJc w:val="left"/>
      <w:pPr>
        <w:ind w:left="360" w:hanging="360"/>
      </w:pPr>
      <w:rPr>
        <w:rFonts w:hint="default"/>
        <w:spacing w:val="0"/>
      </w:rPr>
    </w:lvl>
    <w:lvl w:ilvl="1" w:tplc="04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15:restartNumberingAfterBreak="0">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15:restartNumberingAfterBreak="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15:restartNumberingAfterBreak="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 w:numId="52">
    <w:abstractNumId w:val="8"/>
  </w:num>
  <w:num w:numId="53">
    <w:abstractNumId w:val="8"/>
  </w:num>
  <w:num w:numId="54">
    <w:abstractNumId w:val="8"/>
  </w:num>
  <w:num w:numId="55">
    <w:abstractNumId w:val="8"/>
  </w:num>
  <w:num w:numId="56">
    <w:abstractNumId w:val="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BA staff">
    <w15:presenceInfo w15:providerId="None" w15:userId="EBA 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07C"/>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54A"/>
    <w:rsid w:val="002965E8"/>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27E"/>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5AF5"/>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CA9"/>
    <w:rsid w:val="003F3E14"/>
    <w:rsid w:val="003F4318"/>
    <w:rsid w:val="003F51D1"/>
    <w:rsid w:val="003F542E"/>
    <w:rsid w:val="003F6FBE"/>
    <w:rsid w:val="003F72FE"/>
    <w:rsid w:val="004002B3"/>
    <w:rsid w:val="004002C0"/>
    <w:rsid w:val="00400A8F"/>
    <w:rsid w:val="00400DF4"/>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376"/>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4B3D"/>
    <w:rsid w:val="006C6E9B"/>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16E"/>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5E0"/>
    <w:rsid w:val="00905662"/>
    <w:rsid w:val="00905C54"/>
    <w:rsid w:val="0090699B"/>
    <w:rsid w:val="00906ED3"/>
    <w:rsid w:val="00907287"/>
    <w:rsid w:val="0091044A"/>
    <w:rsid w:val="00911DB3"/>
    <w:rsid w:val="0091326A"/>
    <w:rsid w:val="0091484C"/>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1F0"/>
    <w:rsid w:val="00A942B3"/>
    <w:rsid w:val="00A94CD3"/>
    <w:rsid w:val="00A94EE2"/>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5E04"/>
    <w:rsid w:val="00B564BD"/>
    <w:rsid w:val="00B57A14"/>
    <w:rsid w:val="00B60FA4"/>
    <w:rsid w:val="00B622D1"/>
    <w:rsid w:val="00B62490"/>
    <w:rsid w:val="00B62B8A"/>
    <w:rsid w:val="00B62D9F"/>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B5A"/>
    <w:rsid w:val="00BE676D"/>
    <w:rsid w:val="00BE767F"/>
    <w:rsid w:val="00BE7C32"/>
    <w:rsid w:val="00BF0C9B"/>
    <w:rsid w:val="00BF16D7"/>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07590"/>
    <w:rsid w:val="00C10C1D"/>
    <w:rsid w:val="00C10DA8"/>
    <w:rsid w:val="00C1120C"/>
    <w:rsid w:val="00C12EEC"/>
    <w:rsid w:val="00C1305A"/>
    <w:rsid w:val="00C130F3"/>
    <w:rsid w:val="00C1342C"/>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36A8C"/>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334"/>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6A5A"/>
    <w:rsid w:val="00EA7E93"/>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6C"/>
    <w:rsid w:val="00F23386"/>
    <w:rsid w:val="00F234EC"/>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0DE43689"/>
  <w15:docId w15:val="{A6CB031E-E4DD-496F-8FCB-FA425AC3B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CE3"/>
    <w:pPr>
      <w:spacing w:after="0" w:line="240" w:lineRule="auto"/>
    </w:pPr>
    <w:rPr>
      <w:rFonts w:eastAsiaTheme="minorEastAsia"/>
      <w:szCs w:val="24"/>
      <w:lang w:val="en-US"/>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en-US"/>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en-US"/>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en-US"/>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en-US"/>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en-US"/>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lang w:val="en-US"/>
    </w:rPr>
  </w:style>
  <w:style w:type="paragraph" w:customStyle="1" w:styleId="body">
    <w:name w:val="body"/>
    <w:qFormat/>
    <w:rsid w:val="00E13CE3"/>
    <w:pPr>
      <w:spacing w:before="240" w:after="120"/>
      <w:jc w:val="both"/>
    </w:pPr>
    <w:rPr>
      <w:rFonts w:eastAsiaTheme="minorEastAsia"/>
      <w:szCs w:val="24"/>
      <w:lang w:val="en-US"/>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n-US"/>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774595"/>
    <w:pPr>
      <w:numPr>
        <w:numId w:val="5"/>
      </w:numPr>
      <w:spacing w:after="0" w:line="240" w:lineRule="auto"/>
    </w:pPr>
    <w:rPr>
      <w:rFonts w:eastAsiaTheme="minorEastAsia"/>
      <w:lang w:val="en-US"/>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n-US"/>
    </w:rPr>
  </w:style>
  <w:style w:type="table" w:styleId="TableGrid">
    <w:name w:val="Table Grid"/>
    <w:basedOn w:val="TableProfessional"/>
    <w:uiPriority w:val="59"/>
    <w:rsid w:val="00E13CE3"/>
    <w:rPr>
      <w:sz w:val="20"/>
      <w:szCs w:val="20"/>
      <w:lang w:val="fr-FR"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lang w:val="en-US"/>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lang w:val="en-US"/>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E13CE3"/>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lang w:val="en-US"/>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lang w:val="en-US"/>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n-US"/>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n-US"/>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val="en-GB" w:eastAsia="en-GB"/>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9"/>
      </w:numPr>
    </w:pPr>
    <w:rPr>
      <w:rFonts w:asciiTheme="majorHAnsi" w:hAnsiTheme="majorHAnsi"/>
      <w:color w:val="000000" w:themeColor="text1"/>
      <w:lang w:val="en-GB"/>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lang w:val="en-GB"/>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lang w:val="en-GB"/>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lang w:val="en-US"/>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en-US"/>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n-US"/>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n-US"/>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lang w:val="en-GB"/>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n-US"/>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lang w:val="en-GB"/>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en-US"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val="pt-PT"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val="en-GB"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lang w:val="en-GB"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lang w:val="en-US"/>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iroc.org"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s.org/cpmi/publ/d101.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08DA5-4B6B-4CEA-9160-D001A3C0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41</Pages>
  <Words>15198</Words>
  <Characters>86630</Characters>
  <Application>Microsoft Office Word</Application>
  <DocSecurity>0</DocSecurity>
  <Lines>721</Lines>
  <Paragraphs>203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101625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EBA staff</cp:lastModifiedBy>
  <cp:revision>15</cp:revision>
  <cp:lastPrinted>2017-10-06T17:28:00Z</cp:lastPrinted>
  <dcterms:created xsi:type="dcterms:W3CDTF">2021-04-26T14:35:00Z</dcterms:created>
  <dcterms:modified xsi:type="dcterms:W3CDTF">2021-07-13T17:28:00Z</dcterms:modified>
</cp:coreProperties>
</file>